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B55" w:rsidRDefault="008665FE" w:rsidP="008665FE">
      <w:pPr>
        <w:pStyle w:val="ConsPlusNormal"/>
        <w:widowControl/>
        <w:ind w:left="5103" w:firstLine="0"/>
        <w:rPr>
          <w:rFonts w:ascii="Times New Roman" w:hAnsi="Times New Roman" w:cs="Times New Roman"/>
          <w:sz w:val="28"/>
          <w:szCs w:val="28"/>
        </w:rPr>
      </w:pPr>
      <w:r w:rsidRPr="00766440">
        <w:rPr>
          <w:rFonts w:ascii="Times New Roman" w:hAnsi="Times New Roman" w:cs="Times New Roman"/>
          <w:sz w:val="28"/>
          <w:szCs w:val="28"/>
        </w:rPr>
        <w:t xml:space="preserve">ПРИЛОЖЕНИЕ </w:t>
      </w:r>
    </w:p>
    <w:p w:rsidR="008665FE" w:rsidRPr="00766440" w:rsidRDefault="009F7B55" w:rsidP="008665FE">
      <w:pPr>
        <w:pStyle w:val="ConsPlusNormal"/>
        <w:widowControl/>
        <w:ind w:left="5103" w:firstLine="0"/>
        <w:rPr>
          <w:rFonts w:ascii="Times New Roman" w:hAnsi="Times New Roman" w:cs="Times New Roman"/>
          <w:sz w:val="28"/>
          <w:szCs w:val="28"/>
        </w:rPr>
      </w:pPr>
      <w:r>
        <w:rPr>
          <w:rFonts w:ascii="Times New Roman" w:hAnsi="Times New Roman" w:cs="Times New Roman"/>
          <w:sz w:val="28"/>
          <w:szCs w:val="28"/>
        </w:rPr>
        <w:t xml:space="preserve">к </w:t>
      </w:r>
      <w:r w:rsidR="008665FE" w:rsidRPr="00766440">
        <w:rPr>
          <w:rFonts w:ascii="Times New Roman" w:hAnsi="Times New Roman" w:cs="Times New Roman"/>
          <w:sz w:val="28"/>
          <w:szCs w:val="28"/>
        </w:rPr>
        <w:t>постановлению администрации</w:t>
      </w:r>
    </w:p>
    <w:p w:rsidR="008665FE" w:rsidRPr="00766440" w:rsidRDefault="008665FE" w:rsidP="008665FE">
      <w:pPr>
        <w:pStyle w:val="ConsPlusNormal"/>
        <w:widowControl/>
        <w:ind w:left="5103" w:firstLine="0"/>
        <w:rPr>
          <w:rFonts w:ascii="Times New Roman" w:hAnsi="Times New Roman" w:cs="Times New Roman"/>
          <w:sz w:val="28"/>
          <w:szCs w:val="28"/>
        </w:rPr>
      </w:pPr>
      <w:r w:rsidRPr="00766440">
        <w:rPr>
          <w:rFonts w:ascii="Times New Roman" w:hAnsi="Times New Roman" w:cs="Times New Roman"/>
          <w:sz w:val="28"/>
          <w:szCs w:val="28"/>
        </w:rPr>
        <w:t>муниципального образования</w:t>
      </w:r>
    </w:p>
    <w:p w:rsidR="008665FE" w:rsidRPr="00766440" w:rsidRDefault="008665FE" w:rsidP="008665FE">
      <w:pPr>
        <w:pStyle w:val="ConsPlusNormal"/>
        <w:widowControl/>
        <w:ind w:left="5103" w:firstLine="0"/>
        <w:rPr>
          <w:rFonts w:ascii="Times New Roman" w:hAnsi="Times New Roman" w:cs="Times New Roman"/>
          <w:sz w:val="28"/>
          <w:szCs w:val="28"/>
        </w:rPr>
      </w:pPr>
      <w:r w:rsidRPr="00766440">
        <w:rPr>
          <w:rFonts w:ascii="Times New Roman" w:hAnsi="Times New Roman" w:cs="Times New Roman"/>
          <w:sz w:val="28"/>
          <w:szCs w:val="28"/>
        </w:rPr>
        <w:t>Крымский район</w:t>
      </w:r>
    </w:p>
    <w:p w:rsidR="008665FE" w:rsidRPr="00766440" w:rsidRDefault="008665FE" w:rsidP="008665FE">
      <w:pPr>
        <w:ind w:left="5103"/>
        <w:rPr>
          <w:color w:val="000000" w:themeColor="text1"/>
          <w:u w:val="single"/>
        </w:rPr>
      </w:pPr>
      <w:r w:rsidRPr="00766440">
        <w:rPr>
          <w:color w:val="000000" w:themeColor="text1"/>
          <w:sz w:val="28"/>
          <w:szCs w:val="28"/>
        </w:rPr>
        <w:t xml:space="preserve">от </w:t>
      </w:r>
      <w:r w:rsidR="0029437B">
        <w:rPr>
          <w:color w:val="000000" w:themeColor="text1"/>
          <w:sz w:val="28"/>
          <w:szCs w:val="28"/>
        </w:rPr>
        <w:t xml:space="preserve">23.11.2023 </w:t>
      </w:r>
      <w:r w:rsidRPr="00766440">
        <w:rPr>
          <w:color w:val="000000" w:themeColor="text1"/>
          <w:sz w:val="28"/>
          <w:szCs w:val="28"/>
        </w:rPr>
        <w:t>№</w:t>
      </w:r>
      <w:r w:rsidR="004342E2" w:rsidRPr="00766440">
        <w:rPr>
          <w:color w:val="000000" w:themeColor="text1"/>
          <w:sz w:val="28"/>
          <w:szCs w:val="28"/>
        </w:rPr>
        <w:t xml:space="preserve"> </w:t>
      </w:r>
      <w:r w:rsidR="0029437B">
        <w:rPr>
          <w:color w:val="000000" w:themeColor="text1"/>
          <w:sz w:val="28"/>
          <w:szCs w:val="28"/>
        </w:rPr>
        <w:t>4145</w:t>
      </w:r>
    </w:p>
    <w:p w:rsidR="008665FE" w:rsidRPr="00766440" w:rsidRDefault="008665FE" w:rsidP="008665FE">
      <w:pPr>
        <w:pStyle w:val="ConsPlusNormal"/>
        <w:widowControl/>
        <w:ind w:left="5103" w:firstLine="0"/>
        <w:rPr>
          <w:rFonts w:ascii="Times New Roman" w:hAnsi="Times New Roman" w:cs="Times New Roman"/>
          <w:color w:val="000000" w:themeColor="text1"/>
          <w:sz w:val="26"/>
          <w:szCs w:val="26"/>
        </w:rPr>
      </w:pPr>
    </w:p>
    <w:p w:rsidR="008665FE" w:rsidRPr="00766440" w:rsidRDefault="008665FE" w:rsidP="008665FE">
      <w:pPr>
        <w:pStyle w:val="ConsPlusNormal"/>
        <w:widowControl/>
        <w:ind w:left="5103" w:firstLine="0"/>
        <w:rPr>
          <w:rFonts w:ascii="Times New Roman" w:hAnsi="Times New Roman" w:cs="Times New Roman"/>
          <w:sz w:val="28"/>
          <w:szCs w:val="28"/>
        </w:rPr>
      </w:pPr>
      <w:r w:rsidRPr="00766440">
        <w:rPr>
          <w:rFonts w:ascii="Times New Roman" w:hAnsi="Times New Roman" w:cs="Times New Roman"/>
          <w:sz w:val="28"/>
          <w:szCs w:val="28"/>
        </w:rPr>
        <w:t>«ПРИЛОЖЕНИЕ</w:t>
      </w:r>
    </w:p>
    <w:p w:rsidR="008665FE" w:rsidRPr="00766440" w:rsidRDefault="008665FE" w:rsidP="008665FE">
      <w:pPr>
        <w:pStyle w:val="ConsPlusNormal"/>
        <w:widowControl/>
        <w:ind w:left="5103" w:firstLine="0"/>
        <w:rPr>
          <w:rFonts w:ascii="Times New Roman" w:hAnsi="Times New Roman" w:cs="Times New Roman"/>
          <w:sz w:val="28"/>
          <w:szCs w:val="28"/>
        </w:rPr>
      </w:pPr>
      <w:r w:rsidRPr="00766440">
        <w:rPr>
          <w:rFonts w:ascii="Times New Roman" w:hAnsi="Times New Roman" w:cs="Times New Roman"/>
          <w:sz w:val="28"/>
          <w:szCs w:val="28"/>
        </w:rPr>
        <w:t>к постановлению администрации</w:t>
      </w:r>
    </w:p>
    <w:p w:rsidR="008665FE" w:rsidRPr="00766440" w:rsidRDefault="008665FE" w:rsidP="008665FE">
      <w:pPr>
        <w:pStyle w:val="ConsPlusNormal"/>
        <w:widowControl/>
        <w:ind w:left="5103" w:firstLine="0"/>
        <w:rPr>
          <w:rFonts w:ascii="Times New Roman" w:hAnsi="Times New Roman" w:cs="Times New Roman"/>
          <w:sz w:val="28"/>
          <w:szCs w:val="28"/>
        </w:rPr>
      </w:pPr>
      <w:r w:rsidRPr="00766440">
        <w:rPr>
          <w:rFonts w:ascii="Times New Roman" w:hAnsi="Times New Roman" w:cs="Times New Roman"/>
          <w:sz w:val="28"/>
          <w:szCs w:val="28"/>
        </w:rPr>
        <w:t>муниципального образования</w:t>
      </w:r>
    </w:p>
    <w:p w:rsidR="008665FE" w:rsidRPr="00766440" w:rsidRDefault="008665FE" w:rsidP="008665FE">
      <w:pPr>
        <w:pStyle w:val="ConsPlusNormal"/>
        <w:widowControl/>
        <w:ind w:left="5103" w:firstLine="0"/>
        <w:rPr>
          <w:rFonts w:ascii="Times New Roman" w:hAnsi="Times New Roman" w:cs="Times New Roman"/>
          <w:sz w:val="28"/>
          <w:szCs w:val="28"/>
        </w:rPr>
      </w:pPr>
      <w:r w:rsidRPr="00766440">
        <w:rPr>
          <w:rFonts w:ascii="Times New Roman" w:hAnsi="Times New Roman" w:cs="Times New Roman"/>
          <w:sz w:val="28"/>
          <w:szCs w:val="28"/>
        </w:rPr>
        <w:t>Крымский район</w:t>
      </w:r>
    </w:p>
    <w:p w:rsidR="008665FE" w:rsidRPr="00766440" w:rsidRDefault="008665FE" w:rsidP="008665FE">
      <w:pPr>
        <w:pStyle w:val="ConsPlusNormal"/>
        <w:widowControl/>
        <w:ind w:left="5103" w:firstLine="0"/>
        <w:rPr>
          <w:rFonts w:ascii="Times New Roman" w:hAnsi="Times New Roman" w:cs="Times New Roman"/>
          <w:sz w:val="28"/>
          <w:szCs w:val="28"/>
        </w:rPr>
      </w:pPr>
      <w:r w:rsidRPr="00766440">
        <w:rPr>
          <w:rFonts w:ascii="Times New Roman" w:hAnsi="Times New Roman" w:cs="Times New Roman"/>
          <w:sz w:val="28"/>
          <w:szCs w:val="28"/>
        </w:rPr>
        <w:t>от 11.10.2019 № 2045</w:t>
      </w:r>
      <w:bookmarkStart w:id="0" w:name="_GoBack"/>
      <w:bookmarkEnd w:id="0"/>
    </w:p>
    <w:p w:rsidR="008665FE" w:rsidRPr="00766440" w:rsidRDefault="008665FE" w:rsidP="008665FE">
      <w:pPr>
        <w:rPr>
          <w:sz w:val="28"/>
          <w:szCs w:val="28"/>
        </w:rPr>
      </w:pPr>
    </w:p>
    <w:p w:rsidR="004B383F" w:rsidRPr="00766440" w:rsidRDefault="004B383F" w:rsidP="000C597C">
      <w:pPr>
        <w:rPr>
          <w:sz w:val="28"/>
          <w:szCs w:val="28"/>
        </w:rPr>
      </w:pPr>
    </w:p>
    <w:p w:rsidR="00277366" w:rsidRPr="00766440" w:rsidRDefault="00277366" w:rsidP="000C597C">
      <w:pPr>
        <w:jc w:val="center"/>
        <w:rPr>
          <w:b/>
          <w:sz w:val="28"/>
          <w:szCs w:val="28"/>
        </w:rPr>
      </w:pPr>
      <w:r w:rsidRPr="00766440">
        <w:rPr>
          <w:sz w:val="28"/>
          <w:szCs w:val="28"/>
        </w:rPr>
        <w:tab/>
      </w:r>
      <w:r w:rsidRPr="00766440">
        <w:rPr>
          <w:b/>
          <w:sz w:val="28"/>
          <w:szCs w:val="28"/>
        </w:rPr>
        <w:t xml:space="preserve">Муниципальная программа </w:t>
      </w:r>
    </w:p>
    <w:p w:rsidR="00277366" w:rsidRPr="00766440" w:rsidRDefault="00277366" w:rsidP="000C597C">
      <w:pPr>
        <w:jc w:val="center"/>
        <w:rPr>
          <w:b/>
          <w:sz w:val="28"/>
          <w:szCs w:val="28"/>
        </w:rPr>
      </w:pPr>
      <w:r w:rsidRPr="00766440">
        <w:rPr>
          <w:b/>
          <w:sz w:val="28"/>
          <w:szCs w:val="28"/>
        </w:rPr>
        <w:t>муниципального образования Крымский район</w:t>
      </w:r>
    </w:p>
    <w:p w:rsidR="00277366" w:rsidRPr="00766440" w:rsidRDefault="00277366" w:rsidP="000C597C">
      <w:pPr>
        <w:jc w:val="center"/>
        <w:rPr>
          <w:b/>
          <w:sz w:val="28"/>
          <w:szCs w:val="28"/>
        </w:rPr>
      </w:pPr>
      <w:r w:rsidRPr="00766440">
        <w:rPr>
          <w:b/>
          <w:sz w:val="28"/>
          <w:szCs w:val="28"/>
        </w:rPr>
        <w:t>«Развитие культуры»</w:t>
      </w:r>
    </w:p>
    <w:p w:rsidR="00277366" w:rsidRPr="00766440" w:rsidRDefault="00277366" w:rsidP="000C597C">
      <w:pPr>
        <w:jc w:val="center"/>
        <w:rPr>
          <w:b/>
          <w:sz w:val="28"/>
          <w:szCs w:val="28"/>
        </w:rPr>
      </w:pPr>
    </w:p>
    <w:p w:rsidR="00277366" w:rsidRPr="00766440" w:rsidRDefault="00277366" w:rsidP="000C597C">
      <w:pPr>
        <w:jc w:val="center"/>
        <w:rPr>
          <w:sz w:val="28"/>
          <w:szCs w:val="28"/>
        </w:rPr>
      </w:pPr>
      <w:r w:rsidRPr="00766440">
        <w:rPr>
          <w:sz w:val="28"/>
          <w:szCs w:val="28"/>
        </w:rPr>
        <w:t>ПАСПОРТ</w:t>
      </w:r>
    </w:p>
    <w:p w:rsidR="00277366" w:rsidRPr="00766440" w:rsidRDefault="00277366" w:rsidP="000C597C">
      <w:pPr>
        <w:jc w:val="center"/>
        <w:rPr>
          <w:sz w:val="28"/>
          <w:szCs w:val="28"/>
        </w:rPr>
      </w:pPr>
      <w:r w:rsidRPr="00766440">
        <w:rPr>
          <w:sz w:val="28"/>
          <w:szCs w:val="28"/>
        </w:rPr>
        <w:t>муниципальной программы муниципального образования Крымский район</w:t>
      </w:r>
    </w:p>
    <w:p w:rsidR="00277366" w:rsidRPr="00766440" w:rsidRDefault="00277366" w:rsidP="000C597C">
      <w:pPr>
        <w:jc w:val="center"/>
        <w:rPr>
          <w:sz w:val="28"/>
          <w:szCs w:val="28"/>
        </w:rPr>
      </w:pPr>
      <w:r w:rsidRPr="00766440">
        <w:rPr>
          <w:sz w:val="28"/>
          <w:szCs w:val="28"/>
        </w:rPr>
        <w:t xml:space="preserve">«Развитие культуры» </w:t>
      </w:r>
    </w:p>
    <w:p w:rsidR="00277366" w:rsidRPr="00766440" w:rsidRDefault="00277366" w:rsidP="000C597C">
      <w:pPr>
        <w:jc w:val="center"/>
        <w:rPr>
          <w:sz w:val="28"/>
          <w:szCs w:val="28"/>
        </w:rPr>
      </w:pPr>
    </w:p>
    <w:tbl>
      <w:tblPr>
        <w:tblStyle w:val="a3"/>
        <w:tblW w:w="0" w:type="auto"/>
        <w:tblLook w:val="04A0" w:firstRow="1" w:lastRow="0" w:firstColumn="1" w:lastColumn="0" w:noHBand="0" w:noVBand="1"/>
      </w:tblPr>
      <w:tblGrid>
        <w:gridCol w:w="3652"/>
        <w:gridCol w:w="5919"/>
      </w:tblGrid>
      <w:tr w:rsidR="00E416BB" w:rsidRPr="00766440" w:rsidTr="00277366">
        <w:tc>
          <w:tcPr>
            <w:tcW w:w="3652" w:type="dxa"/>
          </w:tcPr>
          <w:p w:rsidR="00277366" w:rsidRPr="00766440" w:rsidRDefault="00277366" w:rsidP="000C597C">
            <w:pPr>
              <w:tabs>
                <w:tab w:val="left" w:pos="4198"/>
              </w:tabs>
            </w:pPr>
            <w:r w:rsidRPr="00766440">
              <w:t xml:space="preserve">Наименование </w:t>
            </w:r>
            <w:r w:rsidR="00AE75B8" w:rsidRPr="00766440">
              <w:t xml:space="preserve">муниципальной </w:t>
            </w:r>
            <w:r w:rsidRPr="00766440">
              <w:t>программы</w:t>
            </w:r>
          </w:p>
        </w:tc>
        <w:tc>
          <w:tcPr>
            <w:tcW w:w="5919" w:type="dxa"/>
          </w:tcPr>
          <w:p w:rsidR="00277366" w:rsidRPr="00766440" w:rsidRDefault="00277366" w:rsidP="00AE75B8">
            <w:pPr>
              <w:pStyle w:val="a7"/>
              <w:tabs>
                <w:tab w:val="left" w:pos="176"/>
              </w:tabs>
              <w:ind w:left="34"/>
              <w:jc w:val="both"/>
            </w:pPr>
            <w:r w:rsidRPr="00766440">
              <w:t xml:space="preserve">Муниципальная программа муниципального образования Крымский район «Развитие культуры» </w:t>
            </w:r>
            <w:r w:rsidR="00AE75B8" w:rsidRPr="00766440">
              <w:t>(далее – муниципальная программа)</w:t>
            </w:r>
          </w:p>
          <w:p w:rsidR="00277366" w:rsidRPr="00766440" w:rsidRDefault="00277366" w:rsidP="007A329D">
            <w:pPr>
              <w:tabs>
                <w:tab w:val="left" w:pos="4198"/>
              </w:tabs>
              <w:ind w:left="34" w:hanging="34"/>
            </w:pPr>
          </w:p>
        </w:tc>
      </w:tr>
      <w:tr w:rsidR="00E416BB" w:rsidRPr="00766440" w:rsidTr="00277366">
        <w:tc>
          <w:tcPr>
            <w:tcW w:w="3652" w:type="dxa"/>
          </w:tcPr>
          <w:p w:rsidR="00277366" w:rsidRPr="00766440" w:rsidRDefault="00277366" w:rsidP="000C597C">
            <w:pPr>
              <w:pStyle w:val="a4"/>
              <w:jc w:val="both"/>
              <w:rPr>
                <w:b w:val="0"/>
                <w:bCs/>
                <w:sz w:val="24"/>
              </w:rPr>
            </w:pPr>
            <w:r w:rsidRPr="00766440">
              <w:rPr>
                <w:b w:val="0"/>
                <w:bCs/>
                <w:sz w:val="24"/>
              </w:rPr>
              <w:t xml:space="preserve">Основание для разработки </w:t>
            </w:r>
            <w:r w:rsidR="00AE75B8" w:rsidRPr="00766440">
              <w:rPr>
                <w:b w:val="0"/>
                <w:bCs/>
                <w:sz w:val="24"/>
              </w:rPr>
              <w:t xml:space="preserve">муниципальной </w:t>
            </w:r>
            <w:r w:rsidRPr="00766440">
              <w:rPr>
                <w:b w:val="0"/>
                <w:bCs/>
                <w:sz w:val="24"/>
              </w:rPr>
              <w:t>программы</w:t>
            </w:r>
          </w:p>
          <w:p w:rsidR="00277366" w:rsidRPr="00766440" w:rsidRDefault="00277366" w:rsidP="000C597C">
            <w:pPr>
              <w:pStyle w:val="a4"/>
              <w:jc w:val="both"/>
              <w:rPr>
                <w:b w:val="0"/>
                <w:bCs/>
                <w:sz w:val="24"/>
              </w:rPr>
            </w:pPr>
          </w:p>
        </w:tc>
        <w:tc>
          <w:tcPr>
            <w:tcW w:w="5919" w:type="dxa"/>
          </w:tcPr>
          <w:p w:rsidR="00723E3C" w:rsidRPr="00766440" w:rsidRDefault="00723E3C" w:rsidP="007A329D">
            <w:pPr>
              <w:pStyle w:val="a7"/>
              <w:numPr>
                <w:ilvl w:val="0"/>
                <w:numId w:val="6"/>
              </w:numPr>
              <w:tabs>
                <w:tab w:val="left" w:pos="113"/>
                <w:tab w:val="left" w:pos="228"/>
              </w:tabs>
              <w:ind w:left="0" w:firstLine="0"/>
              <w:jc w:val="both"/>
              <w:rPr>
                <w:bCs/>
              </w:rPr>
            </w:pPr>
            <w:r w:rsidRPr="00766440">
              <w:rPr>
                <w:bCs/>
              </w:rPr>
              <w:t>Закон Российской Федерации о</w:t>
            </w:r>
            <w:r w:rsidR="00BA4A9C" w:rsidRPr="00766440">
              <w:rPr>
                <w:bCs/>
              </w:rPr>
              <w:t>т 9 октября 1992 года № 3612-1 «</w:t>
            </w:r>
            <w:r w:rsidRPr="00766440">
              <w:rPr>
                <w:bCs/>
              </w:rPr>
              <w:t>Основы законодательства Российской Федерации о культуре</w:t>
            </w:r>
            <w:r w:rsidR="00BA4A9C" w:rsidRPr="00766440">
              <w:rPr>
                <w:bCs/>
              </w:rPr>
              <w:t>»</w:t>
            </w:r>
            <w:r w:rsidR="00260FC9" w:rsidRPr="00766440">
              <w:rPr>
                <w:bCs/>
              </w:rPr>
              <w:t>;</w:t>
            </w:r>
            <w:r w:rsidRPr="00766440">
              <w:rPr>
                <w:bCs/>
              </w:rPr>
              <w:t xml:space="preserve"> </w:t>
            </w:r>
          </w:p>
          <w:p w:rsidR="00723E3C" w:rsidRPr="00766440" w:rsidRDefault="007A329D" w:rsidP="007A329D">
            <w:pPr>
              <w:pStyle w:val="a7"/>
              <w:numPr>
                <w:ilvl w:val="0"/>
                <w:numId w:val="6"/>
              </w:numPr>
              <w:tabs>
                <w:tab w:val="left" w:pos="176"/>
              </w:tabs>
              <w:ind w:left="34" w:hanging="34"/>
              <w:jc w:val="both"/>
              <w:rPr>
                <w:bCs/>
              </w:rPr>
            </w:pPr>
            <w:r w:rsidRPr="00766440">
              <w:rPr>
                <w:bCs/>
              </w:rPr>
              <w:t xml:space="preserve"> </w:t>
            </w:r>
            <w:r w:rsidR="00723E3C" w:rsidRPr="00766440">
              <w:rPr>
                <w:bCs/>
              </w:rPr>
              <w:t xml:space="preserve">Закон Краснодарского края от 3 ноября 2000 года </w:t>
            </w:r>
            <w:r w:rsidR="00281760" w:rsidRPr="00766440">
              <w:rPr>
                <w:bCs/>
              </w:rPr>
              <w:t xml:space="preserve">          </w:t>
            </w:r>
            <w:r w:rsidR="00723E3C" w:rsidRPr="00766440">
              <w:rPr>
                <w:bCs/>
              </w:rPr>
              <w:t>№ 325 «О культуре»</w:t>
            </w:r>
            <w:r w:rsidR="00260FC9" w:rsidRPr="00766440">
              <w:rPr>
                <w:bCs/>
              </w:rPr>
              <w:t>;</w:t>
            </w:r>
          </w:p>
          <w:p w:rsidR="00BA4A9C" w:rsidRPr="00766440" w:rsidRDefault="007A329D" w:rsidP="007A329D">
            <w:pPr>
              <w:pStyle w:val="a7"/>
              <w:numPr>
                <w:ilvl w:val="0"/>
                <w:numId w:val="6"/>
              </w:numPr>
              <w:tabs>
                <w:tab w:val="left" w:pos="176"/>
              </w:tabs>
              <w:ind w:left="34" w:hanging="34"/>
              <w:jc w:val="both"/>
              <w:rPr>
                <w:bCs/>
              </w:rPr>
            </w:pPr>
            <w:r w:rsidRPr="00766440">
              <w:rPr>
                <w:bCs/>
              </w:rPr>
              <w:t xml:space="preserve"> </w:t>
            </w:r>
            <w:r w:rsidR="00723E3C" w:rsidRPr="00766440">
              <w:rPr>
                <w:bCs/>
              </w:rPr>
              <w:t>Федеральн</w:t>
            </w:r>
            <w:r w:rsidR="00D4667C" w:rsidRPr="00766440">
              <w:rPr>
                <w:bCs/>
              </w:rPr>
              <w:t xml:space="preserve">ый закон от 6 октября 2003 года </w:t>
            </w:r>
            <w:r w:rsidR="00723E3C" w:rsidRPr="00766440">
              <w:rPr>
                <w:bCs/>
              </w:rPr>
              <w:t>№ 131-ФЗ «Об общих принципах организации местного самоупра</w:t>
            </w:r>
            <w:r w:rsidR="00BA4A9C" w:rsidRPr="00766440">
              <w:rPr>
                <w:bCs/>
              </w:rPr>
              <w:t>вления  в Российской Федерации»</w:t>
            </w:r>
            <w:r w:rsidR="00912F25" w:rsidRPr="00766440">
              <w:rPr>
                <w:bCs/>
              </w:rPr>
              <w:t>;</w:t>
            </w:r>
          </w:p>
          <w:p w:rsidR="00723E3C" w:rsidRPr="00766440" w:rsidRDefault="00723E3C" w:rsidP="007A329D">
            <w:pPr>
              <w:pStyle w:val="a7"/>
              <w:numPr>
                <w:ilvl w:val="0"/>
                <w:numId w:val="6"/>
              </w:numPr>
              <w:tabs>
                <w:tab w:val="left" w:pos="176"/>
              </w:tabs>
              <w:ind w:left="34" w:hanging="34"/>
              <w:jc w:val="both"/>
              <w:rPr>
                <w:bCs/>
              </w:rPr>
            </w:pPr>
            <w:r w:rsidRPr="00766440">
              <w:rPr>
                <w:bCs/>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766440">
              <w:rPr>
                <w:bCs/>
              </w:rPr>
              <w:t>;</w:t>
            </w:r>
          </w:p>
          <w:p w:rsidR="00BA4A9C" w:rsidRPr="00766440" w:rsidRDefault="00BA4A9C" w:rsidP="007A329D">
            <w:pPr>
              <w:pStyle w:val="1"/>
              <w:numPr>
                <w:ilvl w:val="0"/>
                <w:numId w:val="6"/>
              </w:numPr>
              <w:tabs>
                <w:tab w:val="left" w:pos="176"/>
              </w:tabs>
              <w:ind w:left="34" w:hanging="34"/>
              <w:jc w:val="both"/>
              <w:outlineLvl w:val="0"/>
              <w:rPr>
                <w:sz w:val="24"/>
              </w:rPr>
            </w:pPr>
            <w:r w:rsidRPr="00766440">
              <w:rPr>
                <w:sz w:val="24"/>
              </w:rPr>
              <w:t xml:space="preserve">постановление администрации муниципального образования Крымский район от </w:t>
            </w:r>
            <w:r w:rsidR="00C35DEE" w:rsidRPr="00766440">
              <w:rPr>
                <w:sz w:val="24"/>
              </w:rPr>
              <w:t>17 августа</w:t>
            </w:r>
            <w:r w:rsidRPr="00766440">
              <w:rPr>
                <w:sz w:val="24"/>
              </w:rPr>
              <w:t xml:space="preserve"> 20</w:t>
            </w:r>
            <w:r w:rsidR="00C35DEE" w:rsidRPr="00766440">
              <w:rPr>
                <w:sz w:val="24"/>
              </w:rPr>
              <w:t>20</w:t>
            </w:r>
            <w:r w:rsidRPr="00766440">
              <w:rPr>
                <w:sz w:val="24"/>
              </w:rPr>
              <w:t xml:space="preserve"> года № </w:t>
            </w:r>
            <w:r w:rsidR="00C35DEE" w:rsidRPr="00766440">
              <w:rPr>
                <w:sz w:val="24"/>
              </w:rPr>
              <w:t>1700</w:t>
            </w:r>
            <w:r w:rsidR="007A329D" w:rsidRPr="00766440">
              <w:rPr>
                <w:sz w:val="24"/>
              </w:rPr>
              <w:t xml:space="preserve"> </w:t>
            </w:r>
            <w:r w:rsidRPr="00766440">
              <w:rPr>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766440" w:rsidRDefault="00BA4A9C" w:rsidP="0034549B">
            <w:pPr>
              <w:pStyle w:val="1"/>
              <w:numPr>
                <w:ilvl w:val="0"/>
                <w:numId w:val="6"/>
              </w:numPr>
              <w:tabs>
                <w:tab w:val="left" w:pos="228"/>
              </w:tabs>
              <w:ind w:left="34" w:hanging="34"/>
              <w:jc w:val="both"/>
              <w:outlineLvl w:val="0"/>
              <w:rPr>
                <w:sz w:val="24"/>
              </w:rPr>
            </w:pPr>
            <w:r w:rsidRPr="00766440">
              <w:rPr>
                <w:sz w:val="24"/>
              </w:rPr>
              <w:t>постановление администрации муниципального образования Крымский район от 25 декабря 2017 года № 226</w:t>
            </w:r>
            <w:r w:rsidR="0034549B" w:rsidRPr="00766440">
              <w:rPr>
                <w:sz w:val="24"/>
              </w:rPr>
              <w:t>9</w:t>
            </w:r>
            <w:r w:rsidRPr="00766440">
              <w:rPr>
                <w:sz w:val="24"/>
              </w:rPr>
              <w:t xml:space="preserve"> «Об утверждении перечня муниципальных </w:t>
            </w:r>
            <w:r w:rsidRPr="00766440">
              <w:rPr>
                <w:sz w:val="24"/>
              </w:rPr>
              <w:lastRenderedPageBreak/>
              <w:t>программ муниципального образования Крымский район»</w:t>
            </w:r>
          </w:p>
        </w:tc>
      </w:tr>
      <w:tr w:rsidR="00E416BB" w:rsidRPr="00766440" w:rsidTr="00277366">
        <w:tc>
          <w:tcPr>
            <w:tcW w:w="3652" w:type="dxa"/>
          </w:tcPr>
          <w:p w:rsidR="00277366" w:rsidRPr="00766440" w:rsidRDefault="00277366" w:rsidP="000C597C">
            <w:pPr>
              <w:pStyle w:val="a4"/>
              <w:jc w:val="both"/>
              <w:rPr>
                <w:b w:val="0"/>
                <w:bCs/>
                <w:sz w:val="24"/>
              </w:rPr>
            </w:pPr>
            <w:r w:rsidRPr="00766440">
              <w:rPr>
                <w:b w:val="0"/>
                <w:bCs/>
                <w:sz w:val="24"/>
              </w:rPr>
              <w:lastRenderedPageBreak/>
              <w:t>Координатор муниципальной программы</w:t>
            </w:r>
          </w:p>
        </w:tc>
        <w:tc>
          <w:tcPr>
            <w:tcW w:w="5919" w:type="dxa"/>
          </w:tcPr>
          <w:p w:rsidR="00277366" w:rsidRPr="00766440" w:rsidRDefault="007A329D" w:rsidP="008D5631">
            <w:pPr>
              <w:pStyle w:val="a7"/>
              <w:numPr>
                <w:ilvl w:val="0"/>
                <w:numId w:val="3"/>
              </w:numPr>
              <w:tabs>
                <w:tab w:val="left" w:pos="178"/>
              </w:tabs>
              <w:ind w:left="34" w:hanging="34"/>
              <w:jc w:val="both"/>
            </w:pPr>
            <w:r w:rsidRPr="00766440">
              <w:t>У</w:t>
            </w:r>
            <w:r w:rsidR="00277366" w:rsidRPr="00766440">
              <w:t>правление культуры администрации муниципального образования Крымский район</w:t>
            </w:r>
          </w:p>
          <w:p w:rsidR="008D5631" w:rsidRPr="00766440" w:rsidRDefault="008D5631" w:rsidP="008D5631">
            <w:pPr>
              <w:pStyle w:val="a7"/>
              <w:tabs>
                <w:tab w:val="left" w:pos="178"/>
              </w:tabs>
              <w:ind w:left="34"/>
              <w:jc w:val="both"/>
            </w:pPr>
          </w:p>
        </w:tc>
      </w:tr>
      <w:tr w:rsidR="00E416BB" w:rsidRPr="00766440" w:rsidTr="00277366">
        <w:tc>
          <w:tcPr>
            <w:tcW w:w="3652" w:type="dxa"/>
          </w:tcPr>
          <w:p w:rsidR="00277366" w:rsidRPr="00766440" w:rsidRDefault="00277366" w:rsidP="000C597C">
            <w:pPr>
              <w:pStyle w:val="a4"/>
              <w:jc w:val="both"/>
              <w:rPr>
                <w:b w:val="0"/>
                <w:bCs/>
                <w:sz w:val="24"/>
              </w:rPr>
            </w:pPr>
            <w:r w:rsidRPr="00766440">
              <w:rPr>
                <w:b w:val="0"/>
                <w:bCs/>
                <w:sz w:val="24"/>
              </w:rPr>
              <w:t>Подпрограммы муниципальной программы</w:t>
            </w:r>
          </w:p>
        </w:tc>
        <w:tc>
          <w:tcPr>
            <w:tcW w:w="5919" w:type="dxa"/>
          </w:tcPr>
          <w:p w:rsidR="00277366" w:rsidRPr="00766440" w:rsidRDefault="008D5631" w:rsidP="008D5631">
            <w:pPr>
              <w:pStyle w:val="a7"/>
              <w:numPr>
                <w:ilvl w:val="0"/>
                <w:numId w:val="3"/>
              </w:numPr>
              <w:tabs>
                <w:tab w:val="left" w:pos="176"/>
              </w:tabs>
              <w:ind w:left="34" w:hanging="34"/>
              <w:jc w:val="both"/>
            </w:pPr>
            <w:r w:rsidRPr="00766440">
              <w:t>Н</w:t>
            </w:r>
            <w:r w:rsidR="00125E45" w:rsidRPr="00766440">
              <w:t>е предусмотрены</w:t>
            </w:r>
          </w:p>
          <w:p w:rsidR="00277366" w:rsidRPr="00766440" w:rsidRDefault="00277366" w:rsidP="007A329D">
            <w:pPr>
              <w:tabs>
                <w:tab w:val="left" w:pos="4198"/>
              </w:tabs>
              <w:ind w:left="34" w:hanging="34"/>
            </w:pPr>
          </w:p>
        </w:tc>
      </w:tr>
      <w:tr w:rsidR="00E416BB" w:rsidRPr="00766440" w:rsidTr="00277366">
        <w:tc>
          <w:tcPr>
            <w:tcW w:w="3652" w:type="dxa"/>
          </w:tcPr>
          <w:p w:rsidR="00277366" w:rsidRPr="00766440" w:rsidRDefault="00277366" w:rsidP="000C597C">
            <w:pPr>
              <w:pStyle w:val="a4"/>
              <w:jc w:val="both"/>
              <w:rPr>
                <w:b w:val="0"/>
                <w:bCs/>
                <w:sz w:val="24"/>
              </w:rPr>
            </w:pPr>
            <w:r w:rsidRPr="00766440">
              <w:rPr>
                <w:b w:val="0"/>
                <w:bCs/>
                <w:sz w:val="24"/>
              </w:rPr>
              <w:t>Координаторы подпрограмм муниципальной программы</w:t>
            </w:r>
          </w:p>
          <w:p w:rsidR="00277366" w:rsidRPr="00766440" w:rsidRDefault="00277366" w:rsidP="000C597C">
            <w:pPr>
              <w:pStyle w:val="a4"/>
              <w:jc w:val="both"/>
              <w:rPr>
                <w:b w:val="0"/>
                <w:bCs/>
                <w:sz w:val="24"/>
              </w:rPr>
            </w:pPr>
          </w:p>
        </w:tc>
        <w:tc>
          <w:tcPr>
            <w:tcW w:w="5919" w:type="dxa"/>
          </w:tcPr>
          <w:p w:rsidR="00125E45" w:rsidRPr="00766440" w:rsidRDefault="008D5631" w:rsidP="008D5631">
            <w:pPr>
              <w:pStyle w:val="a7"/>
              <w:numPr>
                <w:ilvl w:val="0"/>
                <w:numId w:val="3"/>
              </w:numPr>
              <w:tabs>
                <w:tab w:val="left" w:pos="176"/>
              </w:tabs>
              <w:ind w:left="34" w:hanging="34"/>
              <w:jc w:val="both"/>
            </w:pPr>
            <w:r w:rsidRPr="00766440">
              <w:t>Н</w:t>
            </w:r>
            <w:r w:rsidR="00125E45" w:rsidRPr="00766440">
              <w:t>е предусмотрены</w:t>
            </w:r>
          </w:p>
          <w:p w:rsidR="00277366" w:rsidRPr="00766440" w:rsidRDefault="00277366" w:rsidP="007A329D">
            <w:pPr>
              <w:tabs>
                <w:tab w:val="left" w:pos="4198"/>
              </w:tabs>
              <w:ind w:left="34" w:hanging="34"/>
            </w:pPr>
          </w:p>
        </w:tc>
      </w:tr>
      <w:tr w:rsidR="00E416BB" w:rsidRPr="00766440" w:rsidTr="00277366">
        <w:tc>
          <w:tcPr>
            <w:tcW w:w="3652" w:type="dxa"/>
          </w:tcPr>
          <w:p w:rsidR="00277366" w:rsidRPr="00766440" w:rsidRDefault="00277366" w:rsidP="000C597C">
            <w:pPr>
              <w:pStyle w:val="a4"/>
              <w:jc w:val="both"/>
              <w:rPr>
                <w:b w:val="0"/>
                <w:bCs/>
                <w:sz w:val="24"/>
              </w:rPr>
            </w:pPr>
            <w:r w:rsidRPr="00766440">
              <w:rPr>
                <w:b w:val="0"/>
                <w:bCs/>
                <w:sz w:val="24"/>
              </w:rPr>
              <w:t>Ведомственные целевые программы</w:t>
            </w:r>
          </w:p>
          <w:p w:rsidR="00277366" w:rsidRPr="00766440" w:rsidRDefault="00277366" w:rsidP="000C597C">
            <w:pPr>
              <w:pStyle w:val="a4"/>
              <w:jc w:val="both"/>
              <w:rPr>
                <w:b w:val="0"/>
                <w:bCs/>
                <w:sz w:val="24"/>
              </w:rPr>
            </w:pPr>
          </w:p>
        </w:tc>
        <w:tc>
          <w:tcPr>
            <w:tcW w:w="5919" w:type="dxa"/>
          </w:tcPr>
          <w:p w:rsidR="00277366" w:rsidRPr="00766440" w:rsidRDefault="008D5631" w:rsidP="008D5631">
            <w:pPr>
              <w:pStyle w:val="a7"/>
              <w:numPr>
                <w:ilvl w:val="0"/>
                <w:numId w:val="3"/>
              </w:numPr>
              <w:tabs>
                <w:tab w:val="left" w:pos="176"/>
              </w:tabs>
              <w:ind w:left="34" w:hanging="34"/>
            </w:pPr>
            <w:r w:rsidRPr="00766440">
              <w:t>Н</w:t>
            </w:r>
            <w:r w:rsidR="00277366" w:rsidRPr="00766440">
              <w:t>е предусмотрены</w:t>
            </w:r>
          </w:p>
        </w:tc>
      </w:tr>
      <w:tr w:rsidR="00E416BB" w:rsidRPr="00766440" w:rsidTr="00277366">
        <w:tc>
          <w:tcPr>
            <w:tcW w:w="3652" w:type="dxa"/>
          </w:tcPr>
          <w:p w:rsidR="00277366" w:rsidRPr="00766440" w:rsidRDefault="00277366" w:rsidP="000C597C">
            <w:pPr>
              <w:pStyle w:val="a4"/>
              <w:jc w:val="both"/>
              <w:rPr>
                <w:b w:val="0"/>
                <w:bCs/>
                <w:sz w:val="24"/>
              </w:rPr>
            </w:pPr>
            <w:r w:rsidRPr="00766440">
              <w:rPr>
                <w:b w:val="0"/>
                <w:bCs/>
                <w:sz w:val="24"/>
              </w:rPr>
              <w:t xml:space="preserve">Субъект бюджетного планирования </w:t>
            </w:r>
          </w:p>
        </w:tc>
        <w:tc>
          <w:tcPr>
            <w:tcW w:w="5919" w:type="dxa"/>
          </w:tcPr>
          <w:p w:rsidR="00277366" w:rsidRPr="00766440" w:rsidRDefault="008D5631" w:rsidP="008D5631">
            <w:pPr>
              <w:pStyle w:val="a7"/>
              <w:numPr>
                <w:ilvl w:val="0"/>
                <w:numId w:val="3"/>
              </w:numPr>
              <w:tabs>
                <w:tab w:val="left" w:pos="0"/>
                <w:tab w:val="left" w:pos="218"/>
              </w:tabs>
              <w:ind w:left="34" w:hanging="34"/>
            </w:pPr>
            <w:r w:rsidRPr="00766440">
              <w:t>У</w:t>
            </w:r>
            <w:r w:rsidR="00277366" w:rsidRPr="00766440">
              <w:t>правление культуры администрации муниципального образования Крымский район</w:t>
            </w:r>
          </w:p>
        </w:tc>
      </w:tr>
      <w:tr w:rsidR="00E416BB" w:rsidRPr="00766440" w:rsidTr="00277366">
        <w:tc>
          <w:tcPr>
            <w:tcW w:w="3652" w:type="dxa"/>
          </w:tcPr>
          <w:p w:rsidR="00277366" w:rsidRPr="00766440" w:rsidRDefault="00277366" w:rsidP="000C597C">
            <w:pPr>
              <w:pStyle w:val="a4"/>
              <w:jc w:val="both"/>
              <w:rPr>
                <w:b w:val="0"/>
                <w:bCs/>
                <w:sz w:val="24"/>
              </w:rPr>
            </w:pPr>
            <w:r w:rsidRPr="00766440">
              <w:rPr>
                <w:b w:val="0"/>
                <w:bCs/>
                <w:sz w:val="24"/>
              </w:rPr>
              <w:t xml:space="preserve">Иные исполнители отдельных мероприятий муниципальной программы </w:t>
            </w:r>
          </w:p>
        </w:tc>
        <w:tc>
          <w:tcPr>
            <w:tcW w:w="5919" w:type="dxa"/>
          </w:tcPr>
          <w:p w:rsidR="00277366" w:rsidRPr="00766440" w:rsidRDefault="00B158BE" w:rsidP="00403034">
            <w:pPr>
              <w:pStyle w:val="a7"/>
              <w:numPr>
                <w:ilvl w:val="0"/>
                <w:numId w:val="3"/>
              </w:numPr>
              <w:tabs>
                <w:tab w:val="left" w:pos="176"/>
              </w:tabs>
              <w:ind w:left="34" w:hanging="34"/>
              <w:jc w:val="both"/>
            </w:pPr>
            <w:r w:rsidRPr="00766440">
              <w:t>МБУ «Центр методического и технического обслуживания учреждений культуры»</w:t>
            </w:r>
            <w:r w:rsidR="00766E2C" w:rsidRPr="00766440">
              <w:t>,</w:t>
            </w:r>
            <w:r w:rsidRPr="00766440">
              <w:t xml:space="preserve"> </w:t>
            </w:r>
            <w:r w:rsidR="00766E2C" w:rsidRPr="00766440">
              <w:t>МБУ «СКЦ МО Крымский район</w:t>
            </w:r>
            <w:r w:rsidRPr="00766440">
              <w:t>»,</w:t>
            </w:r>
            <w:r w:rsidR="00766E2C" w:rsidRPr="00766440">
              <w:t xml:space="preserve"> МБУ «Крымская М</w:t>
            </w:r>
            <w:r w:rsidR="00403034" w:rsidRPr="00766440">
              <w:t>М</w:t>
            </w:r>
            <w:r w:rsidR="00766E2C" w:rsidRPr="00766440">
              <w:t>Б»,</w:t>
            </w:r>
            <w:r w:rsidRPr="00766440">
              <w:t xml:space="preserve"> учреждения дополнительного образования отрасли </w:t>
            </w:r>
            <w:r w:rsidR="00766E2C" w:rsidRPr="00766440">
              <w:t>культуры</w:t>
            </w:r>
            <w:r w:rsidRPr="00766440">
              <w:t xml:space="preserve"> </w:t>
            </w:r>
          </w:p>
        </w:tc>
      </w:tr>
      <w:tr w:rsidR="00E416BB" w:rsidRPr="00766440" w:rsidTr="00277366">
        <w:tc>
          <w:tcPr>
            <w:tcW w:w="3652" w:type="dxa"/>
          </w:tcPr>
          <w:p w:rsidR="00277366" w:rsidRPr="00766440" w:rsidRDefault="00277366" w:rsidP="000C597C">
            <w:pPr>
              <w:pStyle w:val="a4"/>
              <w:jc w:val="both"/>
              <w:rPr>
                <w:b w:val="0"/>
                <w:bCs/>
                <w:sz w:val="24"/>
              </w:rPr>
            </w:pPr>
            <w:r w:rsidRPr="00766440">
              <w:rPr>
                <w:b w:val="0"/>
                <w:bCs/>
                <w:sz w:val="24"/>
              </w:rPr>
              <w:t>Цели муниципальной программы</w:t>
            </w:r>
          </w:p>
        </w:tc>
        <w:tc>
          <w:tcPr>
            <w:tcW w:w="5919" w:type="dxa"/>
          </w:tcPr>
          <w:p w:rsidR="001D564A" w:rsidRPr="00766440" w:rsidRDefault="001D564A" w:rsidP="008D5631">
            <w:pPr>
              <w:pStyle w:val="a6"/>
              <w:numPr>
                <w:ilvl w:val="0"/>
                <w:numId w:val="3"/>
              </w:numPr>
              <w:tabs>
                <w:tab w:val="left" w:pos="218"/>
              </w:tabs>
              <w:ind w:left="34" w:hanging="34"/>
              <w:jc w:val="both"/>
            </w:pPr>
            <w:r w:rsidRPr="00766440">
              <w:t>С</w:t>
            </w:r>
            <w:r w:rsidR="00277366" w:rsidRPr="00766440">
              <w:t>оздание условий для сохранения</w:t>
            </w:r>
            <w:r w:rsidR="00AE604F" w:rsidRPr="00766440">
              <w:t xml:space="preserve"> культурных традиций, р</w:t>
            </w:r>
            <w:r w:rsidR="00277366" w:rsidRPr="00766440">
              <w:t>азвития творческого потенциала и обеспечение прав граждан на участие в культурной жизни  муниципального образования Крымский район;</w:t>
            </w:r>
            <w:r w:rsidRPr="00766440">
              <w:t xml:space="preserve"> </w:t>
            </w:r>
          </w:p>
          <w:p w:rsidR="00277366" w:rsidRPr="00766440" w:rsidRDefault="001D564A" w:rsidP="008D5631">
            <w:pPr>
              <w:pStyle w:val="a6"/>
              <w:numPr>
                <w:ilvl w:val="0"/>
                <w:numId w:val="3"/>
              </w:numPr>
              <w:tabs>
                <w:tab w:val="left" w:pos="218"/>
              </w:tabs>
              <w:ind w:left="34" w:hanging="34"/>
              <w:jc w:val="both"/>
            </w:pPr>
            <w:r w:rsidRPr="00766440">
              <w:t>развитие художественно-эстетического образования;</w:t>
            </w:r>
          </w:p>
          <w:p w:rsidR="003F1F06" w:rsidRPr="00766440" w:rsidRDefault="003F1F06" w:rsidP="008D5631">
            <w:pPr>
              <w:pStyle w:val="a6"/>
              <w:numPr>
                <w:ilvl w:val="0"/>
                <w:numId w:val="3"/>
              </w:numPr>
              <w:tabs>
                <w:tab w:val="left" w:pos="218"/>
              </w:tabs>
              <w:ind w:left="34" w:hanging="34"/>
              <w:jc w:val="both"/>
            </w:pPr>
            <w:r w:rsidRPr="00766440">
              <w:t>духовно-нравственное развитие и патриотическое воспитание населения</w:t>
            </w:r>
            <w:r w:rsidR="001D564A" w:rsidRPr="00766440">
              <w:t>;</w:t>
            </w:r>
          </w:p>
          <w:p w:rsidR="001D564A" w:rsidRPr="00766440" w:rsidRDefault="001D564A" w:rsidP="001D564A">
            <w:pPr>
              <w:pStyle w:val="a6"/>
              <w:numPr>
                <w:ilvl w:val="0"/>
                <w:numId w:val="3"/>
              </w:numPr>
              <w:tabs>
                <w:tab w:val="left" w:pos="198"/>
              </w:tabs>
              <w:ind w:left="34" w:hanging="34"/>
              <w:jc w:val="both"/>
            </w:pPr>
            <w:r w:rsidRPr="00766440">
              <w:t xml:space="preserve">сохранение и совершенствование </w:t>
            </w:r>
            <w:r w:rsidR="003B53AB" w:rsidRPr="00766440">
              <w:t>кадрового потенциала в муниципальных учреждениях культуры и искусства муниципаль</w:t>
            </w:r>
            <w:r w:rsidR="00922C77" w:rsidRPr="00766440">
              <w:t>ного образования Крымский район</w:t>
            </w:r>
            <w:r w:rsidRPr="00766440">
              <w:t>;</w:t>
            </w:r>
          </w:p>
          <w:p w:rsidR="00277366" w:rsidRPr="00766440" w:rsidRDefault="001D564A" w:rsidP="001D564A">
            <w:pPr>
              <w:pStyle w:val="a6"/>
              <w:numPr>
                <w:ilvl w:val="0"/>
                <w:numId w:val="3"/>
              </w:numPr>
              <w:tabs>
                <w:tab w:val="left" w:pos="198"/>
              </w:tabs>
              <w:ind w:left="34" w:hanging="34"/>
              <w:jc w:val="both"/>
            </w:pPr>
            <w:r w:rsidRPr="00766440">
              <w:t>комплексное развитие отрасли культуры муниципального образования Крымский район</w:t>
            </w:r>
          </w:p>
        </w:tc>
      </w:tr>
      <w:tr w:rsidR="00E416BB" w:rsidRPr="00766440" w:rsidTr="00277366">
        <w:tc>
          <w:tcPr>
            <w:tcW w:w="3652" w:type="dxa"/>
          </w:tcPr>
          <w:p w:rsidR="00277366" w:rsidRPr="00766440" w:rsidRDefault="00277366" w:rsidP="000C597C">
            <w:pPr>
              <w:pStyle w:val="a4"/>
              <w:jc w:val="both"/>
              <w:rPr>
                <w:b w:val="0"/>
                <w:bCs/>
                <w:sz w:val="24"/>
              </w:rPr>
            </w:pPr>
            <w:r w:rsidRPr="00766440">
              <w:rPr>
                <w:b w:val="0"/>
                <w:bCs/>
                <w:sz w:val="24"/>
              </w:rPr>
              <w:t>Задачи муниципальной программы</w:t>
            </w:r>
          </w:p>
        </w:tc>
        <w:tc>
          <w:tcPr>
            <w:tcW w:w="5919" w:type="dxa"/>
          </w:tcPr>
          <w:p w:rsidR="00125E45" w:rsidRPr="00766440" w:rsidRDefault="003F1F06" w:rsidP="00292076">
            <w:pPr>
              <w:pStyle w:val="a6"/>
              <w:numPr>
                <w:ilvl w:val="0"/>
                <w:numId w:val="1"/>
              </w:numPr>
              <w:tabs>
                <w:tab w:val="left" w:pos="178"/>
              </w:tabs>
              <w:ind w:left="34" w:hanging="34"/>
              <w:jc w:val="both"/>
            </w:pPr>
            <w:r w:rsidRPr="00766440">
              <w:t>Развитие самодеятельного творчества и организация досуга населения;</w:t>
            </w:r>
          </w:p>
          <w:p w:rsidR="003F1F06" w:rsidRPr="00766440" w:rsidRDefault="003F1F06" w:rsidP="00292076">
            <w:pPr>
              <w:pStyle w:val="a6"/>
              <w:numPr>
                <w:ilvl w:val="0"/>
                <w:numId w:val="1"/>
              </w:numPr>
              <w:tabs>
                <w:tab w:val="left" w:pos="178"/>
              </w:tabs>
              <w:ind w:left="34" w:hanging="34"/>
              <w:jc w:val="both"/>
            </w:pPr>
            <w:r w:rsidRPr="00766440">
              <w:t>сохранение и развитие традиционной народной культуры Кубани;</w:t>
            </w:r>
          </w:p>
          <w:p w:rsidR="003F1F06" w:rsidRPr="00766440" w:rsidRDefault="003F1F06" w:rsidP="00292076">
            <w:pPr>
              <w:pStyle w:val="a6"/>
              <w:numPr>
                <w:ilvl w:val="0"/>
                <w:numId w:val="1"/>
              </w:numPr>
              <w:tabs>
                <w:tab w:val="left" w:pos="178"/>
              </w:tabs>
              <w:ind w:left="34" w:hanging="34"/>
              <w:jc w:val="both"/>
            </w:pPr>
            <w:r w:rsidRPr="00766440">
              <w:t>художественно-эстетическое образование и воспитание детей и молодежи;</w:t>
            </w:r>
          </w:p>
          <w:p w:rsidR="003F1F06" w:rsidRPr="00766440" w:rsidRDefault="003F1F06" w:rsidP="00292076">
            <w:pPr>
              <w:pStyle w:val="a6"/>
              <w:numPr>
                <w:ilvl w:val="0"/>
                <w:numId w:val="1"/>
              </w:numPr>
              <w:tabs>
                <w:tab w:val="left" w:pos="178"/>
              </w:tabs>
              <w:ind w:left="34" w:hanging="34"/>
              <w:jc w:val="both"/>
            </w:pPr>
            <w:r w:rsidRPr="00766440">
              <w:t>развитие системы дополнительного образования;</w:t>
            </w:r>
          </w:p>
          <w:p w:rsidR="003F1F06" w:rsidRPr="00766440" w:rsidRDefault="003A524D" w:rsidP="00292076">
            <w:pPr>
              <w:pStyle w:val="a6"/>
              <w:numPr>
                <w:ilvl w:val="0"/>
                <w:numId w:val="1"/>
              </w:numPr>
              <w:tabs>
                <w:tab w:val="left" w:pos="178"/>
              </w:tabs>
              <w:ind w:left="34" w:hanging="34"/>
              <w:jc w:val="both"/>
            </w:pPr>
            <w:r w:rsidRPr="00766440">
              <w:t>ознаменование памятных дат</w:t>
            </w:r>
            <w:r w:rsidR="003F1F06" w:rsidRPr="00766440">
              <w:t>;</w:t>
            </w:r>
          </w:p>
          <w:p w:rsidR="003F1F06" w:rsidRPr="00766440" w:rsidRDefault="003A524D" w:rsidP="00292076">
            <w:pPr>
              <w:pStyle w:val="a6"/>
              <w:numPr>
                <w:ilvl w:val="0"/>
                <w:numId w:val="1"/>
              </w:numPr>
              <w:tabs>
                <w:tab w:val="left" w:pos="178"/>
              </w:tabs>
              <w:ind w:left="34" w:hanging="34"/>
              <w:jc w:val="both"/>
            </w:pPr>
            <w:r w:rsidRPr="00766440">
              <w:t>поддержка граждан старшего поколения;</w:t>
            </w:r>
          </w:p>
          <w:p w:rsidR="003A524D" w:rsidRPr="00766440" w:rsidRDefault="003A524D" w:rsidP="00292076">
            <w:pPr>
              <w:pStyle w:val="a6"/>
              <w:numPr>
                <w:ilvl w:val="0"/>
                <w:numId w:val="1"/>
              </w:numPr>
              <w:tabs>
                <w:tab w:val="left" w:pos="178"/>
              </w:tabs>
              <w:ind w:left="34" w:hanging="34"/>
              <w:jc w:val="both"/>
            </w:pPr>
            <w:r w:rsidRPr="00766440">
              <w:t>проведение социально-значимых мероприятий для социально-незащищенной категории граждан;</w:t>
            </w:r>
          </w:p>
          <w:p w:rsidR="003A524D" w:rsidRPr="00766440" w:rsidRDefault="003A524D" w:rsidP="00292076">
            <w:pPr>
              <w:pStyle w:val="a6"/>
              <w:numPr>
                <w:ilvl w:val="0"/>
                <w:numId w:val="1"/>
              </w:numPr>
              <w:tabs>
                <w:tab w:val="left" w:pos="178"/>
              </w:tabs>
              <w:ind w:left="34" w:hanging="34"/>
              <w:jc w:val="both"/>
            </w:pPr>
            <w:r w:rsidRPr="00766440">
              <w:t>поддержка творческих организаций, выявление и поддержка молодых дарований;</w:t>
            </w:r>
          </w:p>
          <w:p w:rsidR="003A524D" w:rsidRPr="00766440" w:rsidRDefault="003A524D" w:rsidP="00292076">
            <w:pPr>
              <w:pStyle w:val="a6"/>
              <w:numPr>
                <w:ilvl w:val="0"/>
                <w:numId w:val="1"/>
              </w:numPr>
              <w:tabs>
                <w:tab w:val="left" w:pos="178"/>
              </w:tabs>
              <w:ind w:left="34" w:hanging="34"/>
              <w:jc w:val="both"/>
            </w:pPr>
            <w:r w:rsidRPr="00766440">
              <w:t>организация библиотечного обслуживания населения;</w:t>
            </w:r>
          </w:p>
          <w:p w:rsidR="003A524D" w:rsidRPr="00766440" w:rsidRDefault="003A524D" w:rsidP="00292076">
            <w:pPr>
              <w:pStyle w:val="a6"/>
              <w:numPr>
                <w:ilvl w:val="0"/>
                <w:numId w:val="1"/>
              </w:numPr>
              <w:tabs>
                <w:tab w:val="left" w:pos="178"/>
              </w:tabs>
              <w:ind w:left="34" w:hanging="34"/>
              <w:jc w:val="both"/>
            </w:pPr>
            <w:r w:rsidRPr="00766440">
              <w:t>комплектование и обеспечение сохранности библиотечных фондов;</w:t>
            </w:r>
          </w:p>
          <w:p w:rsidR="003A524D" w:rsidRPr="00766440" w:rsidRDefault="003A524D" w:rsidP="003A524D">
            <w:pPr>
              <w:pStyle w:val="a6"/>
              <w:numPr>
                <w:ilvl w:val="0"/>
                <w:numId w:val="1"/>
              </w:numPr>
              <w:tabs>
                <w:tab w:val="center" w:pos="178"/>
                <w:tab w:val="left" w:pos="2018"/>
                <w:tab w:val="left" w:pos="2160"/>
              </w:tabs>
              <w:ind w:left="34" w:hanging="34"/>
              <w:jc w:val="both"/>
            </w:pPr>
            <w:r w:rsidRPr="00766440">
              <w:lastRenderedPageBreak/>
              <w:t>организация научно-методического,                                                                         информационного обеспечения отрасли культуры;</w:t>
            </w:r>
          </w:p>
          <w:p w:rsidR="003A524D" w:rsidRPr="00766440" w:rsidRDefault="003A524D" w:rsidP="003A524D">
            <w:pPr>
              <w:pStyle w:val="a6"/>
              <w:numPr>
                <w:ilvl w:val="0"/>
                <w:numId w:val="1"/>
              </w:numPr>
              <w:tabs>
                <w:tab w:val="center" w:pos="178"/>
                <w:tab w:val="left" w:pos="2018"/>
                <w:tab w:val="left" w:pos="2160"/>
              </w:tabs>
              <w:ind w:left="34" w:hanging="34"/>
              <w:jc w:val="both"/>
            </w:pPr>
            <w:r w:rsidRPr="00766440">
              <w:t>кадровое обеспечение учреждений отрасли культуры;</w:t>
            </w:r>
          </w:p>
          <w:p w:rsidR="003A524D" w:rsidRPr="00766440" w:rsidRDefault="003A524D" w:rsidP="003A524D">
            <w:pPr>
              <w:pStyle w:val="a6"/>
              <w:numPr>
                <w:ilvl w:val="0"/>
                <w:numId w:val="1"/>
              </w:numPr>
              <w:tabs>
                <w:tab w:val="center" w:pos="178"/>
                <w:tab w:val="left" w:pos="2018"/>
                <w:tab w:val="left" w:pos="2160"/>
              </w:tabs>
              <w:ind w:left="34" w:hanging="34"/>
              <w:jc w:val="both"/>
            </w:pPr>
            <w:r w:rsidRPr="00766440">
              <w:t>техническое и технологическое оснащение, обеспечение безопасности учреждений культуры</w:t>
            </w:r>
            <w:r w:rsidR="00AE604F" w:rsidRPr="00766440">
              <w:t>;</w:t>
            </w:r>
          </w:p>
          <w:p w:rsidR="00AE604F" w:rsidRPr="00766440" w:rsidRDefault="00AE604F" w:rsidP="003A524D">
            <w:pPr>
              <w:pStyle w:val="a6"/>
              <w:numPr>
                <w:ilvl w:val="0"/>
                <w:numId w:val="1"/>
              </w:numPr>
              <w:tabs>
                <w:tab w:val="center" w:pos="178"/>
                <w:tab w:val="left" w:pos="2018"/>
                <w:tab w:val="left" w:pos="2160"/>
              </w:tabs>
              <w:ind w:left="34" w:hanging="34"/>
              <w:jc w:val="both"/>
            </w:pPr>
            <w:r w:rsidRPr="00766440">
              <w:t>обеспечение требований охраны труда и техники безопасности в учреждениях культуры;</w:t>
            </w:r>
          </w:p>
          <w:p w:rsidR="00AE604F" w:rsidRPr="00766440" w:rsidRDefault="00AE604F" w:rsidP="003A524D">
            <w:pPr>
              <w:pStyle w:val="a6"/>
              <w:numPr>
                <w:ilvl w:val="0"/>
                <w:numId w:val="1"/>
              </w:numPr>
              <w:tabs>
                <w:tab w:val="center" w:pos="178"/>
                <w:tab w:val="left" w:pos="2018"/>
                <w:tab w:val="left" w:pos="2160"/>
              </w:tabs>
              <w:ind w:left="34" w:hanging="34"/>
              <w:jc w:val="both"/>
            </w:pPr>
            <w:r w:rsidRPr="00766440">
              <w:t>совершенствование деятельности учреждений отрасли культуры по предоставлению муниципальных услуг;</w:t>
            </w:r>
          </w:p>
          <w:p w:rsidR="00AE604F" w:rsidRPr="00766440" w:rsidRDefault="00AE604F" w:rsidP="003A524D">
            <w:pPr>
              <w:pStyle w:val="a6"/>
              <w:numPr>
                <w:ilvl w:val="0"/>
                <w:numId w:val="1"/>
              </w:numPr>
              <w:tabs>
                <w:tab w:val="center" w:pos="178"/>
                <w:tab w:val="left" w:pos="2018"/>
                <w:tab w:val="left" w:pos="2160"/>
              </w:tabs>
              <w:ind w:left="34" w:hanging="34"/>
              <w:jc w:val="both"/>
            </w:pPr>
            <w:r w:rsidRPr="00766440">
              <w:t>повышение престижности и привлекательности профессий в сфере культуры</w:t>
            </w:r>
            <w:r w:rsidR="00505C27" w:rsidRPr="00766440">
              <w:t>;</w:t>
            </w:r>
          </w:p>
          <w:p w:rsidR="00505C27" w:rsidRPr="00766440" w:rsidRDefault="00505C27" w:rsidP="003A524D">
            <w:pPr>
              <w:pStyle w:val="a6"/>
              <w:numPr>
                <w:ilvl w:val="0"/>
                <w:numId w:val="1"/>
              </w:numPr>
              <w:tabs>
                <w:tab w:val="center" w:pos="178"/>
                <w:tab w:val="left" w:pos="2018"/>
                <w:tab w:val="left" w:pos="2160"/>
              </w:tabs>
              <w:ind w:left="34" w:hanging="34"/>
              <w:jc w:val="both"/>
            </w:pPr>
            <w:r w:rsidRPr="00766440">
              <w:t>подготовка технической документации на строительство объектов культуры</w:t>
            </w:r>
          </w:p>
          <w:p w:rsidR="00277366" w:rsidRPr="00766440" w:rsidRDefault="00277366" w:rsidP="007A329D">
            <w:pPr>
              <w:tabs>
                <w:tab w:val="left" w:pos="4198"/>
              </w:tabs>
              <w:ind w:left="34" w:hanging="34"/>
            </w:pPr>
          </w:p>
        </w:tc>
      </w:tr>
      <w:tr w:rsidR="00E416BB" w:rsidRPr="00766440" w:rsidTr="00277366">
        <w:tc>
          <w:tcPr>
            <w:tcW w:w="3652" w:type="dxa"/>
          </w:tcPr>
          <w:p w:rsidR="00277366" w:rsidRPr="00766440" w:rsidRDefault="00125E45" w:rsidP="000C597C">
            <w:pPr>
              <w:pStyle w:val="a4"/>
              <w:jc w:val="both"/>
              <w:rPr>
                <w:b w:val="0"/>
                <w:bCs/>
                <w:sz w:val="24"/>
              </w:rPr>
            </w:pPr>
            <w:r w:rsidRPr="00766440">
              <w:rPr>
                <w:b w:val="0"/>
                <w:bCs/>
                <w:sz w:val="24"/>
              </w:rPr>
              <w:lastRenderedPageBreak/>
              <w:t>Перечень целевых показателей муниципальной программы</w:t>
            </w:r>
          </w:p>
        </w:tc>
        <w:tc>
          <w:tcPr>
            <w:tcW w:w="5919" w:type="dxa"/>
          </w:tcPr>
          <w:p w:rsidR="00125E45" w:rsidRPr="00766440" w:rsidRDefault="008D5631" w:rsidP="008D5631">
            <w:pPr>
              <w:pStyle w:val="a7"/>
              <w:numPr>
                <w:ilvl w:val="0"/>
                <w:numId w:val="2"/>
              </w:numPr>
              <w:tabs>
                <w:tab w:val="left" w:pos="178"/>
              </w:tabs>
              <w:ind w:left="34" w:hanging="34"/>
              <w:jc w:val="both"/>
            </w:pPr>
            <w:r w:rsidRPr="00766440">
              <w:t>К</w:t>
            </w:r>
            <w:r w:rsidR="00125E45" w:rsidRPr="00766440">
              <w:t>оличество проведенных культурно-массовых мероприятий;</w:t>
            </w:r>
          </w:p>
          <w:p w:rsidR="00125E45" w:rsidRPr="00766440" w:rsidRDefault="00125E45" w:rsidP="008D5631">
            <w:pPr>
              <w:pStyle w:val="a7"/>
              <w:numPr>
                <w:ilvl w:val="0"/>
                <w:numId w:val="2"/>
              </w:numPr>
              <w:tabs>
                <w:tab w:val="left" w:pos="176"/>
              </w:tabs>
              <w:ind w:left="34" w:hanging="34"/>
              <w:jc w:val="both"/>
            </w:pPr>
            <w:r w:rsidRPr="00766440">
              <w:t>количество посетителей культурно-массовых мероприятий;</w:t>
            </w:r>
          </w:p>
          <w:p w:rsidR="00125E45" w:rsidRPr="00766440" w:rsidRDefault="00125E45" w:rsidP="008D5631">
            <w:pPr>
              <w:pStyle w:val="a7"/>
              <w:numPr>
                <w:ilvl w:val="0"/>
                <w:numId w:val="2"/>
              </w:numPr>
              <w:tabs>
                <w:tab w:val="left" w:pos="218"/>
              </w:tabs>
              <w:ind w:left="34" w:hanging="34"/>
              <w:jc w:val="both"/>
            </w:pPr>
            <w:r w:rsidRPr="00766440">
              <w:t>количество смотров, конкурсов, фестивалей самодеятельного художественного творчества;</w:t>
            </w:r>
          </w:p>
          <w:p w:rsidR="001D564A" w:rsidRPr="00766440" w:rsidRDefault="001D564A" w:rsidP="001D564A">
            <w:pPr>
              <w:pStyle w:val="a7"/>
              <w:numPr>
                <w:ilvl w:val="0"/>
                <w:numId w:val="2"/>
              </w:numPr>
              <w:tabs>
                <w:tab w:val="left" w:pos="218"/>
              </w:tabs>
              <w:ind w:left="34" w:hanging="34"/>
              <w:jc w:val="both"/>
            </w:pPr>
            <w:r w:rsidRPr="00766440">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766440" w:rsidRDefault="00125E45" w:rsidP="008D5631">
            <w:pPr>
              <w:pStyle w:val="a7"/>
              <w:numPr>
                <w:ilvl w:val="0"/>
                <w:numId w:val="2"/>
              </w:numPr>
              <w:tabs>
                <w:tab w:val="left" w:pos="198"/>
              </w:tabs>
              <w:ind w:left="34" w:hanging="34"/>
              <w:jc w:val="both"/>
            </w:pPr>
            <w:r w:rsidRPr="00766440">
              <w:t>количество экземпляров библиотечного фонда общедоступных библиотек в расчете на 1 000 человек населения;</w:t>
            </w:r>
          </w:p>
          <w:p w:rsidR="001D564A" w:rsidRPr="00766440" w:rsidRDefault="00125E45" w:rsidP="001D564A">
            <w:pPr>
              <w:pStyle w:val="a7"/>
              <w:numPr>
                <w:ilvl w:val="0"/>
                <w:numId w:val="2"/>
              </w:numPr>
              <w:tabs>
                <w:tab w:val="left" w:pos="198"/>
              </w:tabs>
              <w:ind w:left="34" w:hanging="34"/>
              <w:jc w:val="both"/>
            </w:pPr>
            <w:r w:rsidRPr="00766440">
              <w:t>количество экземпляров новых поступлений в библиотечные фонды общедоступных библиотек на 1000 человек населения;</w:t>
            </w:r>
            <w:r w:rsidR="001D564A" w:rsidRPr="00766440">
              <w:rPr>
                <w:rFonts w:eastAsia="Calibri"/>
                <w:lang w:eastAsia="en-US"/>
              </w:rPr>
              <w:t xml:space="preserve"> </w:t>
            </w:r>
          </w:p>
          <w:p w:rsidR="001D564A" w:rsidRPr="00766440" w:rsidRDefault="001D564A" w:rsidP="001D564A">
            <w:pPr>
              <w:pStyle w:val="a7"/>
              <w:numPr>
                <w:ilvl w:val="0"/>
                <w:numId w:val="2"/>
              </w:numPr>
              <w:tabs>
                <w:tab w:val="left" w:pos="198"/>
              </w:tabs>
              <w:ind w:left="34" w:hanging="34"/>
              <w:jc w:val="both"/>
            </w:pPr>
            <w:r w:rsidRPr="00766440">
              <w:rPr>
                <w:rFonts w:eastAsia="Calibri"/>
                <w:lang w:eastAsia="en-US"/>
              </w:rPr>
              <w:t xml:space="preserve">численность участников клубных формирований; </w:t>
            </w:r>
          </w:p>
          <w:p w:rsidR="00125E45" w:rsidRPr="00766440" w:rsidRDefault="00125E45" w:rsidP="008D5631">
            <w:pPr>
              <w:pStyle w:val="a7"/>
              <w:numPr>
                <w:ilvl w:val="0"/>
                <w:numId w:val="2"/>
              </w:numPr>
              <w:tabs>
                <w:tab w:val="left" w:pos="238"/>
              </w:tabs>
              <w:ind w:left="34" w:hanging="34"/>
              <w:jc w:val="both"/>
            </w:pPr>
            <w:r w:rsidRPr="00766440">
              <w:t>число пользователей библиотеками в расчете на 1 000 человек населения;</w:t>
            </w:r>
          </w:p>
          <w:p w:rsidR="00C72BE1" w:rsidRPr="00766440" w:rsidRDefault="00C72BE1" w:rsidP="00C72BE1">
            <w:pPr>
              <w:ind w:left="34" w:hanging="34"/>
              <w:jc w:val="both"/>
              <w:rPr>
                <w:rFonts w:eastAsia="Calibri"/>
                <w:lang w:eastAsia="en-US"/>
              </w:rPr>
            </w:pPr>
            <w:r w:rsidRPr="00766440">
              <w:t>число посещений библиотек;</w:t>
            </w:r>
            <w:r w:rsidRPr="00766440">
              <w:rPr>
                <w:rFonts w:eastAsia="Calibri"/>
                <w:lang w:eastAsia="en-US"/>
              </w:rPr>
              <w:t xml:space="preserve"> </w:t>
            </w:r>
          </w:p>
          <w:p w:rsidR="00C72BE1" w:rsidRPr="00766440" w:rsidRDefault="00C72BE1" w:rsidP="00C72BE1">
            <w:pPr>
              <w:pStyle w:val="a7"/>
              <w:numPr>
                <w:ilvl w:val="0"/>
                <w:numId w:val="2"/>
              </w:numPr>
              <w:tabs>
                <w:tab w:val="left" w:pos="228"/>
              </w:tabs>
              <w:ind w:left="-108" w:firstLine="0"/>
              <w:jc w:val="both"/>
              <w:rPr>
                <w:rFonts w:eastAsia="Calibri"/>
                <w:lang w:eastAsia="en-US"/>
              </w:rPr>
            </w:pPr>
            <w:r w:rsidRPr="00766440">
              <w:rPr>
                <w:rFonts w:eastAsia="Calibri"/>
                <w:lang w:eastAsia="en-US"/>
              </w:rPr>
              <w:t>охват детей и молодежи образовательными программами детских школ искусств;</w:t>
            </w:r>
          </w:p>
          <w:p w:rsidR="00C72BE1" w:rsidRPr="00766440" w:rsidRDefault="00777F64" w:rsidP="00C72BE1">
            <w:pPr>
              <w:pStyle w:val="a7"/>
              <w:numPr>
                <w:ilvl w:val="0"/>
                <w:numId w:val="2"/>
              </w:numPr>
              <w:tabs>
                <w:tab w:val="left" w:pos="198"/>
              </w:tabs>
              <w:ind w:left="34" w:hanging="34"/>
              <w:jc w:val="both"/>
            </w:pPr>
            <w:r w:rsidRPr="00766440">
              <w:rPr>
                <w:rFonts w:eastAsia="Calibri"/>
                <w:lang w:eastAsia="en-US"/>
              </w:rPr>
              <w:t>число обучающихся в детских школах искусств</w:t>
            </w:r>
            <w:r w:rsidR="00C72BE1" w:rsidRPr="00766440">
              <w:rPr>
                <w:rFonts w:eastAsia="Calibri"/>
                <w:lang w:eastAsia="en-US"/>
              </w:rPr>
              <w:t>;</w:t>
            </w:r>
          </w:p>
          <w:p w:rsidR="00C72BE1" w:rsidRPr="00766440" w:rsidRDefault="00C72BE1" w:rsidP="00C72BE1">
            <w:pPr>
              <w:pStyle w:val="a7"/>
              <w:numPr>
                <w:ilvl w:val="0"/>
                <w:numId w:val="2"/>
              </w:numPr>
              <w:tabs>
                <w:tab w:val="left" w:pos="198"/>
              </w:tabs>
              <w:ind w:left="34" w:hanging="34"/>
              <w:jc w:val="both"/>
            </w:pPr>
            <w:r w:rsidRPr="00766440">
              <w:rPr>
                <w:rFonts w:eastAsia="Calibri"/>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766440" w:rsidRDefault="00125E45" w:rsidP="008D5631">
            <w:pPr>
              <w:pStyle w:val="a7"/>
              <w:numPr>
                <w:ilvl w:val="0"/>
                <w:numId w:val="2"/>
              </w:numPr>
              <w:tabs>
                <w:tab w:val="left" w:pos="188"/>
              </w:tabs>
              <w:ind w:left="34" w:hanging="34"/>
              <w:jc w:val="both"/>
              <w:rPr>
                <w:rFonts w:eastAsia="Calibri"/>
                <w:lang w:eastAsia="en-US"/>
              </w:rPr>
            </w:pPr>
            <w:r w:rsidRPr="00766440">
              <w:rPr>
                <w:rFonts w:eastAsia="Calibri"/>
                <w:lang w:eastAsia="en-US"/>
              </w:rPr>
              <w:t>повышение уровня удовлетворенности населения Крымского района качеством предоставления муниц</w:t>
            </w:r>
            <w:r w:rsidR="00C72BE1" w:rsidRPr="00766440">
              <w:rPr>
                <w:rFonts w:eastAsia="Calibri"/>
                <w:lang w:eastAsia="en-US"/>
              </w:rPr>
              <w:t>ипальных услуг в сфере культуры</w:t>
            </w:r>
          </w:p>
          <w:p w:rsidR="008D5631" w:rsidRPr="00766440" w:rsidRDefault="008D5631" w:rsidP="00C72BE1">
            <w:pPr>
              <w:tabs>
                <w:tab w:val="left" w:pos="188"/>
              </w:tabs>
              <w:jc w:val="both"/>
            </w:pPr>
          </w:p>
        </w:tc>
      </w:tr>
      <w:tr w:rsidR="00E416BB" w:rsidRPr="00766440" w:rsidTr="00277366">
        <w:tc>
          <w:tcPr>
            <w:tcW w:w="3652" w:type="dxa"/>
          </w:tcPr>
          <w:p w:rsidR="00420A7F" w:rsidRPr="00766440" w:rsidRDefault="00420A7F" w:rsidP="000C597C">
            <w:pPr>
              <w:pStyle w:val="a4"/>
              <w:jc w:val="both"/>
              <w:rPr>
                <w:b w:val="0"/>
                <w:bCs/>
                <w:sz w:val="24"/>
              </w:rPr>
            </w:pPr>
            <w:r w:rsidRPr="00766440">
              <w:rPr>
                <w:b w:val="0"/>
                <w:bCs/>
                <w:sz w:val="24"/>
              </w:rPr>
              <w:t>Этапы и сроки реализации муниципальной программы</w:t>
            </w:r>
          </w:p>
        </w:tc>
        <w:tc>
          <w:tcPr>
            <w:tcW w:w="5919" w:type="dxa"/>
          </w:tcPr>
          <w:p w:rsidR="00420A7F" w:rsidRPr="00766440" w:rsidRDefault="00420A7F" w:rsidP="008D5631">
            <w:pPr>
              <w:pStyle w:val="1"/>
              <w:numPr>
                <w:ilvl w:val="0"/>
                <w:numId w:val="12"/>
              </w:numPr>
              <w:tabs>
                <w:tab w:val="left" w:pos="238"/>
              </w:tabs>
              <w:ind w:left="0" w:firstLine="34"/>
              <w:outlineLvl w:val="0"/>
              <w:rPr>
                <w:sz w:val="24"/>
              </w:rPr>
            </w:pPr>
            <w:r w:rsidRPr="00766440">
              <w:rPr>
                <w:sz w:val="24"/>
              </w:rPr>
              <w:t>2020 – 2024  годы</w:t>
            </w:r>
          </w:p>
          <w:p w:rsidR="00420A7F" w:rsidRPr="00766440" w:rsidRDefault="00420A7F" w:rsidP="007A329D">
            <w:pPr>
              <w:pStyle w:val="a7"/>
              <w:ind w:left="34" w:hanging="34"/>
              <w:jc w:val="both"/>
            </w:pPr>
            <w:r w:rsidRPr="00766440">
              <w:t>Этапы не предусмотрены</w:t>
            </w:r>
          </w:p>
        </w:tc>
      </w:tr>
      <w:tr w:rsidR="00E416BB" w:rsidRPr="00766440" w:rsidTr="00277366">
        <w:tc>
          <w:tcPr>
            <w:tcW w:w="3652" w:type="dxa"/>
          </w:tcPr>
          <w:p w:rsidR="00420A7F" w:rsidRPr="00766440" w:rsidRDefault="00420A7F" w:rsidP="000C597C">
            <w:pPr>
              <w:pStyle w:val="a4"/>
              <w:jc w:val="both"/>
              <w:rPr>
                <w:b w:val="0"/>
                <w:bCs/>
                <w:sz w:val="24"/>
              </w:rPr>
            </w:pPr>
            <w:r w:rsidRPr="00766440">
              <w:rPr>
                <w:b w:val="0"/>
                <w:bCs/>
                <w:sz w:val="24"/>
              </w:rPr>
              <w:lastRenderedPageBreak/>
              <w:t>Объ</w:t>
            </w:r>
            <w:r w:rsidR="00912F25" w:rsidRPr="00766440">
              <w:rPr>
                <w:b w:val="0"/>
                <w:bCs/>
                <w:sz w:val="24"/>
              </w:rPr>
              <w:t>е</w:t>
            </w:r>
            <w:r w:rsidRPr="00766440">
              <w:rPr>
                <w:b w:val="0"/>
                <w:bCs/>
                <w:sz w:val="24"/>
              </w:rPr>
              <w:t>мы бюджетных ассигнований муниципальной программы</w:t>
            </w:r>
          </w:p>
        </w:tc>
        <w:tc>
          <w:tcPr>
            <w:tcW w:w="5919" w:type="dxa"/>
          </w:tcPr>
          <w:p w:rsidR="00420A7F" w:rsidRPr="00766440" w:rsidRDefault="00420A7F" w:rsidP="008D5631">
            <w:pPr>
              <w:tabs>
                <w:tab w:val="left" w:pos="218"/>
              </w:tabs>
              <w:autoSpaceDE w:val="0"/>
              <w:autoSpaceDN w:val="0"/>
              <w:adjustRightInd w:val="0"/>
              <w:ind w:left="34" w:hanging="34"/>
              <w:jc w:val="both"/>
              <w:rPr>
                <w:bCs/>
              </w:rPr>
            </w:pPr>
            <w:r w:rsidRPr="00766440">
              <w:rPr>
                <w:bCs/>
              </w:rPr>
              <w:t>Общий объем финансирования на реализацию муни</w:t>
            </w:r>
            <w:r w:rsidR="00B376CB" w:rsidRPr="00766440">
              <w:rPr>
                <w:bCs/>
              </w:rPr>
              <w:t>ципальной программы составляет</w:t>
            </w:r>
            <w:r w:rsidR="008E77DB" w:rsidRPr="00766440">
              <w:rPr>
                <w:bCs/>
              </w:rPr>
              <w:t xml:space="preserve"> </w:t>
            </w:r>
            <w:r w:rsidR="00B12122" w:rsidRPr="00766440">
              <w:t>7220</w:t>
            </w:r>
            <w:r w:rsidR="00274B6E" w:rsidRPr="00766440">
              <w:t>30,1</w:t>
            </w:r>
            <w:r w:rsidR="008E77DB" w:rsidRPr="00766440">
              <w:t xml:space="preserve"> </w:t>
            </w:r>
            <w:r w:rsidRPr="00766440">
              <w:rPr>
                <w:bCs/>
              </w:rPr>
              <w:t>тыс.рублей, в том числе по годам:</w:t>
            </w:r>
          </w:p>
          <w:p w:rsidR="00420A7F" w:rsidRPr="00766440" w:rsidRDefault="00420A7F" w:rsidP="00E06804">
            <w:pPr>
              <w:pStyle w:val="a7"/>
              <w:numPr>
                <w:ilvl w:val="0"/>
                <w:numId w:val="9"/>
              </w:numPr>
              <w:autoSpaceDE w:val="0"/>
              <w:autoSpaceDN w:val="0"/>
              <w:adjustRightInd w:val="0"/>
              <w:jc w:val="both"/>
              <w:rPr>
                <w:bCs/>
              </w:rPr>
            </w:pPr>
            <w:r w:rsidRPr="00766440">
              <w:rPr>
                <w:bCs/>
              </w:rPr>
              <w:t>год</w:t>
            </w:r>
            <w:r w:rsidR="00DD6451" w:rsidRPr="00766440">
              <w:rPr>
                <w:bCs/>
              </w:rPr>
              <w:t xml:space="preserve"> </w:t>
            </w:r>
            <w:r w:rsidR="00167C39" w:rsidRPr="00766440">
              <w:rPr>
                <w:bCs/>
              </w:rPr>
              <w:t xml:space="preserve">– </w:t>
            </w:r>
            <w:r w:rsidR="00D17F22" w:rsidRPr="00766440">
              <w:t>121535,8</w:t>
            </w:r>
            <w:r w:rsidR="0084649E" w:rsidRPr="00766440">
              <w:t xml:space="preserve"> </w:t>
            </w:r>
            <w:r w:rsidR="003A1611" w:rsidRPr="00766440">
              <w:t xml:space="preserve"> </w:t>
            </w:r>
            <w:r w:rsidRPr="00766440">
              <w:rPr>
                <w:bCs/>
              </w:rPr>
              <w:t>тысяч рублей,</w:t>
            </w:r>
          </w:p>
          <w:p w:rsidR="00420A7F" w:rsidRPr="00766440" w:rsidRDefault="00420A7F" w:rsidP="000C597C">
            <w:pPr>
              <w:autoSpaceDE w:val="0"/>
              <w:autoSpaceDN w:val="0"/>
              <w:adjustRightInd w:val="0"/>
              <w:ind w:left="34" w:firstLine="283"/>
              <w:jc w:val="both"/>
              <w:rPr>
                <w:bCs/>
              </w:rPr>
            </w:pPr>
            <w:r w:rsidRPr="00766440">
              <w:rPr>
                <w:bCs/>
              </w:rPr>
              <w:t xml:space="preserve">2021 год –  </w:t>
            </w:r>
            <w:r w:rsidR="00506332" w:rsidRPr="00766440">
              <w:t>141237,</w:t>
            </w:r>
            <w:r w:rsidR="007B3B52" w:rsidRPr="00766440">
              <w:t>8</w:t>
            </w:r>
            <w:r w:rsidR="00373390" w:rsidRPr="00766440">
              <w:t xml:space="preserve"> </w:t>
            </w:r>
            <w:r w:rsidRPr="00766440">
              <w:rPr>
                <w:bCs/>
              </w:rPr>
              <w:t xml:space="preserve">тысяч рублей, </w:t>
            </w:r>
          </w:p>
          <w:p w:rsidR="002F3563" w:rsidRPr="00766440" w:rsidRDefault="00DD6451" w:rsidP="000C597C">
            <w:pPr>
              <w:autoSpaceDE w:val="0"/>
              <w:autoSpaceDN w:val="0"/>
              <w:adjustRightInd w:val="0"/>
              <w:ind w:left="34" w:firstLine="283"/>
              <w:jc w:val="both"/>
              <w:rPr>
                <w:bCs/>
              </w:rPr>
            </w:pPr>
            <w:r w:rsidRPr="00766440">
              <w:rPr>
                <w:bCs/>
              </w:rPr>
              <w:t xml:space="preserve">2022 год –  </w:t>
            </w:r>
            <w:r w:rsidR="00B40F0F" w:rsidRPr="00766440">
              <w:t>132209,5</w:t>
            </w:r>
            <w:r w:rsidR="00705449" w:rsidRPr="00766440">
              <w:t xml:space="preserve"> </w:t>
            </w:r>
            <w:r w:rsidR="00420A7F" w:rsidRPr="00766440">
              <w:rPr>
                <w:bCs/>
              </w:rPr>
              <w:t>тысяч рублей,</w:t>
            </w:r>
            <w:r w:rsidR="00027CB4" w:rsidRPr="00766440">
              <w:rPr>
                <w:bCs/>
              </w:rPr>
              <w:t xml:space="preserve"> </w:t>
            </w:r>
          </w:p>
          <w:p w:rsidR="002F3563" w:rsidRPr="00766440" w:rsidRDefault="00187B48" w:rsidP="000C597C">
            <w:pPr>
              <w:autoSpaceDE w:val="0"/>
              <w:autoSpaceDN w:val="0"/>
              <w:adjustRightInd w:val="0"/>
              <w:ind w:left="34" w:firstLine="283"/>
              <w:jc w:val="both"/>
              <w:rPr>
                <w:bCs/>
              </w:rPr>
            </w:pPr>
            <w:r w:rsidRPr="00766440">
              <w:rPr>
                <w:bCs/>
              </w:rPr>
              <w:t xml:space="preserve">2023 год – </w:t>
            </w:r>
            <w:r w:rsidR="00420A7F" w:rsidRPr="00766440">
              <w:rPr>
                <w:bCs/>
              </w:rPr>
              <w:t xml:space="preserve"> </w:t>
            </w:r>
            <w:r w:rsidR="005231B9" w:rsidRPr="00766440">
              <w:t>151</w:t>
            </w:r>
            <w:r w:rsidR="0004221F" w:rsidRPr="00766440">
              <w:t>9</w:t>
            </w:r>
            <w:r w:rsidR="004F40EF" w:rsidRPr="00766440">
              <w:t>54,4</w:t>
            </w:r>
            <w:r w:rsidR="003A1611" w:rsidRPr="00766440">
              <w:t xml:space="preserve"> </w:t>
            </w:r>
            <w:r w:rsidR="00420A7F" w:rsidRPr="00766440">
              <w:rPr>
                <w:bCs/>
              </w:rPr>
              <w:t>тысяч рублей,</w:t>
            </w:r>
          </w:p>
          <w:p w:rsidR="00420A7F" w:rsidRPr="00766440" w:rsidRDefault="00420A7F" w:rsidP="000C597C">
            <w:pPr>
              <w:autoSpaceDE w:val="0"/>
              <w:autoSpaceDN w:val="0"/>
              <w:adjustRightInd w:val="0"/>
              <w:ind w:left="34" w:firstLine="283"/>
              <w:jc w:val="both"/>
              <w:rPr>
                <w:bCs/>
              </w:rPr>
            </w:pPr>
            <w:r w:rsidRPr="00766440">
              <w:rPr>
                <w:bCs/>
              </w:rPr>
              <w:t>2024 год</w:t>
            </w:r>
            <w:r w:rsidR="00187B48" w:rsidRPr="00766440">
              <w:rPr>
                <w:bCs/>
              </w:rPr>
              <w:t xml:space="preserve"> – </w:t>
            </w:r>
            <w:r w:rsidRPr="00766440">
              <w:rPr>
                <w:bCs/>
              </w:rPr>
              <w:t xml:space="preserve"> </w:t>
            </w:r>
            <w:r w:rsidR="00B12122" w:rsidRPr="00766440">
              <w:t>175092</w:t>
            </w:r>
            <w:r w:rsidR="00274B6E" w:rsidRPr="00766440">
              <w:t>,6</w:t>
            </w:r>
            <w:r w:rsidR="003A1611" w:rsidRPr="00766440">
              <w:t xml:space="preserve"> </w:t>
            </w:r>
            <w:r w:rsidR="00DD6451" w:rsidRPr="00766440">
              <w:rPr>
                <w:bCs/>
              </w:rPr>
              <w:t>тысяч рублей</w:t>
            </w:r>
          </w:p>
          <w:p w:rsidR="00A404D2" w:rsidRPr="00766440" w:rsidRDefault="00A404D2" w:rsidP="00A404D2">
            <w:pPr>
              <w:autoSpaceDE w:val="0"/>
              <w:autoSpaceDN w:val="0"/>
              <w:adjustRightInd w:val="0"/>
              <w:ind w:left="34" w:firstLine="283"/>
              <w:jc w:val="both"/>
              <w:rPr>
                <w:bCs/>
              </w:rPr>
            </w:pPr>
            <w:r w:rsidRPr="00766440">
              <w:rPr>
                <w:bCs/>
              </w:rPr>
              <w:t xml:space="preserve">- из средств федерального бюджета – </w:t>
            </w:r>
            <w:r w:rsidR="00882F1D" w:rsidRPr="00766440">
              <w:t>17829,</w:t>
            </w:r>
            <w:r w:rsidR="00274B6E" w:rsidRPr="00766440">
              <w:t>0</w:t>
            </w:r>
            <w:r w:rsidR="00373390" w:rsidRPr="00766440">
              <w:t xml:space="preserve"> </w:t>
            </w:r>
            <w:r w:rsidRPr="00766440">
              <w:rPr>
                <w:bCs/>
              </w:rPr>
              <w:t>тыс.рублей, из них по годам:</w:t>
            </w:r>
          </w:p>
          <w:p w:rsidR="00A404D2" w:rsidRPr="00766440" w:rsidRDefault="00A404D2" w:rsidP="00A404D2">
            <w:pPr>
              <w:pStyle w:val="a7"/>
              <w:numPr>
                <w:ilvl w:val="0"/>
                <w:numId w:val="15"/>
              </w:numPr>
              <w:autoSpaceDE w:val="0"/>
              <w:autoSpaceDN w:val="0"/>
              <w:adjustRightInd w:val="0"/>
              <w:jc w:val="both"/>
              <w:rPr>
                <w:bCs/>
              </w:rPr>
            </w:pPr>
            <w:r w:rsidRPr="00766440">
              <w:rPr>
                <w:bCs/>
              </w:rPr>
              <w:t xml:space="preserve"> год –   0,00 тысяч рублей,</w:t>
            </w:r>
          </w:p>
          <w:p w:rsidR="00A404D2" w:rsidRPr="00766440" w:rsidRDefault="00A404D2" w:rsidP="00A404D2">
            <w:pPr>
              <w:autoSpaceDE w:val="0"/>
              <w:autoSpaceDN w:val="0"/>
              <w:adjustRightInd w:val="0"/>
              <w:ind w:left="34" w:firstLine="283"/>
              <w:jc w:val="both"/>
              <w:rPr>
                <w:bCs/>
              </w:rPr>
            </w:pPr>
            <w:r w:rsidRPr="00766440">
              <w:rPr>
                <w:bCs/>
              </w:rPr>
              <w:t xml:space="preserve">2021 год –  </w:t>
            </w:r>
            <w:r w:rsidR="0063720A" w:rsidRPr="00766440">
              <w:rPr>
                <w:bCs/>
              </w:rPr>
              <w:t xml:space="preserve"> </w:t>
            </w:r>
            <w:r w:rsidR="00373390" w:rsidRPr="00766440">
              <w:t xml:space="preserve">10520,7 </w:t>
            </w:r>
            <w:r w:rsidRPr="00766440">
              <w:rPr>
                <w:bCs/>
              </w:rPr>
              <w:t xml:space="preserve">тысяч рублей, </w:t>
            </w:r>
          </w:p>
          <w:p w:rsidR="00A404D2" w:rsidRPr="00766440" w:rsidRDefault="00A404D2" w:rsidP="00A404D2">
            <w:pPr>
              <w:autoSpaceDE w:val="0"/>
              <w:autoSpaceDN w:val="0"/>
              <w:adjustRightInd w:val="0"/>
              <w:ind w:left="34" w:firstLine="283"/>
              <w:jc w:val="both"/>
              <w:rPr>
                <w:bCs/>
              </w:rPr>
            </w:pPr>
            <w:r w:rsidRPr="00766440">
              <w:rPr>
                <w:bCs/>
              </w:rPr>
              <w:t xml:space="preserve">2022 год –   </w:t>
            </w:r>
            <w:r w:rsidR="008E77DB" w:rsidRPr="00766440">
              <w:rPr>
                <w:bCs/>
              </w:rPr>
              <w:t>537,8</w:t>
            </w:r>
            <w:r w:rsidRPr="00766440">
              <w:rPr>
                <w:bCs/>
              </w:rPr>
              <w:t xml:space="preserve"> тысяч рублей,</w:t>
            </w:r>
          </w:p>
          <w:p w:rsidR="00A404D2" w:rsidRPr="00766440" w:rsidRDefault="00A404D2" w:rsidP="00A404D2">
            <w:pPr>
              <w:autoSpaceDE w:val="0"/>
              <w:autoSpaceDN w:val="0"/>
              <w:adjustRightInd w:val="0"/>
              <w:ind w:left="34" w:firstLine="283"/>
              <w:jc w:val="both"/>
              <w:rPr>
                <w:bCs/>
              </w:rPr>
            </w:pPr>
            <w:r w:rsidRPr="00766440">
              <w:rPr>
                <w:bCs/>
              </w:rPr>
              <w:t xml:space="preserve">2023 год –   </w:t>
            </w:r>
            <w:r w:rsidR="004F40EF" w:rsidRPr="00766440">
              <w:rPr>
                <w:bCs/>
              </w:rPr>
              <w:t>6242,1</w:t>
            </w:r>
            <w:r w:rsidRPr="00766440">
              <w:rPr>
                <w:bCs/>
              </w:rPr>
              <w:t xml:space="preserve"> тысяч рублей,</w:t>
            </w:r>
          </w:p>
          <w:p w:rsidR="00A404D2" w:rsidRPr="00766440" w:rsidRDefault="00A404D2" w:rsidP="00A404D2">
            <w:pPr>
              <w:autoSpaceDE w:val="0"/>
              <w:autoSpaceDN w:val="0"/>
              <w:adjustRightInd w:val="0"/>
              <w:ind w:left="34" w:firstLine="283"/>
              <w:jc w:val="both"/>
              <w:rPr>
                <w:bCs/>
              </w:rPr>
            </w:pPr>
            <w:r w:rsidRPr="00766440">
              <w:rPr>
                <w:bCs/>
              </w:rPr>
              <w:t xml:space="preserve">2024 год –   </w:t>
            </w:r>
            <w:r w:rsidR="00882F1D" w:rsidRPr="00766440">
              <w:rPr>
                <w:bCs/>
              </w:rPr>
              <w:t>528,</w:t>
            </w:r>
            <w:r w:rsidR="00274B6E" w:rsidRPr="00766440">
              <w:rPr>
                <w:bCs/>
              </w:rPr>
              <w:t>4</w:t>
            </w:r>
            <w:r w:rsidRPr="00766440">
              <w:rPr>
                <w:bCs/>
              </w:rPr>
              <w:t xml:space="preserve"> тысяч рублей;</w:t>
            </w:r>
          </w:p>
          <w:p w:rsidR="00420A7F" w:rsidRPr="00766440" w:rsidRDefault="00420A7F" w:rsidP="000C597C">
            <w:pPr>
              <w:autoSpaceDE w:val="0"/>
              <w:autoSpaceDN w:val="0"/>
              <w:adjustRightInd w:val="0"/>
              <w:ind w:left="34" w:firstLine="283"/>
              <w:jc w:val="both"/>
              <w:rPr>
                <w:bCs/>
              </w:rPr>
            </w:pPr>
            <w:r w:rsidRPr="00766440">
              <w:rPr>
                <w:bCs/>
              </w:rPr>
              <w:t xml:space="preserve">- из средств краевого бюджета – </w:t>
            </w:r>
            <w:r w:rsidR="004F40EF" w:rsidRPr="00766440">
              <w:t>2</w:t>
            </w:r>
            <w:r w:rsidR="0004221F" w:rsidRPr="00766440">
              <w:t>11</w:t>
            </w:r>
            <w:r w:rsidR="004F40EF" w:rsidRPr="00766440">
              <w:t>66,</w:t>
            </w:r>
            <w:r w:rsidR="00274B6E" w:rsidRPr="00766440">
              <w:t>5</w:t>
            </w:r>
            <w:r w:rsidR="00373390" w:rsidRPr="00766440">
              <w:t xml:space="preserve"> </w:t>
            </w:r>
            <w:r w:rsidRPr="00766440">
              <w:rPr>
                <w:bCs/>
              </w:rPr>
              <w:t xml:space="preserve">тыс.рублей, из них по годам: </w:t>
            </w:r>
          </w:p>
          <w:p w:rsidR="00420A7F" w:rsidRPr="00766440" w:rsidRDefault="00A5609C" w:rsidP="00E06804">
            <w:pPr>
              <w:pStyle w:val="a7"/>
              <w:numPr>
                <w:ilvl w:val="0"/>
                <w:numId w:val="11"/>
              </w:numPr>
              <w:autoSpaceDE w:val="0"/>
              <w:autoSpaceDN w:val="0"/>
              <w:adjustRightInd w:val="0"/>
              <w:jc w:val="both"/>
              <w:rPr>
                <w:bCs/>
              </w:rPr>
            </w:pPr>
            <w:r w:rsidRPr="00766440">
              <w:rPr>
                <w:bCs/>
              </w:rPr>
              <w:t xml:space="preserve">год –  </w:t>
            </w:r>
            <w:r w:rsidR="0063720A" w:rsidRPr="00766440">
              <w:rPr>
                <w:bCs/>
              </w:rPr>
              <w:t xml:space="preserve"> </w:t>
            </w:r>
            <w:r w:rsidR="009A07FA" w:rsidRPr="00766440">
              <w:rPr>
                <w:bCs/>
              </w:rPr>
              <w:t>4109,1</w:t>
            </w:r>
            <w:r w:rsidR="00420A7F" w:rsidRPr="00766440">
              <w:rPr>
                <w:bCs/>
              </w:rPr>
              <w:t xml:space="preserve"> тысяч рублей,</w:t>
            </w:r>
          </w:p>
          <w:p w:rsidR="00420A7F" w:rsidRPr="00766440" w:rsidRDefault="00420A7F" w:rsidP="000C597C">
            <w:pPr>
              <w:autoSpaceDE w:val="0"/>
              <w:autoSpaceDN w:val="0"/>
              <w:adjustRightInd w:val="0"/>
              <w:ind w:left="34" w:firstLine="283"/>
              <w:jc w:val="both"/>
              <w:rPr>
                <w:bCs/>
              </w:rPr>
            </w:pPr>
            <w:r w:rsidRPr="00766440">
              <w:rPr>
                <w:bCs/>
              </w:rPr>
              <w:t xml:space="preserve">2021 год –   </w:t>
            </w:r>
            <w:r w:rsidR="00373390" w:rsidRPr="00766440">
              <w:t>39</w:t>
            </w:r>
            <w:r w:rsidR="00BA7F83" w:rsidRPr="00766440">
              <w:t>85,3</w:t>
            </w:r>
            <w:r w:rsidR="00373390" w:rsidRPr="00766440">
              <w:t xml:space="preserve"> </w:t>
            </w:r>
            <w:r w:rsidRPr="00766440">
              <w:rPr>
                <w:bCs/>
              </w:rPr>
              <w:t xml:space="preserve">тысяч рублей, </w:t>
            </w:r>
          </w:p>
          <w:p w:rsidR="00420A7F" w:rsidRPr="00766440" w:rsidRDefault="00420A7F" w:rsidP="000C597C">
            <w:pPr>
              <w:autoSpaceDE w:val="0"/>
              <w:autoSpaceDN w:val="0"/>
              <w:adjustRightInd w:val="0"/>
              <w:ind w:left="34" w:firstLine="283"/>
              <w:jc w:val="both"/>
              <w:rPr>
                <w:bCs/>
              </w:rPr>
            </w:pPr>
            <w:r w:rsidRPr="00766440">
              <w:rPr>
                <w:bCs/>
              </w:rPr>
              <w:t xml:space="preserve">2022 год –   </w:t>
            </w:r>
            <w:r w:rsidR="00B40F0F" w:rsidRPr="00766440">
              <w:rPr>
                <w:bCs/>
              </w:rPr>
              <w:t>667,7</w:t>
            </w:r>
            <w:r w:rsidR="00C14A07" w:rsidRPr="00766440">
              <w:rPr>
                <w:bCs/>
              </w:rPr>
              <w:t xml:space="preserve"> </w:t>
            </w:r>
            <w:r w:rsidRPr="00766440">
              <w:rPr>
                <w:bCs/>
              </w:rPr>
              <w:t>тысяч рублей,</w:t>
            </w:r>
          </w:p>
          <w:p w:rsidR="00420A7F" w:rsidRPr="00766440" w:rsidRDefault="008C73AF" w:rsidP="000C597C">
            <w:pPr>
              <w:autoSpaceDE w:val="0"/>
              <w:autoSpaceDN w:val="0"/>
              <w:adjustRightInd w:val="0"/>
              <w:ind w:left="34" w:firstLine="283"/>
              <w:jc w:val="both"/>
              <w:rPr>
                <w:bCs/>
              </w:rPr>
            </w:pPr>
            <w:r w:rsidRPr="00766440">
              <w:rPr>
                <w:bCs/>
              </w:rPr>
              <w:t xml:space="preserve">2023 год – </w:t>
            </w:r>
            <w:r w:rsidR="00A5609C" w:rsidRPr="00766440">
              <w:rPr>
                <w:bCs/>
              </w:rPr>
              <w:t xml:space="preserve">  </w:t>
            </w:r>
            <w:r w:rsidR="00BB41E9" w:rsidRPr="00766440">
              <w:rPr>
                <w:bCs/>
              </w:rPr>
              <w:t>2</w:t>
            </w:r>
            <w:r w:rsidR="0004221F" w:rsidRPr="00766440">
              <w:rPr>
                <w:bCs/>
              </w:rPr>
              <w:t>8</w:t>
            </w:r>
            <w:r w:rsidR="00BB41E9" w:rsidRPr="00766440">
              <w:rPr>
                <w:bCs/>
              </w:rPr>
              <w:t>27,2</w:t>
            </w:r>
            <w:r w:rsidR="00705449" w:rsidRPr="00766440">
              <w:rPr>
                <w:bCs/>
              </w:rPr>
              <w:t xml:space="preserve"> </w:t>
            </w:r>
            <w:r w:rsidR="00420A7F" w:rsidRPr="00766440">
              <w:rPr>
                <w:bCs/>
              </w:rPr>
              <w:t>тысяч рублей,</w:t>
            </w:r>
          </w:p>
          <w:p w:rsidR="00420A7F" w:rsidRPr="00766440" w:rsidRDefault="008C73AF" w:rsidP="000C597C">
            <w:pPr>
              <w:autoSpaceDE w:val="0"/>
              <w:autoSpaceDN w:val="0"/>
              <w:adjustRightInd w:val="0"/>
              <w:ind w:left="34" w:firstLine="283"/>
              <w:jc w:val="both"/>
              <w:rPr>
                <w:bCs/>
              </w:rPr>
            </w:pPr>
            <w:r w:rsidRPr="00766440">
              <w:rPr>
                <w:bCs/>
              </w:rPr>
              <w:t xml:space="preserve">2024 год – </w:t>
            </w:r>
            <w:r w:rsidR="00A5609C" w:rsidRPr="00766440">
              <w:rPr>
                <w:bCs/>
              </w:rPr>
              <w:t xml:space="preserve">  </w:t>
            </w:r>
            <w:r w:rsidR="00BB41E9" w:rsidRPr="00766440">
              <w:rPr>
                <w:bCs/>
              </w:rPr>
              <w:t>9577,</w:t>
            </w:r>
            <w:r w:rsidR="00274B6E" w:rsidRPr="00766440">
              <w:rPr>
                <w:bCs/>
              </w:rPr>
              <w:t>2</w:t>
            </w:r>
            <w:r w:rsidR="00DD6451" w:rsidRPr="00766440">
              <w:rPr>
                <w:bCs/>
              </w:rPr>
              <w:t xml:space="preserve"> тысяч рублей;</w:t>
            </w:r>
          </w:p>
          <w:p w:rsidR="00420A7F" w:rsidRPr="00766440" w:rsidRDefault="00420A7F" w:rsidP="00B376CB">
            <w:pPr>
              <w:tabs>
                <w:tab w:val="left" w:pos="218"/>
              </w:tabs>
              <w:autoSpaceDE w:val="0"/>
              <w:autoSpaceDN w:val="0"/>
              <w:adjustRightInd w:val="0"/>
              <w:ind w:left="34" w:hanging="34"/>
              <w:jc w:val="both"/>
              <w:rPr>
                <w:bCs/>
              </w:rPr>
            </w:pPr>
            <w:r w:rsidRPr="00766440">
              <w:rPr>
                <w:bCs/>
              </w:rPr>
              <w:t xml:space="preserve">- из средств бюджета муниципального образования Крымский район –  </w:t>
            </w:r>
            <w:r w:rsidR="00FD1ED5" w:rsidRPr="00766440">
              <w:t>683034,6</w:t>
            </w:r>
            <w:r w:rsidR="00BA7F83" w:rsidRPr="00766440">
              <w:t xml:space="preserve"> </w:t>
            </w:r>
            <w:r w:rsidRPr="00766440">
              <w:rPr>
                <w:bCs/>
              </w:rPr>
              <w:t>тыс.рублей, в том числе по годам:</w:t>
            </w:r>
          </w:p>
          <w:p w:rsidR="00420A7F" w:rsidRPr="00766440" w:rsidRDefault="009A07FA" w:rsidP="00E06804">
            <w:pPr>
              <w:pStyle w:val="a7"/>
              <w:numPr>
                <w:ilvl w:val="0"/>
                <w:numId w:val="10"/>
              </w:numPr>
              <w:autoSpaceDE w:val="0"/>
              <w:autoSpaceDN w:val="0"/>
              <w:adjustRightInd w:val="0"/>
              <w:jc w:val="both"/>
              <w:rPr>
                <w:bCs/>
              </w:rPr>
            </w:pPr>
            <w:r w:rsidRPr="00766440">
              <w:rPr>
                <w:bCs/>
              </w:rPr>
              <w:t>год –</w:t>
            </w:r>
            <w:r w:rsidR="0063720A" w:rsidRPr="00766440">
              <w:rPr>
                <w:bCs/>
              </w:rPr>
              <w:t xml:space="preserve">   </w:t>
            </w:r>
            <w:r w:rsidR="00D17F22" w:rsidRPr="00766440">
              <w:t>117426,</w:t>
            </w:r>
            <w:r w:rsidR="007B0E39" w:rsidRPr="00766440">
              <w:t>7</w:t>
            </w:r>
            <w:r w:rsidR="003A1611" w:rsidRPr="00766440">
              <w:t xml:space="preserve"> </w:t>
            </w:r>
            <w:r w:rsidR="00420A7F" w:rsidRPr="00766440">
              <w:rPr>
                <w:bCs/>
              </w:rPr>
              <w:t>тысяч рублей,</w:t>
            </w:r>
          </w:p>
          <w:p w:rsidR="00420A7F" w:rsidRPr="00766440" w:rsidRDefault="00420A7F" w:rsidP="000C597C">
            <w:pPr>
              <w:autoSpaceDE w:val="0"/>
              <w:autoSpaceDN w:val="0"/>
              <w:adjustRightInd w:val="0"/>
              <w:ind w:left="34" w:firstLine="283"/>
              <w:jc w:val="both"/>
              <w:rPr>
                <w:bCs/>
              </w:rPr>
            </w:pPr>
            <w:r w:rsidRPr="00766440">
              <w:rPr>
                <w:bCs/>
              </w:rPr>
              <w:t>2021</w:t>
            </w:r>
            <w:r w:rsidR="008C73AF" w:rsidRPr="00766440">
              <w:rPr>
                <w:bCs/>
              </w:rPr>
              <w:t xml:space="preserve"> год – </w:t>
            </w:r>
            <w:r w:rsidR="0063720A" w:rsidRPr="00766440">
              <w:rPr>
                <w:bCs/>
              </w:rPr>
              <w:t xml:space="preserve">  </w:t>
            </w:r>
            <w:r w:rsidR="00506332" w:rsidRPr="00766440">
              <w:t>126731,</w:t>
            </w:r>
            <w:r w:rsidR="007B3B52" w:rsidRPr="00766440">
              <w:t>8</w:t>
            </w:r>
            <w:r w:rsidR="00B23F90" w:rsidRPr="00766440">
              <w:t xml:space="preserve"> </w:t>
            </w:r>
            <w:r w:rsidRPr="00766440">
              <w:rPr>
                <w:bCs/>
              </w:rPr>
              <w:t xml:space="preserve">тысяч рублей, </w:t>
            </w:r>
          </w:p>
          <w:p w:rsidR="00B376CB" w:rsidRPr="00766440" w:rsidRDefault="0063720A" w:rsidP="00B376CB">
            <w:pPr>
              <w:autoSpaceDE w:val="0"/>
              <w:autoSpaceDN w:val="0"/>
              <w:adjustRightInd w:val="0"/>
              <w:ind w:left="34" w:firstLine="283"/>
              <w:jc w:val="both"/>
              <w:rPr>
                <w:bCs/>
              </w:rPr>
            </w:pPr>
            <w:r w:rsidRPr="00766440">
              <w:rPr>
                <w:bCs/>
              </w:rPr>
              <w:t xml:space="preserve">2022 год –   </w:t>
            </w:r>
            <w:r w:rsidR="00B40F0F" w:rsidRPr="00766440">
              <w:t>13100</w:t>
            </w:r>
            <w:r w:rsidR="001C3CC1" w:rsidRPr="00766440">
              <w:t>4,0</w:t>
            </w:r>
            <w:r w:rsidR="00B376CB" w:rsidRPr="00766440">
              <w:t xml:space="preserve"> </w:t>
            </w:r>
            <w:r w:rsidR="00B376CB" w:rsidRPr="00766440">
              <w:rPr>
                <w:bCs/>
              </w:rPr>
              <w:t>тысяч рублей,</w:t>
            </w:r>
          </w:p>
          <w:p w:rsidR="00B376CB" w:rsidRPr="00766440" w:rsidRDefault="0063720A" w:rsidP="00B376CB">
            <w:pPr>
              <w:autoSpaceDE w:val="0"/>
              <w:autoSpaceDN w:val="0"/>
              <w:adjustRightInd w:val="0"/>
              <w:ind w:left="34" w:firstLine="283"/>
              <w:jc w:val="both"/>
              <w:rPr>
                <w:bCs/>
              </w:rPr>
            </w:pPr>
            <w:r w:rsidRPr="00766440">
              <w:rPr>
                <w:bCs/>
              </w:rPr>
              <w:t xml:space="preserve">2023 год –   </w:t>
            </w:r>
            <w:r w:rsidR="001C3CC1" w:rsidRPr="00766440">
              <w:t>14</w:t>
            </w:r>
            <w:r w:rsidR="005231B9" w:rsidRPr="00766440">
              <w:t>28</w:t>
            </w:r>
            <w:r w:rsidR="001C3CC1" w:rsidRPr="00766440">
              <w:t>85,1</w:t>
            </w:r>
            <w:r w:rsidR="00B376CB" w:rsidRPr="00766440">
              <w:t xml:space="preserve"> </w:t>
            </w:r>
            <w:r w:rsidR="00B376CB" w:rsidRPr="00766440">
              <w:rPr>
                <w:bCs/>
              </w:rPr>
              <w:t>тысяч рублей,</w:t>
            </w:r>
          </w:p>
          <w:p w:rsidR="00420A7F" w:rsidRPr="00766440" w:rsidRDefault="0063720A" w:rsidP="00B376CB">
            <w:pPr>
              <w:autoSpaceDE w:val="0"/>
              <w:autoSpaceDN w:val="0"/>
              <w:adjustRightInd w:val="0"/>
              <w:ind w:left="34" w:firstLine="283"/>
              <w:jc w:val="both"/>
              <w:rPr>
                <w:bCs/>
                <w:lang w:val="en-US"/>
              </w:rPr>
            </w:pPr>
            <w:r w:rsidRPr="00766440">
              <w:rPr>
                <w:bCs/>
              </w:rPr>
              <w:t xml:space="preserve">2024 год –   </w:t>
            </w:r>
            <w:r w:rsidR="00FD1ED5" w:rsidRPr="00766440">
              <w:t>164987,0</w:t>
            </w:r>
            <w:r w:rsidR="00B376CB" w:rsidRPr="00766440">
              <w:t xml:space="preserve"> </w:t>
            </w:r>
            <w:r w:rsidR="00B376CB" w:rsidRPr="00766440">
              <w:rPr>
                <w:bCs/>
              </w:rPr>
              <w:t>тысяч рублей</w:t>
            </w:r>
          </w:p>
          <w:p w:rsidR="00420A7F" w:rsidRPr="00766440" w:rsidRDefault="00420A7F" w:rsidP="00B45922">
            <w:pPr>
              <w:pStyle w:val="1"/>
              <w:outlineLvl w:val="0"/>
              <w:rPr>
                <w:sz w:val="24"/>
              </w:rPr>
            </w:pPr>
          </w:p>
        </w:tc>
      </w:tr>
      <w:tr w:rsidR="00420A7F" w:rsidRPr="00766440" w:rsidTr="00277366">
        <w:tc>
          <w:tcPr>
            <w:tcW w:w="3652" w:type="dxa"/>
          </w:tcPr>
          <w:p w:rsidR="00420A7F" w:rsidRPr="00766440" w:rsidRDefault="00420A7F" w:rsidP="000C597C">
            <w:pPr>
              <w:pStyle w:val="a4"/>
              <w:jc w:val="both"/>
              <w:rPr>
                <w:b w:val="0"/>
                <w:bCs/>
                <w:sz w:val="24"/>
              </w:rPr>
            </w:pPr>
            <w:r w:rsidRPr="00766440">
              <w:rPr>
                <w:b w:val="0"/>
                <w:bCs/>
                <w:sz w:val="24"/>
              </w:rPr>
              <w:t xml:space="preserve">Контроль за выполнением </w:t>
            </w:r>
            <w:r w:rsidR="00AE75B8" w:rsidRPr="00766440">
              <w:rPr>
                <w:b w:val="0"/>
                <w:bCs/>
                <w:sz w:val="24"/>
              </w:rPr>
              <w:t xml:space="preserve">муниципальной </w:t>
            </w:r>
            <w:r w:rsidRPr="00766440">
              <w:rPr>
                <w:b w:val="0"/>
                <w:bCs/>
                <w:sz w:val="24"/>
              </w:rPr>
              <w:t>программы</w:t>
            </w:r>
          </w:p>
        </w:tc>
        <w:tc>
          <w:tcPr>
            <w:tcW w:w="5919" w:type="dxa"/>
          </w:tcPr>
          <w:p w:rsidR="00420A7F" w:rsidRPr="00766440" w:rsidRDefault="00AE75B8" w:rsidP="00292076">
            <w:pPr>
              <w:pStyle w:val="a7"/>
              <w:numPr>
                <w:ilvl w:val="0"/>
                <w:numId w:val="3"/>
              </w:numPr>
              <w:tabs>
                <w:tab w:val="left" w:pos="208"/>
              </w:tabs>
              <w:ind w:left="0" w:firstLine="34"/>
              <w:jc w:val="both"/>
            </w:pPr>
            <w:r w:rsidRPr="00766440">
              <w:t>У</w:t>
            </w:r>
            <w:r w:rsidR="00420A7F" w:rsidRPr="00766440">
              <w:t>правление культуры администрации муниципального образования Крымский район</w:t>
            </w:r>
          </w:p>
          <w:p w:rsidR="00420A7F" w:rsidRPr="00766440" w:rsidRDefault="00420A7F" w:rsidP="000C597C">
            <w:pPr>
              <w:pStyle w:val="1"/>
              <w:ind w:left="459" w:hanging="141"/>
              <w:outlineLvl w:val="0"/>
              <w:rPr>
                <w:sz w:val="24"/>
              </w:rPr>
            </w:pPr>
          </w:p>
        </w:tc>
      </w:tr>
    </w:tbl>
    <w:p w:rsidR="00954E18" w:rsidRPr="00766440" w:rsidRDefault="00954E18" w:rsidP="000C597C">
      <w:pPr>
        <w:tabs>
          <w:tab w:val="left" w:pos="4198"/>
        </w:tabs>
      </w:pPr>
    </w:p>
    <w:p w:rsidR="00373390" w:rsidRPr="00766440" w:rsidRDefault="00373390" w:rsidP="000C597C">
      <w:pPr>
        <w:pStyle w:val="ConsPlusNormal"/>
        <w:ind w:firstLine="0"/>
        <w:jc w:val="center"/>
        <w:rPr>
          <w:rFonts w:ascii="Times New Roman" w:hAnsi="Times New Roman" w:cs="Times New Roman"/>
          <w:b/>
          <w:sz w:val="28"/>
          <w:szCs w:val="28"/>
        </w:rPr>
      </w:pPr>
    </w:p>
    <w:p w:rsidR="00E416BB" w:rsidRPr="00766440" w:rsidRDefault="00E416BB" w:rsidP="00E416BB">
      <w:pPr>
        <w:pStyle w:val="ConsPlusNormal"/>
        <w:ind w:firstLine="426"/>
        <w:jc w:val="center"/>
        <w:rPr>
          <w:rFonts w:ascii="Times New Roman" w:hAnsi="Times New Roman" w:cs="Times New Roman"/>
          <w:b/>
          <w:sz w:val="28"/>
          <w:szCs w:val="28"/>
        </w:rPr>
      </w:pPr>
      <w:r w:rsidRPr="00766440">
        <w:rPr>
          <w:rFonts w:ascii="Times New Roman" w:hAnsi="Times New Roman" w:cs="Times New Roman"/>
          <w:b/>
          <w:sz w:val="28"/>
          <w:szCs w:val="28"/>
        </w:rPr>
        <w:t>1. Содержание проблемы и обоснование необходимости ее решения программными методами</w:t>
      </w:r>
    </w:p>
    <w:p w:rsidR="00E416BB" w:rsidRPr="00766440" w:rsidRDefault="00E416BB" w:rsidP="00E416BB">
      <w:pPr>
        <w:ind w:firstLine="709"/>
        <w:jc w:val="both"/>
        <w:rPr>
          <w:bCs/>
          <w:sz w:val="28"/>
          <w:szCs w:val="28"/>
          <w:lang w:eastAsia="x-none"/>
        </w:rPr>
      </w:pPr>
      <w:r w:rsidRPr="00766440">
        <w:rPr>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 качественное изменение общества, обеспечивающее</w:t>
      </w:r>
      <w:r w:rsidRPr="00766440">
        <w:rPr>
          <w:rStyle w:val="w"/>
          <w:rFonts w:ascii="Helvetica" w:hAnsi="Helvetica" w:cs="Helvetica"/>
          <w:sz w:val="28"/>
          <w:szCs w:val="28"/>
          <w:shd w:val="clear" w:color="auto" w:fill="FFFFFF"/>
        </w:rPr>
        <w:t xml:space="preserve"> </w:t>
      </w:r>
      <w:r w:rsidRPr="00766440">
        <w:rPr>
          <w:bCs/>
          <w:sz w:val="28"/>
          <w:szCs w:val="28"/>
          <w:lang w:eastAsia="x-none"/>
        </w:rPr>
        <w:t> условия для повышения качества жизни человека.</w:t>
      </w:r>
    </w:p>
    <w:p w:rsidR="00E416BB" w:rsidRPr="00766440" w:rsidRDefault="00E416BB" w:rsidP="00E416BB">
      <w:pPr>
        <w:ind w:firstLine="709"/>
        <w:jc w:val="both"/>
        <w:rPr>
          <w:sz w:val="28"/>
          <w:szCs w:val="28"/>
        </w:rPr>
      </w:pPr>
      <w:r w:rsidRPr="00766440">
        <w:rPr>
          <w:sz w:val="28"/>
          <w:szCs w:val="28"/>
        </w:rPr>
        <w:t xml:space="preserve">Федеральным законом Российской Федерации от 9 октября 1992 года                    № 3612-1 «Основы законодательства Российской Федерации о культуре», Законом Краснодарского края от 3 ноября 2000 года № 325 «О культуре», закреплены полномочия органов местного самоуправления по созданию </w:t>
      </w:r>
      <w:r w:rsidR="00A55088">
        <w:rPr>
          <w:sz w:val="28"/>
          <w:szCs w:val="28"/>
        </w:rPr>
        <w:t xml:space="preserve">         </w:t>
      </w:r>
      <w:r w:rsidRPr="00766440">
        <w:rPr>
          <w:sz w:val="28"/>
          <w:szCs w:val="28"/>
        </w:rPr>
        <w:t xml:space="preserve">условий для организации библиотечного обслуживания населения </w:t>
      </w:r>
      <w:r w:rsidR="00A55088">
        <w:rPr>
          <w:sz w:val="28"/>
          <w:szCs w:val="28"/>
        </w:rPr>
        <w:t xml:space="preserve">                                    </w:t>
      </w:r>
      <w:r w:rsidRPr="00766440">
        <w:rPr>
          <w:sz w:val="28"/>
          <w:szCs w:val="28"/>
        </w:rPr>
        <w:lastRenderedPageBreak/>
        <w:t>межпоселенческими библиотеками, комплектования и обеспечения сохранности их библиотечных фондов, обеспечения услугами по организации досуга и услугами организаций культуры, развития местного традиционного народного художественного творчества в поселениях, входящих в состав муниципального района.</w:t>
      </w:r>
    </w:p>
    <w:p w:rsidR="00967E21" w:rsidRPr="00766440" w:rsidRDefault="00E416BB" w:rsidP="00E416BB">
      <w:pPr>
        <w:pStyle w:val="a8"/>
        <w:spacing w:line="240" w:lineRule="auto"/>
        <w:ind w:right="0" w:firstLine="709"/>
      </w:pPr>
      <w:r w:rsidRPr="00766440">
        <w:t xml:space="preserve">На территории муниципального образования Крымский район функционируют 73 учреждения культуры, искусства и кинематографии, в состав которых входят: 36 клубных учреждений, 30 библиотек, 4 детские школы искусств, краеведческий музей, киновидеозрелищное учреждение и центр методического и технического обслуживания учреждений культуры. Сеть учреждений культуры района является одной из самых крупных в Краснодарском крае. Численность работников отрасли культуры составляет 529 человек. На базе 36 учреждений культурно-досугового типа </w:t>
      </w:r>
      <w:r w:rsidR="00967E21" w:rsidRPr="00766440">
        <w:t xml:space="preserve">В учреждениях культуры Крымска и Крымского района функционирует 357 кружков и клубных любительских объединения, в том числе – творческие коллективы, участниками которых являются 9570 человек разной возрастной категории, в том числе 7191 человек - дети и молодежь (75%). </w:t>
      </w:r>
    </w:p>
    <w:p w:rsidR="00E416BB" w:rsidRPr="00766440" w:rsidRDefault="00E416BB" w:rsidP="00E416BB">
      <w:pPr>
        <w:pStyle w:val="a8"/>
        <w:spacing w:line="240" w:lineRule="auto"/>
        <w:ind w:right="0" w:firstLine="709"/>
      </w:pPr>
      <w:r w:rsidRPr="00766440">
        <w:t xml:space="preserve">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Это МБУ «Социально-культурный центр муниципального образования Крымский район», МБУ «Крымская межпоселенческая </w:t>
      </w:r>
      <w:r w:rsidR="00403034" w:rsidRPr="00766440">
        <w:t>модельная</w:t>
      </w:r>
      <w:r w:rsidRPr="00766440">
        <w:t xml:space="preserve">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Нижнебаканской муниципального образования Крымский район, МБУДО детская школа искусств станицы Троицкой муниципального образования Крымский район.</w:t>
      </w:r>
    </w:p>
    <w:p w:rsidR="00E416BB" w:rsidRPr="00766440" w:rsidRDefault="00E416BB" w:rsidP="00E416BB">
      <w:pPr>
        <w:pStyle w:val="a8"/>
        <w:spacing w:line="240" w:lineRule="auto"/>
        <w:ind w:right="0" w:firstLine="709"/>
      </w:pPr>
      <w:r w:rsidRPr="00766440">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E416BB" w:rsidRPr="00766440" w:rsidRDefault="00E416BB" w:rsidP="00E416BB">
      <w:pPr>
        <w:pStyle w:val="a8"/>
        <w:spacing w:line="240" w:lineRule="auto"/>
        <w:ind w:right="0" w:firstLine="709"/>
      </w:pPr>
      <w:r w:rsidRPr="00766440">
        <w:t xml:space="preserve">Благодаря участию в региональном проекте «Культурная среда» национального проекта «Культура» в 2020 году МБУДО детская школа искусств станицы Варениковской оснащена двадцатью музыкальными инструментами, </w:t>
      </w:r>
      <w:r w:rsidRPr="00766440">
        <w:lastRenderedPageBreak/>
        <w:t xml:space="preserve">методлитературой и компьютерной техникой, благодаря чему повысилась качественная успеваемость, обучающиеся  активно участвуют в  конкурсах исполнительского мастерства и занимают призовые места увеличились контингент на отделении народных инструментов и приток участников ансамблей этого отделения; в 2021 году, в результате модернизации МБУ «Крымская межпоселенческая районная библиотека» в рамках реализации  национального проекта </w:t>
      </w:r>
      <w:r w:rsidR="00B40F0F" w:rsidRPr="00766440">
        <w:t xml:space="preserve">«Культура» </w:t>
      </w:r>
      <w:r w:rsidRPr="00766440">
        <w:t>создана модельная библиотека, что сделало учреждение более посещаемым, расширило контингент читателей, позволило увеличить количество и разнообразие творческих мероприятий, их массовость.</w:t>
      </w:r>
    </w:p>
    <w:p w:rsidR="00E416BB" w:rsidRPr="00766440" w:rsidRDefault="00E416BB" w:rsidP="00E416BB">
      <w:pPr>
        <w:pStyle w:val="a8"/>
        <w:spacing w:line="240" w:lineRule="auto"/>
        <w:ind w:right="0" w:firstLine="709"/>
      </w:pPr>
      <w:r w:rsidRPr="00766440">
        <w:t>Одаренные дети – гордость Крымского района: раскрываются новые таланты, коллективы и исполнители регулярно становятся призерами, конкурсов, фестивалей и выставок различного уровня – от муниципального до международного. 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стипендий для одаренных детей и подростков отрасли «Культура»</w:t>
      </w:r>
      <w:r w:rsidR="00B40F0F" w:rsidRPr="00766440">
        <w:t>,</w:t>
      </w:r>
      <w:r w:rsidRPr="00766440">
        <w:t xml:space="preserve"> </w:t>
      </w:r>
      <w:r w:rsidR="00B40F0F" w:rsidRPr="00766440">
        <w:t xml:space="preserve">каждому </w:t>
      </w:r>
      <w:r w:rsidRPr="00766440">
        <w:t xml:space="preserve">в размере 1 000 рублей </w:t>
      </w:r>
      <w:r w:rsidR="00B40F0F" w:rsidRPr="00766440">
        <w:t>ежемесячно</w:t>
      </w:r>
      <w:r w:rsidRPr="00766440">
        <w:t xml:space="preserve">.  </w:t>
      </w:r>
    </w:p>
    <w:p w:rsidR="00E416BB" w:rsidRPr="00766440" w:rsidRDefault="00E416BB" w:rsidP="00E416BB">
      <w:pPr>
        <w:ind w:firstLine="709"/>
        <w:jc w:val="both"/>
        <w:rPr>
          <w:sz w:val="28"/>
          <w:szCs w:val="28"/>
        </w:rPr>
      </w:pPr>
      <w:r w:rsidRPr="00766440">
        <w:rPr>
          <w:sz w:val="28"/>
          <w:szCs w:val="28"/>
        </w:rPr>
        <w:t xml:space="preserve">Под руководством управления культуры </w:t>
      </w:r>
      <w:r w:rsidR="00326B2D" w:rsidRPr="00326B2D">
        <w:rPr>
          <w:sz w:val="28"/>
          <w:szCs w:val="28"/>
        </w:rPr>
        <w:t xml:space="preserve">администрации муниципального образования Крымский район </w:t>
      </w:r>
      <w:r w:rsidRPr="00766440">
        <w:rPr>
          <w:sz w:val="28"/>
          <w:szCs w:val="28"/>
        </w:rPr>
        <w:t>и при участии творческих коллективов района, ежегодно организуются не менее 10-ти муниципальных и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p>
    <w:p w:rsidR="00E416BB" w:rsidRPr="00766440" w:rsidRDefault="009C5BAB" w:rsidP="00E416BB">
      <w:pPr>
        <w:pStyle w:val="a8"/>
        <w:tabs>
          <w:tab w:val="clear" w:pos="9000"/>
          <w:tab w:val="left" w:pos="9356"/>
        </w:tabs>
        <w:spacing w:line="240" w:lineRule="auto"/>
        <w:ind w:right="0" w:firstLine="709"/>
      </w:pPr>
      <w:r w:rsidRPr="00766440">
        <w:t>В 2022 году культурно-досуговыми учреждениями Крымского района проведено 6819 разноплановых культурно-массовых мероприятий с охватом населения более 555 тыс. человек и 3104 – онлайн-мероприятий с более чем 800 тыс. просмотров. Доля участия детей и молодежи составила  43%. Управлением культуры администрации муниципального образования Крымский район в 2022 году организованы и проведены 25 фестивалей, конкурсов самодеятельного творчества муниципального, межмуниципального уровня</w:t>
      </w:r>
    </w:p>
    <w:p w:rsidR="00E416BB" w:rsidRPr="00766440" w:rsidRDefault="00E416BB" w:rsidP="00967E21">
      <w:pPr>
        <w:pStyle w:val="a8"/>
        <w:tabs>
          <w:tab w:val="clear" w:pos="9000"/>
          <w:tab w:val="left" w:pos="9356"/>
        </w:tabs>
        <w:spacing w:line="240" w:lineRule="auto"/>
        <w:ind w:right="0" w:firstLine="709"/>
      </w:pPr>
      <w:r w:rsidRPr="00766440">
        <w:t xml:space="preserve">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 </w:t>
      </w:r>
      <w:r w:rsidR="00967E21" w:rsidRPr="00766440">
        <w:t xml:space="preserve">За 2022 год учреждения отрасли культуры приняли участие в 255-ти международных, всероссийских и краевых фестивалях, конкурсах, участниками которых стали 296 коллективов и исполнителей, завоевавших 497 дипломов лауреатов различной степени. </w:t>
      </w:r>
      <w:r w:rsidRPr="00766440">
        <w:t>Почетные звания «народный» и «образцовый»  имеют 3</w:t>
      </w:r>
      <w:r w:rsidR="0004221F" w:rsidRPr="00766440">
        <w:t>2</w:t>
      </w:r>
      <w:r w:rsidRPr="00766440">
        <w:t xml:space="preserve"> коллектива самодеятельного творчества с числом участников 995 человек.</w:t>
      </w:r>
    </w:p>
    <w:p w:rsidR="00E416BB" w:rsidRPr="00766440" w:rsidRDefault="00E416BB" w:rsidP="00E416BB">
      <w:pPr>
        <w:ind w:firstLine="851"/>
        <w:jc w:val="both"/>
        <w:rPr>
          <w:sz w:val="28"/>
          <w:szCs w:val="28"/>
        </w:rPr>
      </w:pPr>
      <w:r w:rsidRPr="00766440">
        <w:rPr>
          <w:sz w:val="28"/>
          <w:szCs w:val="28"/>
        </w:rPr>
        <w:t xml:space="preserve">Российские и краевые почетные звания в отрасли «Культура, искусство и кинематографии» имеет 23 человека, 16 из них в настоящее время активно занимаются культурной деятельностью. </w:t>
      </w:r>
    </w:p>
    <w:p w:rsidR="00E416BB" w:rsidRPr="00766440" w:rsidRDefault="00E416BB" w:rsidP="00E416BB">
      <w:pPr>
        <w:pStyle w:val="a8"/>
        <w:tabs>
          <w:tab w:val="clear" w:pos="9000"/>
          <w:tab w:val="left" w:pos="709"/>
          <w:tab w:val="left" w:pos="9356"/>
        </w:tabs>
        <w:spacing w:line="240" w:lineRule="auto"/>
        <w:ind w:right="0" w:firstLine="709"/>
      </w:pPr>
      <w:r w:rsidRPr="00766440">
        <w:t xml:space="preserve">В Крымского района </w:t>
      </w:r>
      <w:r w:rsidR="00A55088">
        <w:t xml:space="preserve">в учреждениях дополнительного образования сферы культуры </w:t>
      </w:r>
      <w:r w:rsidRPr="00766440">
        <w:t>обучаются около 1400  детей в возрасте от 5 до 18 лет. Процент охвата детского населения художественным образованием составляет 10,</w:t>
      </w:r>
      <w:r w:rsidR="00967E21" w:rsidRPr="00766440">
        <w:t>3</w:t>
      </w:r>
      <w:r w:rsidR="00326B2D">
        <w:t xml:space="preserve">%. В </w:t>
      </w:r>
      <w:r w:rsidR="00A55088">
        <w:t>д</w:t>
      </w:r>
      <w:r w:rsidR="00A55088" w:rsidRPr="00766440">
        <w:t xml:space="preserve">етских </w:t>
      </w:r>
      <w:r w:rsidR="00A55088" w:rsidRPr="00766440">
        <w:lastRenderedPageBreak/>
        <w:t xml:space="preserve">школах искусств </w:t>
      </w:r>
      <w:r w:rsidRPr="00766440">
        <w:t>школах реализуются 19 общеразвивающих и 20 предпрофессиональн</w:t>
      </w:r>
      <w:r w:rsidR="00083855" w:rsidRPr="00766440">
        <w:t>ых</w:t>
      </w:r>
      <w:r w:rsidRPr="00766440">
        <w:t xml:space="preserve"> образовательн</w:t>
      </w:r>
      <w:r w:rsidR="00083855" w:rsidRPr="00766440">
        <w:t>ых</w:t>
      </w:r>
      <w:r w:rsidRPr="00766440">
        <w:t xml:space="preserve"> программ. 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E416BB" w:rsidRPr="00766440" w:rsidRDefault="00E416BB" w:rsidP="00E416BB">
      <w:pPr>
        <w:pStyle w:val="a8"/>
        <w:tabs>
          <w:tab w:val="clear" w:pos="9000"/>
          <w:tab w:val="left" w:pos="709"/>
          <w:tab w:val="left" w:pos="9356"/>
        </w:tabs>
        <w:spacing w:line="240" w:lineRule="auto"/>
        <w:ind w:right="0" w:firstLine="709"/>
      </w:pPr>
      <w:r w:rsidRPr="00766440">
        <w:t xml:space="preserve">Показательным является факт поступления выпускников школ искусств в профильные учебные заведения музыкального и художественного направления Краснодарского края, а также возвращение молодых специалистов в школы в качестве преподавателей. Ежегодно увеличивается количество лауреатов и дипломантов фестивалей, конкурсов и выставок различного уровня. Для обеспечения полноценного учебного процесса МБУДО детская школа искусств города Крымска, в которой обучаются более 600 человек и которая является не только ведущим учреждением дополнительного образования сферы культуры, но и одной из лучших школ Краснодарского края, нуждается в строительстве собственного здания со специализированными кабинетами.  </w:t>
      </w:r>
    </w:p>
    <w:p w:rsidR="00E416BB" w:rsidRPr="00766440" w:rsidRDefault="00E416BB" w:rsidP="00E416BB">
      <w:pPr>
        <w:pStyle w:val="a8"/>
        <w:tabs>
          <w:tab w:val="clear" w:pos="9000"/>
          <w:tab w:val="left" w:pos="709"/>
          <w:tab w:val="left" w:pos="9356"/>
        </w:tabs>
        <w:spacing w:line="240" w:lineRule="auto"/>
        <w:ind w:right="0" w:firstLine="709"/>
      </w:pPr>
      <w:r w:rsidRPr="00766440">
        <w:t xml:space="preserve">Отрасль культуры является привлекательной для специалистов, что характеризует довольно большой процент стабильности кадров – более 78 % работников трудятся в учреждениях культуры от 3 лет и более, из них – 40% - свыше 10 лет. Однако проблема кадров творческих работников важна для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 преподаватели музыкальных дисциплин,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E416BB" w:rsidRPr="00766440" w:rsidRDefault="00E416BB" w:rsidP="00E416BB">
      <w:pPr>
        <w:pStyle w:val="aa"/>
        <w:tabs>
          <w:tab w:val="left" w:pos="0"/>
          <w:tab w:val="left" w:pos="9356"/>
        </w:tabs>
        <w:spacing w:after="0"/>
        <w:ind w:left="0" w:firstLine="709"/>
        <w:jc w:val="both"/>
        <w:rPr>
          <w:sz w:val="28"/>
          <w:szCs w:val="28"/>
        </w:rPr>
      </w:pPr>
      <w:r w:rsidRPr="00766440">
        <w:rPr>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запросов сотрудников и посетителей, поэтому одним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 сети Интернет. 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w:t>
      </w:r>
    </w:p>
    <w:p w:rsidR="00E416BB" w:rsidRPr="00766440" w:rsidRDefault="00E416BB" w:rsidP="00E416BB">
      <w:pPr>
        <w:pStyle w:val="aa"/>
        <w:tabs>
          <w:tab w:val="left" w:pos="709"/>
          <w:tab w:val="left" w:pos="9356"/>
        </w:tabs>
        <w:spacing w:after="0"/>
        <w:ind w:left="0" w:firstLine="709"/>
        <w:jc w:val="both"/>
        <w:rPr>
          <w:sz w:val="28"/>
          <w:szCs w:val="28"/>
        </w:rPr>
      </w:pPr>
      <w:r w:rsidRPr="00766440">
        <w:rPr>
          <w:sz w:val="28"/>
          <w:szCs w:val="28"/>
        </w:rPr>
        <w:t>Необходима модернизация технического и технологического оснащения учреждений культуры: приобретение новых музыкальных инструментов, учебной мебели, звукоусилительной и световой аппаратуры, сценических костюмов и обуви, установка видеонаблюдения. С целью перевозки участников творческих коллективов требуется транспорт, оборудованный в соответствии с требованиями норм и правил по безопасной перевозке детей.</w:t>
      </w:r>
    </w:p>
    <w:p w:rsidR="00E416BB" w:rsidRPr="00766440" w:rsidRDefault="00E416BB" w:rsidP="00E416BB">
      <w:pPr>
        <w:pStyle w:val="aa"/>
        <w:tabs>
          <w:tab w:val="left" w:pos="709"/>
          <w:tab w:val="left" w:pos="9356"/>
        </w:tabs>
        <w:spacing w:after="0"/>
        <w:ind w:left="0" w:firstLine="709"/>
        <w:jc w:val="both"/>
        <w:rPr>
          <w:sz w:val="28"/>
          <w:szCs w:val="28"/>
        </w:rPr>
      </w:pPr>
      <w:r w:rsidRPr="00766440">
        <w:rPr>
          <w:sz w:val="28"/>
          <w:szCs w:val="28"/>
        </w:rPr>
        <w:lastRenderedPageBreak/>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 Особого внимания требует проведение пожарно-охранных мероприятий на объектах культуры.</w:t>
      </w:r>
    </w:p>
    <w:p w:rsidR="00E416BB" w:rsidRPr="00766440" w:rsidRDefault="00E416BB" w:rsidP="00E416BB">
      <w:pPr>
        <w:tabs>
          <w:tab w:val="left" w:pos="709"/>
          <w:tab w:val="left" w:pos="9356"/>
        </w:tabs>
        <w:ind w:firstLine="709"/>
        <w:jc w:val="both"/>
        <w:rPr>
          <w:sz w:val="28"/>
          <w:szCs w:val="28"/>
        </w:rPr>
      </w:pPr>
      <w:r w:rsidRPr="00766440">
        <w:rPr>
          <w:sz w:val="28"/>
          <w:szCs w:val="28"/>
        </w:rPr>
        <w:t xml:space="preserve">Решение этих проблем требует системного подхода. 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станут формирование благоприятной социальной атмосферы, укрепление духовности и нравственности общества, поддержка и дальнейшее развитие творческого потенциала населения, поддержка  и содружество национальных культур народов, проживающих на территории Крымского района, упрочение статуса Крымского района как одного из культурных центров Краснодарского края. </w:t>
      </w:r>
    </w:p>
    <w:p w:rsidR="00E416BB" w:rsidRPr="00766440" w:rsidRDefault="00E416BB" w:rsidP="00E416BB">
      <w:pPr>
        <w:pStyle w:val="21"/>
        <w:spacing w:after="0" w:line="240" w:lineRule="auto"/>
        <w:ind w:firstLine="709"/>
        <w:rPr>
          <w:bCs/>
          <w:sz w:val="28"/>
        </w:rPr>
      </w:pPr>
    </w:p>
    <w:p w:rsidR="00E416BB" w:rsidRPr="00766440" w:rsidRDefault="00E416BB" w:rsidP="00E416BB">
      <w:pPr>
        <w:pStyle w:val="21"/>
        <w:spacing w:after="0" w:line="240" w:lineRule="auto"/>
        <w:jc w:val="center"/>
        <w:rPr>
          <w:b/>
          <w:bCs/>
          <w:sz w:val="28"/>
        </w:rPr>
      </w:pPr>
      <w:r w:rsidRPr="00766440">
        <w:rPr>
          <w:b/>
          <w:bCs/>
          <w:sz w:val="28"/>
        </w:rPr>
        <w:t>2. Цели, задачи, сроки и этапы реализации муниципальной программы</w:t>
      </w:r>
    </w:p>
    <w:p w:rsidR="00E416BB" w:rsidRPr="00766440" w:rsidRDefault="00E416BB" w:rsidP="00E416BB">
      <w:pPr>
        <w:ind w:firstLine="709"/>
        <w:jc w:val="both"/>
        <w:rPr>
          <w:sz w:val="28"/>
          <w:szCs w:val="28"/>
        </w:rPr>
      </w:pPr>
    </w:p>
    <w:p w:rsidR="00E416BB" w:rsidRPr="00766440" w:rsidRDefault="00E416BB" w:rsidP="00E416BB">
      <w:pPr>
        <w:ind w:firstLine="709"/>
        <w:jc w:val="both"/>
        <w:rPr>
          <w:sz w:val="28"/>
          <w:szCs w:val="28"/>
        </w:rPr>
      </w:pPr>
      <w:r w:rsidRPr="00766440">
        <w:rPr>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416BB" w:rsidRPr="00766440" w:rsidRDefault="00E416BB" w:rsidP="00E416BB">
      <w:pPr>
        <w:ind w:firstLine="709"/>
        <w:jc w:val="both"/>
        <w:rPr>
          <w:sz w:val="28"/>
          <w:szCs w:val="28"/>
        </w:rPr>
      </w:pPr>
      <w:r w:rsidRPr="00766440">
        <w:rPr>
          <w:sz w:val="28"/>
          <w:szCs w:val="28"/>
        </w:rPr>
        <w:t>Комплексная реализация поставленных целей требует решения следующих задач:</w:t>
      </w:r>
    </w:p>
    <w:p w:rsidR="00E416BB" w:rsidRPr="00766440" w:rsidRDefault="00E416BB" w:rsidP="00E416BB">
      <w:pPr>
        <w:pStyle w:val="a7"/>
        <w:numPr>
          <w:ilvl w:val="0"/>
          <w:numId w:val="7"/>
        </w:numPr>
        <w:tabs>
          <w:tab w:val="left" w:pos="1134"/>
        </w:tabs>
        <w:ind w:left="0" w:firstLine="709"/>
        <w:jc w:val="both"/>
        <w:rPr>
          <w:sz w:val="28"/>
          <w:szCs w:val="28"/>
        </w:rPr>
      </w:pPr>
      <w:r w:rsidRPr="00766440">
        <w:rPr>
          <w:sz w:val="28"/>
          <w:szCs w:val="28"/>
        </w:rPr>
        <w:t>создание условий для развития культуры и организации досуга жителей муниципального образования Крымский район;</w:t>
      </w:r>
    </w:p>
    <w:p w:rsidR="00E416BB" w:rsidRPr="00766440" w:rsidRDefault="00E416BB" w:rsidP="00E416BB">
      <w:pPr>
        <w:pStyle w:val="a7"/>
        <w:numPr>
          <w:ilvl w:val="0"/>
          <w:numId w:val="7"/>
        </w:numPr>
        <w:tabs>
          <w:tab w:val="left" w:pos="1134"/>
        </w:tabs>
        <w:ind w:left="0" w:firstLine="709"/>
        <w:jc w:val="both"/>
        <w:rPr>
          <w:sz w:val="28"/>
          <w:szCs w:val="28"/>
        </w:rPr>
      </w:pPr>
      <w:r w:rsidRPr="00766440">
        <w:rPr>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416BB" w:rsidRPr="00766440" w:rsidRDefault="00E416BB" w:rsidP="00E416BB">
      <w:pPr>
        <w:pStyle w:val="a7"/>
        <w:numPr>
          <w:ilvl w:val="0"/>
          <w:numId w:val="7"/>
        </w:numPr>
        <w:tabs>
          <w:tab w:val="left" w:pos="1134"/>
        </w:tabs>
        <w:ind w:left="0" w:firstLine="709"/>
        <w:jc w:val="both"/>
        <w:rPr>
          <w:sz w:val="28"/>
          <w:szCs w:val="28"/>
        </w:rPr>
      </w:pPr>
      <w:r w:rsidRPr="00766440">
        <w:rPr>
          <w:sz w:val="28"/>
          <w:szCs w:val="28"/>
        </w:rPr>
        <w:t>сохранение и развитие системы дополнительного образования в сфере культуры;</w:t>
      </w:r>
    </w:p>
    <w:p w:rsidR="00E416BB" w:rsidRPr="00766440" w:rsidRDefault="00E416BB" w:rsidP="00E416BB">
      <w:pPr>
        <w:pStyle w:val="a7"/>
        <w:numPr>
          <w:ilvl w:val="0"/>
          <w:numId w:val="7"/>
        </w:numPr>
        <w:tabs>
          <w:tab w:val="left" w:pos="1134"/>
        </w:tabs>
        <w:ind w:left="0" w:firstLine="709"/>
        <w:jc w:val="both"/>
        <w:rPr>
          <w:sz w:val="28"/>
          <w:szCs w:val="28"/>
        </w:rPr>
      </w:pPr>
      <w:r w:rsidRPr="00766440">
        <w:rPr>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416BB" w:rsidRPr="00766440" w:rsidRDefault="00E416BB" w:rsidP="00E416BB">
      <w:pPr>
        <w:pStyle w:val="a7"/>
        <w:numPr>
          <w:ilvl w:val="0"/>
          <w:numId w:val="7"/>
        </w:numPr>
        <w:tabs>
          <w:tab w:val="left" w:pos="1134"/>
        </w:tabs>
        <w:ind w:left="0" w:firstLine="709"/>
        <w:jc w:val="both"/>
        <w:rPr>
          <w:sz w:val="28"/>
          <w:szCs w:val="28"/>
        </w:rPr>
      </w:pPr>
      <w:r w:rsidRPr="00766440">
        <w:rPr>
          <w:sz w:val="28"/>
          <w:szCs w:val="28"/>
        </w:rPr>
        <w:t>укрепление материальной-технической базы, улучшение технологической оснащенности учреждений культуры муниципального образования Крымский район;</w:t>
      </w:r>
    </w:p>
    <w:p w:rsidR="00E416BB" w:rsidRPr="00766440" w:rsidRDefault="00E416BB" w:rsidP="00E416BB">
      <w:pPr>
        <w:pStyle w:val="a7"/>
        <w:numPr>
          <w:ilvl w:val="0"/>
          <w:numId w:val="7"/>
        </w:numPr>
        <w:tabs>
          <w:tab w:val="left" w:pos="1134"/>
        </w:tabs>
        <w:ind w:left="0" w:firstLine="709"/>
        <w:jc w:val="both"/>
        <w:rPr>
          <w:sz w:val="28"/>
          <w:szCs w:val="28"/>
        </w:rPr>
      </w:pPr>
      <w:r w:rsidRPr="00766440">
        <w:rPr>
          <w:sz w:val="28"/>
          <w:szCs w:val="28"/>
        </w:rPr>
        <w:t>укрепление единого культурного потенциала Крымского района;</w:t>
      </w:r>
    </w:p>
    <w:p w:rsidR="00E416BB" w:rsidRPr="00766440" w:rsidRDefault="00E416BB" w:rsidP="00E416BB">
      <w:pPr>
        <w:pStyle w:val="a7"/>
        <w:numPr>
          <w:ilvl w:val="0"/>
          <w:numId w:val="7"/>
        </w:numPr>
        <w:tabs>
          <w:tab w:val="left" w:pos="1134"/>
        </w:tabs>
        <w:ind w:left="0" w:firstLine="709"/>
        <w:jc w:val="both"/>
        <w:rPr>
          <w:sz w:val="28"/>
          <w:szCs w:val="28"/>
        </w:rPr>
      </w:pPr>
      <w:r w:rsidRPr="00766440">
        <w:rPr>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Pr="00766440" w:rsidRDefault="00E51AE8" w:rsidP="00E416BB">
      <w:pPr>
        <w:jc w:val="both"/>
        <w:rPr>
          <w:sz w:val="28"/>
          <w:szCs w:val="28"/>
        </w:rPr>
      </w:pPr>
      <w:r w:rsidRPr="00766440">
        <w:rPr>
          <w:sz w:val="28"/>
          <w:szCs w:val="28"/>
        </w:rPr>
        <w:t>Срок реализации муниципальной программы: 2020</w:t>
      </w:r>
      <w:r w:rsidR="004B383F" w:rsidRPr="00766440">
        <w:rPr>
          <w:sz w:val="28"/>
          <w:szCs w:val="28"/>
        </w:rPr>
        <w:t xml:space="preserve"> </w:t>
      </w:r>
      <w:r w:rsidRPr="00766440">
        <w:rPr>
          <w:sz w:val="28"/>
          <w:szCs w:val="28"/>
        </w:rPr>
        <w:t>-</w:t>
      </w:r>
      <w:r w:rsidR="004B383F" w:rsidRPr="00766440">
        <w:rPr>
          <w:sz w:val="28"/>
          <w:szCs w:val="28"/>
        </w:rPr>
        <w:t xml:space="preserve"> </w:t>
      </w:r>
      <w:r w:rsidRPr="00766440">
        <w:rPr>
          <w:sz w:val="28"/>
          <w:szCs w:val="28"/>
        </w:rPr>
        <w:t xml:space="preserve">2024 годы. </w:t>
      </w:r>
    </w:p>
    <w:p w:rsidR="00E51AE8" w:rsidRPr="00766440" w:rsidRDefault="0037168D" w:rsidP="009C5BAB">
      <w:pPr>
        <w:ind w:left="426"/>
        <w:jc w:val="both"/>
        <w:rPr>
          <w:b/>
          <w:bCs/>
          <w:sz w:val="28"/>
          <w:szCs w:val="28"/>
        </w:rPr>
      </w:pPr>
      <w:r w:rsidRPr="00766440">
        <w:rPr>
          <w:sz w:val="28"/>
          <w:szCs w:val="28"/>
        </w:rPr>
        <w:t>Э</w:t>
      </w:r>
      <w:r w:rsidR="00187B48" w:rsidRPr="00766440">
        <w:rPr>
          <w:sz w:val="28"/>
          <w:szCs w:val="28"/>
        </w:rPr>
        <w:t>тап</w:t>
      </w:r>
      <w:r w:rsidRPr="00766440">
        <w:rPr>
          <w:sz w:val="28"/>
          <w:szCs w:val="28"/>
        </w:rPr>
        <w:t>ы не предусмотрены</w:t>
      </w:r>
      <w:r w:rsidR="00E51AE8" w:rsidRPr="00766440">
        <w:rPr>
          <w:sz w:val="28"/>
          <w:szCs w:val="28"/>
        </w:rPr>
        <w:t>.</w:t>
      </w:r>
    </w:p>
    <w:p w:rsidR="00E51AE8" w:rsidRPr="00766440" w:rsidRDefault="00E51AE8" w:rsidP="00203ACF">
      <w:pPr>
        <w:pStyle w:val="21"/>
        <w:rPr>
          <w:b/>
          <w:bCs/>
          <w:sz w:val="28"/>
          <w:szCs w:val="28"/>
        </w:rPr>
      </w:pPr>
    </w:p>
    <w:p w:rsidR="00E51AE8" w:rsidRPr="00766440" w:rsidRDefault="00E51AE8" w:rsidP="00E51AE8">
      <w:pPr>
        <w:pStyle w:val="21"/>
        <w:jc w:val="center"/>
        <w:rPr>
          <w:b/>
          <w:bCs/>
          <w:sz w:val="28"/>
          <w:szCs w:val="28"/>
        </w:rPr>
        <w:sectPr w:rsidR="00E51AE8" w:rsidRPr="00766440" w:rsidSect="00CD0E34">
          <w:headerReference w:type="default" r:id="rId8"/>
          <w:pgSz w:w="11906" w:h="16838"/>
          <w:pgMar w:top="1134" w:right="567" w:bottom="1134" w:left="1701" w:header="709" w:footer="709" w:gutter="0"/>
          <w:cols w:space="708"/>
          <w:titlePg/>
          <w:docGrid w:linePitch="360"/>
        </w:sectPr>
      </w:pPr>
    </w:p>
    <w:p w:rsidR="00E51AE8" w:rsidRPr="00766440" w:rsidRDefault="00E51AE8" w:rsidP="00BA6BB4">
      <w:pPr>
        <w:pStyle w:val="21"/>
        <w:spacing w:after="0" w:line="240" w:lineRule="auto"/>
        <w:jc w:val="center"/>
        <w:rPr>
          <w:b/>
          <w:bCs/>
          <w:sz w:val="28"/>
        </w:rPr>
      </w:pPr>
      <w:r w:rsidRPr="00766440">
        <w:rPr>
          <w:bCs/>
          <w:sz w:val="28"/>
        </w:rPr>
        <w:lastRenderedPageBreak/>
        <w:t xml:space="preserve">3. </w:t>
      </w:r>
      <w:r w:rsidRPr="00766440">
        <w:rPr>
          <w:b/>
          <w:bCs/>
          <w:sz w:val="28"/>
        </w:rPr>
        <w:t>Перечень о</w:t>
      </w:r>
      <w:r w:rsidR="0034549B" w:rsidRPr="00766440">
        <w:rPr>
          <w:b/>
          <w:bCs/>
          <w:sz w:val="28"/>
        </w:rPr>
        <w:t>сновных</w:t>
      </w:r>
      <w:r w:rsidRPr="00766440">
        <w:rPr>
          <w:b/>
          <w:bCs/>
          <w:sz w:val="28"/>
        </w:rPr>
        <w:t xml:space="preserve"> мероприятий муниципальной программы </w:t>
      </w:r>
    </w:p>
    <w:p w:rsidR="00E51AE8" w:rsidRPr="00766440" w:rsidRDefault="00E51AE8" w:rsidP="002814F7">
      <w:pPr>
        <w:pStyle w:val="21"/>
        <w:spacing w:after="0" w:line="360" w:lineRule="auto"/>
        <w:jc w:val="right"/>
        <w:rPr>
          <w:bCs/>
          <w:sz w:val="28"/>
        </w:rPr>
      </w:pPr>
      <w:r w:rsidRPr="00766440">
        <w:rPr>
          <w:bCs/>
          <w:sz w:val="28"/>
        </w:rPr>
        <w:t xml:space="preserve">Таблица </w:t>
      </w:r>
      <w:r w:rsidR="00994CF1" w:rsidRPr="00766440">
        <w:rPr>
          <w:bCs/>
          <w:sz w:val="28"/>
        </w:rPr>
        <w:t xml:space="preserve">№ </w:t>
      </w:r>
      <w:r w:rsidRPr="00766440">
        <w:rPr>
          <w:bCs/>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4"/>
        <w:gridCol w:w="2118"/>
        <w:gridCol w:w="1838"/>
        <w:gridCol w:w="125"/>
        <w:gridCol w:w="20"/>
        <w:gridCol w:w="1140"/>
        <w:gridCol w:w="1120"/>
        <w:gridCol w:w="20"/>
        <w:gridCol w:w="1110"/>
        <w:gridCol w:w="24"/>
        <w:gridCol w:w="1106"/>
        <w:gridCol w:w="28"/>
        <w:gridCol w:w="1134"/>
        <w:gridCol w:w="18"/>
        <w:gridCol w:w="1125"/>
        <w:gridCol w:w="75"/>
        <w:gridCol w:w="1625"/>
        <w:gridCol w:w="22"/>
        <w:gridCol w:w="1827"/>
      </w:tblGrid>
      <w:tr w:rsidR="00E416BB" w:rsidRPr="00766440" w:rsidTr="000B580D">
        <w:trPr>
          <w:trHeight w:val="518"/>
        </w:trPr>
        <w:tc>
          <w:tcPr>
            <w:tcW w:w="695" w:type="dxa"/>
            <w:gridSpan w:val="2"/>
            <w:vMerge w:val="restart"/>
            <w:shd w:val="clear" w:color="auto" w:fill="auto"/>
            <w:vAlign w:val="center"/>
          </w:tcPr>
          <w:p w:rsidR="00E51AE8" w:rsidRPr="00766440" w:rsidRDefault="00E51AE8" w:rsidP="00741A0A">
            <w:pPr>
              <w:spacing w:line="216" w:lineRule="auto"/>
              <w:ind w:left="-113" w:right="-57"/>
              <w:jc w:val="center"/>
            </w:pPr>
            <w:r w:rsidRPr="00766440">
              <w:t>№</w:t>
            </w:r>
          </w:p>
          <w:p w:rsidR="00E51AE8" w:rsidRPr="00766440" w:rsidRDefault="00E51AE8" w:rsidP="00741A0A">
            <w:pPr>
              <w:spacing w:line="216" w:lineRule="auto"/>
              <w:ind w:left="-113" w:right="-57"/>
              <w:jc w:val="center"/>
            </w:pPr>
            <w:r w:rsidRPr="00766440">
              <w:t>п/п</w:t>
            </w:r>
          </w:p>
        </w:tc>
        <w:tc>
          <w:tcPr>
            <w:tcW w:w="2118" w:type="dxa"/>
            <w:vMerge w:val="restart"/>
            <w:shd w:val="clear" w:color="auto" w:fill="auto"/>
            <w:vAlign w:val="center"/>
          </w:tcPr>
          <w:p w:rsidR="00E51AE8" w:rsidRPr="00766440" w:rsidRDefault="00E51AE8" w:rsidP="00086369">
            <w:pPr>
              <w:spacing w:line="216" w:lineRule="auto"/>
              <w:ind w:left="-113" w:right="-57"/>
              <w:jc w:val="center"/>
            </w:pPr>
            <w:r w:rsidRPr="00766440">
              <w:rPr>
                <w:shd w:val="clear" w:color="auto" w:fill="FFFFFF"/>
              </w:rPr>
              <w:t xml:space="preserve">Наименование основного мероприятия, ведомственной целевой программы </w:t>
            </w:r>
          </w:p>
        </w:tc>
        <w:tc>
          <w:tcPr>
            <w:tcW w:w="1983" w:type="dxa"/>
            <w:gridSpan w:val="3"/>
            <w:vMerge w:val="restart"/>
            <w:shd w:val="clear" w:color="auto" w:fill="auto"/>
            <w:vAlign w:val="center"/>
          </w:tcPr>
          <w:p w:rsidR="00E51AE8" w:rsidRPr="00766440" w:rsidRDefault="00E51AE8" w:rsidP="00741A0A">
            <w:pPr>
              <w:spacing w:line="216" w:lineRule="auto"/>
              <w:ind w:left="-113" w:right="-57"/>
              <w:jc w:val="center"/>
            </w:pPr>
            <w:r w:rsidRPr="00766440">
              <w:rPr>
                <w:shd w:val="clear" w:color="auto" w:fill="FFFFFF"/>
              </w:rPr>
              <w:t>Источник финансирования</w:t>
            </w:r>
          </w:p>
        </w:tc>
        <w:tc>
          <w:tcPr>
            <w:tcW w:w="1140" w:type="dxa"/>
            <w:vMerge w:val="restart"/>
            <w:shd w:val="clear" w:color="auto" w:fill="auto"/>
            <w:vAlign w:val="center"/>
          </w:tcPr>
          <w:p w:rsidR="00E51AE8" w:rsidRPr="00766440" w:rsidRDefault="00E51AE8" w:rsidP="00741A0A">
            <w:pPr>
              <w:spacing w:line="216" w:lineRule="auto"/>
              <w:ind w:left="-113" w:right="-57"/>
              <w:jc w:val="center"/>
              <w:rPr>
                <w:shd w:val="clear" w:color="auto" w:fill="FFFFFF"/>
              </w:rPr>
            </w:pPr>
            <w:r w:rsidRPr="00766440">
              <w:rPr>
                <w:shd w:val="clear" w:color="auto" w:fill="FFFFFF"/>
              </w:rPr>
              <w:t xml:space="preserve">Объем финанси-рования, </w:t>
            </w:r>
          </w:p>
          <w:p w:rsidR="00E51AE8" w:rsidRPr="00766440" w:rsidRDefault="00E51AE8" w:rsidP="00741A0A">
            <w:pPr>
              <w:spacing w:line="216" w:lineRule="auto"/>
              <w:ind w:left="-113" w:right="-57"/>
              <w:jc w:val="center"/>
              <w:rPr>
                <w:shd w:val="clear" w:color="auto" w:fill="FFFFFF"/>
              </w:rPr>
            </w:pPr>
            <w:r w:rsidRPr="00766440">
              <w:rPr>
                <w:shd w:val="clear" w:color="auto" w:fill="FFFFFF"/>
              </w:rPr>
              <w:t>всего</w:t>
            </w:r>
          </w:p>
          <w:p w:rsidR="00E51AE8" w:rsidRPr="00766440" w:rsidRDefault="00E51AE8" w:rsidP="00741A0A">
            <w:pPr>
              <w:spacing w:line="216" w:lineRule="auto"/>
              <w:ind w:left="-113" w:right="-57"/>
              <w:jc w:val="center"/>
            </w:pPr>
            <w:r w:rsidRPr="00766440">
              <w:rPr>
                <w:shd w:val="clear" w:color="auto" w:fill="FFFFFF"/>
              </w:rPr>
              <w:t>(тыс.руб)</w:t>
            </w:r>
          </w:p>
        </w:tc>
        <w:tc>
          <w:tcPr>
            <w:tcW w:w="5685" w:type="dxa"/>
            <w:gridSpan w:val="9"/>
          </w:tcPr>
          <w:p w:rsidR="00E51AE8" w:rsidRPr="00766440" w:rsidRDefault="00E51AE8" w:rsidP="00741A0A">
            <w:pPr>
              <w:spacing w:line="216" w:lineRule="auto"/>
              <w:ind w:left="-113" w:right="-57"/>
              <w:jc w:val="center"/>
              <w:rPr>
                <w:shd w:val="clear" w:color="auto" w:fill="FFFFFF"/>
              </w:rPr>
            </w:pPr>
            <w:r w:rsidRPr="00766440">
              <w:t>В том числе по годам</w:t>
            </w:r>
          </w:p>
        </w:tc>
        <w:tc>
          <w:tcPr>
            <w:tcW w:w="1700" w:type="dxa"/>
            <w:gridSpan w:val="2"/>
            <w:vMerge w:val="restart"/>
            <w:shd w:val="clear" w:color="auto" w:fill="auto"/>
            <w:vAlign w:val="center"/>
          </w:tcPr>
          <w:p w:rsidR="00E51AE8" w:rsidRPr="00766440" w:rsidRDefault="00E51AE8" w:rsidP="00741A0A">
            <w:pPr>
              <w:spacing w:line="216" w:lineRule="auto"/>
              <w:ind w:left="-113" w:right="-57"/>
              <w:jc w:val="center"/>
              <w:rPr>
                <w:shd w:val="clear" w:color="auto" w:fill="FFFFFF"/>
              </w:rPr>
            </w:pPr>
            <w:r w:rsidRPr="00766440">
              <w:rPr>
                <w:shd w:val="clear" w:color="auto" w:fill="FFFFFF"/>
              </w:rPr>
              <w:t>Ожидаемый непосред-ственный</w:t>
            </w:r>
          </w:p>
          <w:p w:rsidR="00E51AE8" w:rsidRPr="00766440" w:rsidRDefault="00E51AE8" w:rsidP="00741A0A">
            <w:pPr>
              <w:spacing w:line="216" w:lineRule="auto"/>
              <w:ind w:left="-113"/>
              <w:jc w:val="center"/>
            </w:pPr>
            <w:r w:rsidRPr="00766440">
              <w:rPr>
                <w:shd w:val="clear" w:color="auto" w:fill="FFFFFF"/>
              </w:rPr>
              <w:t>результат (краткое описание)</w:t>
            </w:r>
          </w:p>
        </w:tc>
        <w:tc>
          <w:tcPr>
            <w:tcW w:w="1849" w:type="dxa"/>
            <w:gridSpan w:val="2"/>
            <w:vMerge w:val="restart"/>
            <w:shd w:val="clear" w:color="auto" w:fill="auto"/>
            <w:vAlign w:val="center"/>
          </w:tcPr>
          <w:p w:rsidR="00E51AE8" w:rsidRPr="00766440" w:rsidRDefault="00E51AE8" w:rsidP="00741A0A">
            <w:pPr>
              <w:shd w:val="clear" w:color="auto" w:fill="FFFFFF"/>
              <w:spacing w:line="216" w:lineRule="auto"/>
              <w:ind w:left="-113" w:right="-57"/>
              <w:jc w:val="center"/>
              <w:textAlignment w:val="baseline"/>
            </w:pPr>
            <w:r w:rsidRPr="00766440">
              <w:rPr>
                <w:shd w:val="clear" w:color="auto" w:fill="FFFFFF"/>
              </w:rPr>
              <w:t>Муниципальный заказчик мероприятия, получатели субсидии, ответственный за выполнение мероприятия</w:t>
            </w:r>
          </w:p>
        </w:tc>
      </w:tr>
      <w:tr w:rsidR="00E416BB" w:rsidRPr="00766440" w:rsidTr="000B580D">
        <w:tc>
          <w:tcPr>
            <w:tcW w:w="695" w:type="dxa"/>
            <w:gridSpan w:val="2"/>
            <w:vMerge/>
            <w:shd w:val="clear" w:color="auto" w:fill="auto"/>
          </w:tcPr>
          <w:p w:rsidR="00E51AE8" w:rsidRPr="00766440" w:rsidRDefault="00E51AE8" w:rsidP="00741A0A">
            <w:pPr>
              <w:spacing w:line="216" w:lineRule="auto"/>
            </w:pPr>
          </w:p>
        </w:tc>
        <w:tc>
          <w:tcPr>
            <w:tcW w:w="2118" w:type="dxa"/>
            <w:vMerge/>
            <w:shd w:val="clear" w:color="auto" w:fill="auto"/>
          </w:tcPr>
          <w:p w:rsidR="00E51AE8" w:rsidRPr="00766440" w:rsidRDefault="00E51AE8" w:rsidP="00741A0A">
            <w:pPr>
              <w:spacing w:line="216" w:lineRule="auto"/>
            </w:pPr>
          </w:p>
        </w:tc>
        <w:tc>
          <w:tcPr>
            <w:tcW w:w="1983" w:type="dxa"/>
            <w:gridSpan w:val="3"/>
            <w:vMerge/>
            <w:shd w:val="clear" w:color="auto" w:fill="auto"/>
          </w:tcPr>
          <w:p w:rsidR="00E51AE8" w:rsidRPr="00766440" w:rsidRDefault="00E51AE8" w:rsidP="00741A0A">
            <w:pPr>
              <w:spacing w:line="216" w:lineRule="auto"/>
            </w:pPr>
          </w:p>
        </w:tc>
        <w:tc>
          <w:tcPr>
            <w:tcW w:w="1140" w:type="dxa"/>
            <w:vMerge/>
            <w:shd w:val="clear" w:color="auto" w:fill="auto"/>
          </w:tcPr>
          <w:p w:rsidR="00E51AE8" w:rsidRPr="00766440" w:rsidRDefault="00E51AE8" w:rsidP="00741A0A">
            <w:pPr>
              <w:spacing w:line="216" w:lineRule="auto"/>
            </w:pPr>
          </w:p>
        </w:tc>
        <w:tc>
          <w:tcPr>
            <w:tcW w:w="1140" w:type="dxa"/>
            <w:gridSpan w:val="2"/>
            <w:shd w:val="clear" w:color="auto" w:fill="auto"/>
            <w:vAlign w:val="center"/>
          </w:tcPr>
          <w:p w:rsidR="00E51AE8" w:rsidRPr="00766440" w:rsidRDefault="00E51AE8" w:rsidP="00741A0A">
            <w:pPr>
              <w:spacing w:line="216" w:lineRule="auto"/>
              <w:jc w:val="center"/>
            </w:pPr>
            <w:r w:rsidRPr="00766440">
              <w:t>2020</w:t>
            </w:r>
          </w:p>
        </w:tc>
        <w:tc>
          <w:tcPr>
            <w:tcW w:w="1134" w:type="dxa"/>
            <w:gridSpan w:val="2"/>
            <w:shd w:val="clear" w:color="auto" w:fill="auto"/>
            <w:vAlign w:val="center"/>
          </w:tcPr>
          <w:p w:rsidR="00E51AE8" w:rsidRPr="00766440" w:rsidRDefault="00E51AE8" w:rsidP="00741A0A">
            <w:pPr>
              <w:spacing w:line="216" w:lineRule="auto"/>
              <w:jc w:val="center"/>
            </w:pPr>
            <w:r w:rsidRPr="00766440">
              <w:t>2021</w:t>
            </w:r>
          </w:p>
        </w:tc>
        <w:tc>
          <w:tcPr>
            <w:tcW w:w="1134" w:type="dxa"/>
            <w:gridSpan w:val="2"/>
            <w:shd w:val="clear" w:color="auto" w:fill="auto"/>
            <w:vAlign w:val="center"/>
          </w:tcPr>
          <w:p w:rsidR="00E51AE8" w:rsidRPr="00766440" w:rsidRDefault="00E51AE8" w:rsidP="00741A0A">
            <w:pPr>
              <w:spacing w:line="216" w:lineRule="auto"/>
              <w:jc w:val="center"/>
            </w:pPr>
            <w:r w:rsidRPr="00766440">
              <w:t>2022</w:t>
            </w:r>
          </w:p>
        </w:tc>
        <w:tc>
          <w:tcPr>
            <w:tcW w:w="1134" w:type="dxa"/>
            <w:vAlign w:val="center"/>
          </w:tcPr>
          <w:p w:rsidR="00E51AE8" w:rsidRPr="00766440" w:rsidRDefault="00E51AE8" w:rsidP="00741A0A">
            <w:pPr>
              <w:spacing w:line="216" w:lineRule="auto"/>
              <w:jc w:val="center"/>
            </w:pPr>
            <w:r w:rsidRPr="00766440">
              <w:t>2023</w:t>
            </w:r>
          </w:p>
        </w:tc>
        <w:tc>
          <w:tcPr>
            <w:tcW w:w="1143" w:type="dxa"/>
            <w:gridSpan w:val="2"/>
            <w:vAlign w:val="center"/>
          </w:tcPr>
          <w:p w:rsidR="00E51AE8" w:rsidRPr="00766440" w:rsidRDefault="00E51AE8" w:rsidP="00741A0A">
            <w:pPr>
              <w:spacing w:line="216" w:lineRule="auto"/>
              <w:jc w:val="center"/>
            </w:pPr>
            <w:r w:rsidRPr="00766440">
              <w:t>2024</w:t>
            </w:r>
          </w:p>
        </w:tc>
        <w:tc>
          <w:tcPr>
            <w:tcW w:w="1700" w:type="dxa"/>
            <w:gridSpan w:val="2"/>
            <w:vMerge/>
            <w:shd w:val="clear" w:color="auto" w:fill="auto"/>
          </w:tcPr>
          <w:p w:rsidR="00E51AE8" w:rsidRPr="00766440" w:rsidRDefault="00E51AE8" w:rsidP="00741A0A">
            <w:pPr>
              <w:spacing w:line="216" w:lineRule="auto"/>
            </w:pPr>
          </w:p>
        </w:tc>
        <w:tc>
          <w:tcPr>
            <w:tcW w:w="1849" w:type="dxa"/>
            <w:gridSpan w:val="2"/>
            <w:vMerge/>
            <w:shd w:val="clear" w:color="auto" w:fill="auto"/>
          </w:tcPr>
          <w:p w:rsidR="00E51AE8" w:rsidRPr="00766440" w:rsidRDefault="00E51AE8" w:rsidP="00741A0A">
            <w:pPr>
              <w:spacing w:line="216" w:lineRule="auto"/>
            </w:pPr>
          </w:p>
        </w:tc>
      </w:tr>
      <w:tr w:rsidR="00E416BB" w:rsidRPr="00766440" w:rsidTr="000B580D">
        <w:tc>
          <w:tcPr>
            <w:tcW w:w="695" w:type="dxa"/>
            <w:gridSpan w:val="2"/>
            <w:shd w:val="clear" w:color="auto" w:fill="auto"/>
            <w:vAlign w:val="center"/>
          </w:tcPr>
          <w:p w:rsidR="00E51AE8" w:rsidRPr="00766440" w:rsidRDefault="00E51AE8" w:rsidP="00741A0A">
            <w:pPr>
              <w:spacing w:line="216" w:lineRule="auto"/>
              <w:jc w:val="center"/>
            </w:pPr>
            <w:r w:rsidRPr="00766440">
              <w:t>1</w:t>
            </w:r>
          </w:p>
        </w:tc>
        <w:tc>
          <w:tcPr>
            <w:tcW w:w="2118" w:type="dxa"/>
            <w:vAlign w:val="center"/>
          </w:tcPr>
          <w:p w:rsidR="00E51AE8" w:rsidRPr="00766440" w:rsidRDefault="00E51AE8" w:rsidP="00741A0A">
            <w:pPr>
              <w:spacing w:line="216" w:lineRule="auto"/>
              <w:jc w:val="center"/>
            </w:pPr>
            <w:r w:rsidRPr="00766440">
              <w:t>2</w:t>
            </w:r>
          </w:p>
        </w:tc>
        <w:tc>
          <w:tcPr>
            <w:tcW w:w="1983" w:type="dxa"/>
            <w:gridSpan w:val="3"/>
            <w:shd w:val="clear" w:color="auto" w:fill="auto"/>
            <w:vAlign w:val="center"/>
          </w:tcPr>
          <w:p w:rsidR="00E51AE8" w:rsidRPr="00766440" w:rsidRDefault="00E51AE8" w:rsidP="00741A0A">
            <w:pPr>
              <w:spacing w:line="216" w:lineRule="auto"/>
              <w:jc w:val="center"/>
            </w:pPr>
            <w:r w:rsidRPr="00766440">
              <w:t>3</w:t>
            </w:r>
          </w:p>
        </w:tc>
        <w:tc>
          <w:tcPr>
            <w:tcW w:w="1140" w:type="dxa"/>
            <w:shd w:val="clear" w:color="auto" w:fill="auto"/>
            <w:vAlign w:val="center"/>
          </w:tcPr>
          <w:p w:rsidR="00E51AE8" w:rsidRPr="00766440" w:rsidRDefault="00E51AE8" w:rsidP="00741A0A">
            <w:pPr>
              <w:spacing w:line="216" w:lineRule="auto"/>
              <w:jc w:val="center"/>
            </w:pPr>
            <w:r w:rsidRPr="00766440">
              <w:t>4</w:t>
            </w:r>
          </w:p>
        </w:tc>
        <w:tc>
          <w:tcPr>
            <w:tcW w:w="1140" w:type="dxa"/>
            <w:gridSpan w:val="2"/>
            <w:shd w:val="clear" w:color="auto" w:fill="auto"/>
            <w:vAlign w:val="center"/>
          </w:tcPr>
          <w:p w:rsidR="00E51AE8" w:rsidRPr="00766440" w:rsidRDefault="00E51AE8" w:rsidP="00741A0A">
            <w:pPr>
              <w:spacing w:line="216" w:lineRule="auto"/>
              <w:jc w:val="center"/>
            </w:pPr>
            <w:r w:rsidRPr="00766440">
              <w:t>5</w:t>
            </w:r>
          </w:p>
        </w:tc>
        <w:tc>
          <w:tcPr>
            <w:tcW w:w="1134" w:type="dxa"/>
            <w:gridSpan w:val="2"/>
            <w:shd w:val="clear" w:color="auto" w:fill="auto"/>
            <w:vAlign w:val="center"/>
          </w:tcPr>
          <w:p w:rsidR="00E51AE8" w:rsidRPr="00766440" w:rsidRDefault="00E51AE8" w:rsidP="00741A0A">
            <w:pPr>
              <w:spacing w:line="216" w:lineRule="auto"/>
              <w:jc w:val="center"/>
            </w:pPr>
            <w:r w:rsidRPr="00766440">
              <w:t>6</w:t>
            </w:r>
          </w:p>
        </w:tc>
        <w:tc>
          <w:tcPr>
            <w:tcW w:w="1134" w:type="dxa"/>
            <w:gridSpan w:val="2"/>
            <w:shd w:val="clear" w:color="auto" w:fill="auto"/>
            <w:vAlign w:val="center"/>
          </w:tcPr>
          <w:p w:rsidR="00E51AE8" w:rsidRPr="00766440" w:rsidRDefault="00E51AE8" w:rsidP="00741A0A">
            <w:pPr>
              <w:spacing w:line="216" w:lineRule="auto"/>
              <w:jc w:val="center"/>
            </w:pPr>
            <w:r w:rsidRPr="00766440">
              <w:t>7</w:t>
            </w:r>
          </w:p>
        </w:tc>
        <w:tc>
          <w:tcPr>
            <w:tcW w:w="1134" w:type="dxa"/>
          </w:tcPr>
          <w:p w:rsidR="00E51AE8" w:rsidRPr="00766440" w:rsidRDefault="00E51AE8" w:rsidP="00741A0A">
            <w:pPr>
              <w:spacing w:line="216" w:lineRule="auto"/>
              <w:jc w:val="center"/>
            </w:pPr>
            <w:r w:rsidRPr="00766440">
              <w:t>8</w:t>
            </w:r>
          </w:p>
        </w:tc>
        <w:tc>
          <w:tcPr>
            <w:tcW w:w="1143" w:type="dxa"/>
            <w:gridSpan w:val="2"/>
            <w:shd w:val="clear" w:color="auto" w:fill="auto"/>
            <w:vAlign w:val="center"/>
          </w:tcPr>
          <w:p w:rsidR="00E51AE8" w:rsidRPr="00766440" w:rsidRDefault="00E51AE8" w:rsidP="00741A0A">
            <w:pPr>
              <w:spacing w:line="216" w:lineRule="auto"/>
              <w:jc w:val="center"/>
            </w:pPr>
            <w:r w:rsidRPr="00766440">
              <w:t>9</w:t>
            </w:r>
          </w:p>
        </w:tc>
        <w:tc>
          <w:tcPr>
            <w:tcW w:w="1700" w:type="dxa"/>
            <w:gridSpan w:val="2"/>
            <w:shd w:val="clear" w:color="auto" w:fill="auto"/>
            <w:vAlign w:val="center"/>
          </w:tcPr>
          <w:p w:rsidR="00E51AE8" w:rsidRPr="00766440" w:rsidRDefault="00E51AE8" w:rsidP="00741A0A">
            <w:pPr>
              <w:spacing w:line="216" w:lineRule="auto"/>
              <w:jc w:val="center"/>
            </w:pPr>
            <w:r w:rsidRPr="00766440">
              <w:t>10</w:t>
            </w:r>
          </w:p>
        </w:tc>
        <w:tc>
          <w:tcPr>
            <w:tcW w:w="1849" w:type="dxa"/>
            <w:gridSpan w:val="2"/>
            <w:shd w:val="clear" w:color="auto" w:fill="auto"/>
            <w:vAlign w:val="center"/>
          </w:tcPr>
          <w:p w:rsidR="00E51AE8" w:rsidRPr="00766440" w:rsidRDefault="00E51AE8" w:rsidP="00741A0A">
            <w:pPr>
              <w:spacing w:line="216" w:lineRule="auto"/>
              <w:jc w:val="center"/>
            </w:pPr>
            <w:r w:rsidRPr="00766440">
              <w:t>11</w:t>
            </w:r>
          </w:p>
        </w:tc>
      </w:tr>
      <w:tr w:rsidR="00E416BB" w:rsidRPr="00766440" w:rsidTr="000B580D">
        <w:tc>
          <w:tcPr>
            <w:tcW w:w="695" w:type="dxa"/>
            <w:gridSpan w:val="2"/>
            <w:shd w:val="clear" w:color="auto" w:fill="auto"/>
          </w:tcPr>
          <w:p w:rsidR="00E51AE8" w:rsidRPr="00766440" w:rsidRDefault="008665FE" w:rsidP="008665FE">
            <w:pPr>
              <w:jc w:val="center"/>
            </w:pPr>
            <w:r w:rsidRPr="00766440">
              <w:t>1</w:t>
            </w:r>
          </w:p>
        </w:tc>
        <w:tc>
          <w:tcPr>
            <w:tcW w:w="2118" w:type="dxa"/>
          </w:tcPr>
          <w:p w:rsidR="00E51AE8" w:rsidRPr="00766440" w:rsidRDefault="008665FE" w:rsidP="00EA24F4">
            <w:pPr>
              <w:spacing w:line="360" w:lineRule="auto"/>
            </w:pPr>
            <w:r w:rsidRPr="00766440">
              <w:t>Задача</w:t>
            </w:r>
          </w:p>
        </w:tc>
        <w:tc>
          <w:tcPr>
            <w:tcW w:w="12357" w:type="dxa"/>
            <w:gridSpan w:val="17"/>
            <w:shd w:val="clear" w:color="auto" w:fill="auto"/>
          </w:tcPr>
          <w:p w:rsidR="008665FE" w:rsidRPr="00766440" w:rsidRDefault="00777F64" w:rsidP="008665FE">
            <w:pPr>
              <w:rPr>
                <w:b/>
                <w:i/>
              </w:rPr>
            </w:pPr>
            <w:r w:rsidRPr="00766440">
              <w:rPr>
                <w:b/>
                <w:i/>
              </w:rPr>
              <w:t>Развитие самодеятельного творчества и организация досуга населения</w:t>
            </w:r>
          </w:p>
        </w:tc>
      </w:tr>
      <w:tr w:rsidR="00E416BB" w:rsidRPr="00766440" w:rsidTr="000B580D">
        <w:tc>
          <w:tcPr>
            <w:tcW w:w="695" w:type="dxa"/>
            <w:gridSpan w:val="2"/>
            <w:vMerge w:val="restart"/>
            <w:shd w:val="clear" w:color="auto" w:fill="auto"/>
          </w:tcPr>
          <w:p w:rsidR="00E71FF5" w:rsidRPr="00766440" w:rsidRDefault="00E71FF5" w:rsidP="0082448D">
            <w:pPr>
              <w:spacing w:line="216" w:lineRule="auto"/>
              <w:jc w:val="center"/>
            </w:pPr>
            <w:r w:rsidRPr="00766440">
              <w:t>1.1</w:t>
            </w:r>
          </w:p>
        </w:tc>
        <w:tc>
          <w:tcPr>
            <w:tcW w:w="2118" w:type="dxa"/>
            <w:vMerge w:val="restart"/>
            <w:shd w:val="clear" w:color="auto" w:fill="auto"/>
          </w:tcPr>
          <w:p w:rsidR="00E71FF5" w:rsidRPr="00766440" w:rsidRDefault="00E71FF5" w:rsidP="003F4512">
            <w:pPr>
              <w:spacing w:line="216" w:lineRule="auto"/>
            </w:pPr>
            <w:r w:rsidRPr="00766440">
              <w:t>Организация и участие в краевых, всероссийских и международных фестивалях, конкурсах, выставках, творческих лабораториях</w:t>
            </w:r>
            <w:r w:rsidR="003F4512" w:rsidRPr="00766440">
              <w:t>,</w:t>
            </w:r>
            <w:r w:rsidRPr="00766440">
              <w:t xml:space="preserve">  семинарах</w:t>
            </w:r>
            <w:r w:rsidR="003F4512" w:rsidRPr="00766440">
              <w:t xml:space="preserve"> и </w:t>
            </w:r>
            <w:r w:rsidR="003F4512" w:rsidRPr="00766440">
              <w:rPr>
                <w:color w:val="000000" w:themeColor="text1"/>
              </w:rPr>
              <w:t>культурно-просветительских программах</w:t>
            </w:r>
          </w:p>
        </w:tc>
        <w:tc>
          <w:tcPr>
            <w:tcW w:w="1983" w:type="dxa"/>
            <w:gridSpan w:val="3"/>
            <w:shd w:val="clear" w:color="auto" w:fill="auto"/>
          </w:tcPr>
          <w:p w:rsidR="00E71FF5" w:rsidRPr="00766440" w:rsidRDefault="00FE726B" w:rsidP="0082448D">
            <w:pPr>
              <w:spacing w:line="216" w:lineRule="auto"/>
            </w:pPr>
            <w:r w:rsidRPr="00766440">
              <w:t>В</w:t>
            </w:r>
            <w:r w:rsidR="00E71FF5" w:rsidRPr="00766440">
              <w:t>сего</w:t>
            </w:r>
          </w:p>
          <w:p w:rsidR="00E71FF5" w:rsidRPr="00766440" w:rsidRDefault="00E71FF5" w:rsidP="0082448D">
            <w:pPr>
              <w:spacing w:line="216" w:lineRule="auto"/>
            </w:pPr>
          </w:p>
        </w:tc>
        <w:tc>
          <w:tcPr>
            <w:tcW w:w="1140" w:type="dxa"/>
            <w:shd w:val="clear" w:color="auto" w:fill="auto"/>
          </w:tcPr>
          <w:p w:rsidR="00E71FF5" w:rsidRPr="00766440" w:rsidRDefault="00F2028C" w:rsidP="00D24FF4">
            <w:pPr>
              <w:spacing w:line="216" w:lineRule="auto"/>
              <w:jc w:val="center"/>
            </w:pPr>
            <w:r w:rsidRPr="00766440">
              <w:t>479,3</w:t>
            </w:r>
          </w:p>
        </w:tc>
        <w:tc>
          <w:tcPr>
            <w:tcW w:w="1140" w:type="dxa"/>
            <w:gridSpan w:val="2"/>
            <w:shd w:val="clear" w:color="auto" w:fill="auto"/>
          </w:tcPr>
          <w:p w:rsidR="00E71FF5" w:rsidRPr="00766440" w:rsidRDefault="00E71FF5" w:rsidP="0082448D">
            <w:pPr>
              <w:spacing w:line="216" w:lineRule="auto"/>
              <w:jc w:val="center"/>
            </w:pPr>
            <w:r w:rsidRPr="00766440">
              <w:t>0,0</w:t>
            </w:r>
          </w:p>
          <w:p w:rsidR="00E71FF5" w:rsidRPr="00766440" w:rsidRDefault="00E71FF5" w:rsidP="0082448D">
            <w:pPr>
              <w:spacing w:line="216" w:lineRule="auto"/>
              <w:jc w:val="center"/>
            </w:pPr>
          </w:p>
        </w:tc>
        <w:tc>
          <w:tcPr>
            <w:tcW w:w="1134" w:type="dxa"/>
            <w:gridSpan w:val="2"/>
            <w:shd w:val="clear" w:color="auto" w:fill="auto"/>
          </w:tcPr>
          <w:p w:rsidR="00E71FF5" w:rsidRPr="00766440" w:rsidRDefault="00B17B9C" w:rsidP="0082448D">
            <w:pPr>
              <w:spacing w:line="216" w:lineRule="auto"/>
              <w:jc w:val="center"/>
            </w:pPr>
            <w:r w:rsidRPr="00766440">
              <w:t>107,3</w:t>
            </w:r>
          </w:p>
          <w:p w:rsidR="00E71FF5" w:rsidRPr="00766440" w:rsidRDefault="00E71FF5" w:rsidP="0082448D">
            <w:pPr>
              <w:spacing w:line="216" w:lineRule="auto"/>
              <w:jc w:val="center"/>
            </w:pPr>
          </w:p>
        </w:tc>
        <w:tc>
          <w:tcPr>
            <w:tcW w:w="1134" w:type="dxa"/>
            <w:gridSpan w:val="2"/>
            <w:shd w:val="clear" w:color="auto" w:fill="auto"/>
          </w:tcPr>
          <w:p w:rsidR="00E71FF5" w:rsidRPr="00766440" w:rsidRDefault="007247C9" w:rsidP="0082448D">
            <w:pPr>
              <w:spacing w:line="216" w:lineRule="auto"/>
              <w:jc w:val="center"/>
            </w:pPr>
            <w:r w:rsidRPr="00766440">
              <w:t>139,9</w:t>
            </w:r>
          </w:p>
          <w:p w:rsidR="00E71FF5" w:rsidRPr="00766440" w:rsidRDefault="00E71FF5" w:rsidP="0082448D">
            <w:pPr>
              <w:spacing w:line="216" w:lineRule="auto"/>
              <w:jc w:val="center"/>
            </w:pPr>
          </w:p>
        </w:tc>
        <w:tc>
          <w:tcPr>
            <w:tcW w:w="1134" w:type="dxa"/>
          </w:tcPr>
          <w:p w:rsidR="00A918FE" w:rsidRPr="00766440" w:rsidRDefault="003E4586" w:rsidP="00A918FE">
            <w:pPr>
              <w:spacing w:line="216" w:lineRule="auto"/>
              <w:jc w:val="center"/>
            </w:pPr>
            <w:r w:rsidRPr="00766440">
              <w:t>120,4</w:t>
            </w:r>
          </w:p>
          <w:p w:rsidR="00E71FF5" w:rsidRPr="00766440" w:rsidRDefault="00E71FF5" w:rsidP="0082448D">
            <w:pPr>
              <w:spacing w:line="216" w:lineRule="auto"/>
              <w:jc w:val="center"/>
            </w:pPr>
          </w:p>
        </w:tc>
        <w:tc>
          <w:tcPr>
            <w:tcW w:w="1143" w:type="dxa"/>
            <w:gridSpan w:val="2"/>
          </w:tcPr>
          <w:p w:rsidR="00A918FE" w:rsidRPr="00766440" w:rsidRDefault="00F2028C" w:rsidP="00A918FE">
            <w:pPr>
              <w:spacing w:line="216" w:lineRule="auto"/>
              <w:jc w:val="center"/>
            </w:pPr>
            <w:r w:rsidRPr="00766440">
              <w:t>111,7</w:t>
            </w:r>
          </w:p>
          <w:p w:rsidR="00E71FF5" w:rsidRPr="00766440" w:rsidRDefault="00E71FF5" w:rsidP="00771185">
            <w:pPr>
              <w:spacing w:line="216" w:lineRule="auto"/>
              <w:jc w:val="center"/>
            </w:pPr>
          </w:p>
        </w:tc>
        <w:tc>
          <w:tcPr>
            <w:tcW w:w="1700" w:type="dxa"/>
            <w:gridSpan w:val="2"/>
            <w:vMerge w:val="restart"/>
            <w:shd w:val="clear" w:color="auto" w:fill="auto"/>
          </w:tcPr>
          <w:p w:rsidR="00E71FF5" w:rsidRPr="00766440" w:rsidRDefault="00E71FF5" w:rsidP="0082448D">
            <w:pPr>
              <w:spacing w:line="216" w:lineRule="auto"/>
            </w:pPr>
            <w:r w:rsidRPr="00766440">
              <w:rPr>
                <w:bCs/>
              </w:rPr>
              <w:t xml:space="preserve">Повышение исполнительского мастерства </w:t>
            </w:r>
            <w:r w:rsidRPr="00766440">
              <w:t>участников творческих коллективов,  солистов, музыкантов учреждений культуры</w:t>
            </w:r>
            <w:r w:rsidR="002A6609" w:rsidRPr="00766440">
              <w:t xml:space="preserve">, </w:t>
            </w:r>
            <w:r w:rsidR="002A6609" w:rsidRPr="00766440">
              <w:rPr>
                <w:color w:val="000000" w:themeColor="text1"/>
              </w:rPr>
              <w:t>ознакомление учащихся с историко-культурными ценностями народов РФ</w:t>
            </w:r>
          </w:p>
        </w:tc>
        <w:tc>
          <w:tcPr>
            <w:tcW w:w="1849" w:type="dxa"/>
            <w:gridSpan w:val="2"/>
            <w:vMerge w:val="restart"/>
            <w:shd w:val="clear" w:color="auto" w:fill="auto"/>
          </w:tcPr>
          <w:p w:rsidR="00E71FF5" w:rsidRPr="00766440" w:rsidRDefault="00A918FE" w:rsidP="00917B74">
            <w:pPr>
              <w:pStyle w:val="21"/>
              <w:spacing w:after="0" w:line="240" w:lineRule="auto"/>
              <w:rPr>
                <w:bCs/>
              </w:rPr>
            </w:pPr>
            <w:r w:rsidRPr="00766440">
              <w:rPr>
                <w:bCs/>
              </w:rPr>
              <w:t>О</w:t>
            </w:r>
            <w:r w:rsidR="00E71FF5" w:rsidRPr="00766440">
              <w:rPr>
                <w:bCs/>
              </w:rPr>
              <w:t>тветственный за выполнение мероприятий</w:t>
            </w:r>
            <w:r w:rsidRPr="00766440">
              <w:rPr>
                <w:bCs/>
              </w:rPr>
              <w:t xml:space="preserve"> -Управление культуры, (далее – УК)</w:t>
            </w:r>
            <w:r w:rsidR="00E71FF5" w:rsidRPr="00766440">
              <w:rPr>
                <w:bCs/>
              </w:rPr>
              <w:t xml:space="preserve">, </w:t>
            </w:r>
            <w:r w:rsidRPr="00766440">
              <w:rPr>
                <w:bCs/>
              </w:rPr>
              <w:t>получатели субсидий</w:t>
            </w:r>
            <w:r w:rsidR="00E71FF5" w:rsidRPr="00766440">
              <w:rPr>
                <w:bCs/>
              </w:rPr>
              <w:t xml:space="preserve"> – </w:t>
            </w:r>
            <w:r w:rsidRPr="00766440">
              <w:rPr>
                <w:bCs/>
              </w:rPr>
              <w:t>МБУ «ЦМТО УК», МБУ «СКЦ МО Крымский район»</w:t>
            </w:r>
            <w:r w:rsidR="00972DDD" w:rsidRPr="00766440">
              <w:rPr>
                <w:bCs/>
              </w:rPr>
              <w:t>, МБУ «Крымская ММБ»</w:t>
            </w:r>
            <w:r w:rsidR="00917B74" w:rsidRPr="00766440">
              <w:rPr>
                <w:bCs/>
              </w:rPr>
              <w:t>,</w:t>
            </w:r>
            <w:r w:rsidR="00917B74" w:rsidRPr="00766440">
              <w:t xml:space="preserve"> </w:t>
            </w:r>
            <w:r w:rsidR="00917B74" w:rsidRPr="00766440">
              <w:rPr>
                <w:bCs/>
              </w:rPr>
              <w:t xml:space="preserve">МБУ ДО детские школы искусств </w:t>
            </w:r>
          </w:p>
        </w:tc>
      </w:tr>
      <w:tr w:rsidR="00E416BB" w:rsidRPr="00766440" w:rsidTr="000B580D">
        <w:tc>
          <w:tcPr>
            <w:tcW w:w="695" w:type="dxa"/>
            <w:gridSpan w:val="2"/>
            <w:vMerge/>
            <w:shd w:val="clear" w:color="auto" w:fill="auto"/>
          </w:tcPr>
          <w:p w:rsidR="00E71FF5" w:rsidRPr="00766440" w:rsidRDefault="00E71FF5" w:rsidP="0082448D">
            <w:pPr>
              <w:spacing w:line="216" w:lineRule="auto"/>
              <w:jc w:val="center"/>
            </w:pPr>
          </w:p>
        </w:tc>
        <w:tc>
          <w:tcPr>
            <w:tcW w:w="2118" w:type="dxa"/>
            <w:vMerge/>
            <w:shd w:val="clear" w:color="auto" w:fill="auto"/>
          </w:tcPr>
          <w:p w:rsidR="00E71FF5" w:rsidRPr="00766440" w:rsidRDefault="00E71FF5" w:rsidP="0082448D">
            <w:pPr>
              <w:spacing w:line="216" w:lineRule="auto"/>
            </w:pPr>
          </w:p>
        </w:tc>
        <w:tc>
          <w:tcPr>
            <w:tcW w:w="1983" w:type="dxa"/>
            <w:gridSpan w:val="3"/>
            <w:shd w:val="clear" w:color="auto" w:fill="auto"/>
          </w:tcPr>
          <w:p w:rsidR="00E71FF5" w:rsidRPr="00766440" w:rsidRDefault="00E71FF5" w:rsidP="0082448D">
            <w:pPr>
              <w:spacing w:line="216" w:lineRule="auto"/>
            </w:pPr>
            <w:r w:rsidRPr="00766440">
              <w:t>местный бюджет</w:t>
            </w:r>
          </w:p>
          <w:p w:rsidR="00E71FF5" w:rsidRPr="00766440" w:rsidRDefault="00E71FF5" w:rsidP="0082448D">
            <w:pPr>
              <w:spacing w:line="216" w:lineRule="auto"/>
            </w:pPr>
          </w:p>
        </w:tc>
        <w:tc>
          <w:tcPr>
            <w:tcW w:w="1140" w:type="dxa"/>
            <w:shd w:val="clear" w:color="auto" w:fill="auto"/>
          </w:tcPr>
          <w:p w:rsidR="00E71FF5" w:rsidRPr="00766440" w:rsidRDefault="00F2028C" w:rsidP="00D24FF4">
            <w:pPr>
              <w:jc w:val="center"/>
            </w:pPr>
            <w:r w:rsidRPr="00766440">
              <w:t>479,3</w:t>
            </w:r>
          </w:p>
        </w:tc>
        <w:tc>
          <w:tcPr>
            <w:tcW w:w="1140" w:type="dxa"/>
            <w:gridSpan w:val="2"/>
            <w:shd w:val="clear" w:color="auto" w:fill="auto"/>
          </w:tcPr>
          <w:p w:rsidR="00E71FF5" w:rsidRPr="00766440" w:rsidRDefault="00E71FF5" w:rsidP="00B87E9B">
            <w:pPr>
              <w:jc w:val="center"/>
            </w:pPr>
            <w:r w:rsidRPr="00766440">
              <w:t>0,0</w:t>
            </w:r>
          </w:p>
        </w:tc>
        <w:tc>
          <w:tcPr>
            <w:tcW w:w="1134" w:type="dxa"/>
            <w:gridSpan w:val="2"/>
            <w:shd w:val="clear" w:color="auto" w:fill="auto"/>
          </w:tcPr>
          <w:p w:rsidR="00E71FF5" w:rsidRPr="00766440" w:rsidRDefault="00B17B9C" w:rsidP="0082448D">
            <w:pPr>
              <w:spacing w:line="216" w:lineRule="auto"/>
              <w:jc w:val="center"/>
            </w:pPr>
            <w:r w:rsidRPr="00766440">
              <w:t>107,3</w:t>
            </w:r>
          </w:p>
          <w:p w:rsidR="00E71FF5" w:rsidRPr="00766440" w:rsidRDefault="00E71FF5" w:rsidP="0082448D">
            <w:pPr>
              <w:spacing w:line="216" w:lineRule="auto"/>
              <w:jc w:val="center"/>
            </w:pPr>
          </w:p>
        </w:tc>
        <w:tc>
          <w:tcPr>
            <w:tcW w:w="1134" w:type="dxa"/>
            <w:gridSpan w:val="2"/>
            <w:shd w:val="clear" w:color="auto" w:fill="auto"/>
          </w:tcPr>
          <w:p w:rsidR="00E71FF5" w:rsidRPr="00766440" w:rsidRDefault="007247C9" w:rsidP="0082448D">
            <w:pPr>
              <w:spacing w:line="216" w:lineRule="auto"/>
              <w:jc w:val="center"/>
            </w:pPr>
            <w:r w:rsidRPr="00766440">
              <w:t>139,9</w:t>
            </w:r>
          </w:p>
          <w:p w:rsidR="00E71FF5" w:rsidRPr="00766440" w:rsidRDefault="00E71FF5" w:rsidP="0082448D">
            <w:pPr>
              <w:spacing w:line="216" w:lineRule="auto"/>
              <w:jc w:val="center"/>
            </w:pPr>
          </w:p>
        </w:tc>
        <w:tc>
          <w:tcPr>
            <w:tcW w:w="1134" w:type="dxa"/>
          </w:tcPr>
          <w:p w:rsidR="00A918FE" w:rsidRPr="00766440" w:rsidRDefault="003E4586" w:rsidP="00A918FE">
            <w:pPr>
              <w:spacing w:line="216" w:lineRule="auto"/>
              <w:jc w:val="center"/>
            </w:pPr>
            <w:r w:rsidRPr="00766440">
              <w:t>120,4</w:t>
            </w:r>
          </w:p>
          <w:p w:rsidR="00E71FF5" w:rsidRPr="00766440" w:rsidRDefault="00E71FF5" w:rsidP="0082448D">
            <w:pPr>
              <w:spacing w:line="216" w:lineRule="auto"/>
              <w:jc w:val="center"/>
            </w:pPr>
          </w:p>
        </w:tc>
        <w:tc>
          <w:tcPr>
            <w:tcW w:w="1143" w:type="dxa"/>
            <w:gridSpan w:val="2"/>
          </w:tcPr>
          <w:p w:rsidR="00A918FE" w:rsidRPr="00766440" w:rsidRDefault="00F2028C" w:rsidP="00A918FE">
            <w:pPr>
              <w:spacing w:line="216" w:lineRule="auto"/>
              <w:jc w:val="center"/>
            </w:pPr>
            <w:r w:rsidRPr="00766440">
              <w:t>111,7</w:t>
            </w:r>
          </w:p>
          <w:p w:rsidR="00E71FF5" w:rsidRPr="00766440" w:rsidRDefault="00E71FF5" w:rsidP="00771185">
            <w:pPr>
              <w:spacing w:line="216" w:lineRule="auto"/>
              <w:jc w:val="center"/>
            </w:pPr>
          </w:p>
        </w:tc>
        <w:tc>
          <w:tcPr>
            <w:tcW w:w="1700" w:type="dxa"/>
            <w:gridSpan w:val="2"/>
            <w:vMerge/>
            <w:shd w:val="clear" w:color="auto" w:fill="auto"/>
          </w:tcPr>
          <w:p w:rsidR="00E71FF5" w:rsidRPr="00766440" w:rsidRDefault="00E71FF5" w:rsidP="0082448D">
            <w:pPr>
              <w:spacing w:line="216" w:lineRule="auto"/>
            </w:pPr>
          </w:p>
        </w:tc>
        <w:tc>
          <w:tcPr>
            <w:tcW w:w="1849" w:type="dxa"/>
            <w:gridSpan w:val="2"/>
            <w:vMerge/>
            <w:shd w:val="clear" w:color="auto" w:fill="auto"/>
          </w:tcPr>
          <w:p w:rsidR="00E71FF5" w:rsidRPr="00766440" w:rsidRDefault="00E71FF5" w:rsidP="0082448D">
            <w:pPr>
              <w:spacing w:line="216" w:lineRule="auto"/>
            </w:pPr>
          </w:p>
        </w:tc>
      </w:tr>
      <w:tr w:rsidR="00E416BB" w:rsidRPr="00766440" w:rsidTr="000B580D">
        <w:tc>
          <w:tcPr>
            <w:tcW w:w="695" w:type="dxa"/>
            <w:gridSpan w:val="2"/>
            <w:vMerge/>
            <w:shd w:val="clear" w:color="auto" w:fill="auto"/>
          </w:tcPr>
          <w:p w:rsidR="00E71FF5" w:rsidRPr="00766440" w:rsidRDefault="00E71FF5" w:rsidP="0082448D">
            <w:pPr>
              <w:spacing w:line="216" w:lineRule="auto"/>
              <w:jc w:val="center"/>
            </w:pPr>
          </w:p>
        </w:tc>
        <w:tc>
          <w:tcPr>
            <w:tcW w:w="2118" w:type="dxa"/>
            <w:vMerge/>
            <w:shd w:val="clear" w:color="auto" w:fill="auto"/>
          </w:tcPr>
          <w:p w:rsidR="00E71FF5" w:rsidRPr="00766440" w:rsidRDefault="00E71FF5" w:rsidP="0082448D">
            <w:pPr>
              <w:spacing w:line="216" w:lineRule="auto"/>
            </w:pPr>
          </w:p>
        </w:tc>
        <w:tc>
          <w:tcPr>
            <w:tcW w:w="1983" w:type="dxa"/>
            <w:gridSpan w:val="3"/>
            <w:shd w:val="clear" w:color="auto" w:fill="auto"/>
          </w:tcPr>
          <w:p w:rsidR="00E71FF5" w:rsidRPr="00766440" w:rsidRDefault="00E71FF5" w:rsidP="0082448D">
            <w:pPr>
              <w:spacing w:line="216" w:lineRule="auto"/>
            </w:pPr>
            <w:r w:rsidRPr="00766440">
              <w:t>краевой бюджет</w:t>
            </w:r>
          </w:p>
          <w:p w:rsidR="00E71FF5" w:rsidRPr="00766440" w:rsidRDefault="00E71FF5" w:rsidP="0082448D">
            <w:pPr>
              <w:spacing w:line="216" w:lineRule="auto"/>
            </w:pPr>
          </w:p>
        </w:tc>
        <w:tc>
          <w:tcPr>
            <w:tcW w:w="1140" w:type="dxa"/>
            <w:shd w:val="clear" w:color="auto" w:fill="auto"/>
          </w:tcPr>
          <w:p w:rsidR="00E71FF5" w:rsidRPr="00766440" w:rsidRDefault="00E71FF5" w:rsidP="0082448D">
            <w:pPr>
              <w:spacing w:line="216" w:lineRule="auto"/>
              <w:jc w:val="center"/>
            </w:pPr>
          </w:p>
        </w:tc>
        <w:tc>
          <w:tcPr>
            <w:tcW w:w="1140" w:type="dxa"/>
            <w:gridSpan w:val="2"/>
            <w:shd w:val="clear" w:color="auto" w:fill="auto"/>
          </w:tcPr>
          <w:p w:rsidR="00E71FF5" w:rsidRPr="00766440" w:rsidRDefault="00E71FF5" w:rsidP="0082448D">
            <w:pPr>
              <w:spacing w:line="216" w:lineRule="auto"/>
              <w:jc w:val="center"/>
            </w:pPr>
          </w:p>
        </w:tc>
        <w:tc>
          <w:tcPr>
            <w:tcW w:w="1134" w:type="dxa"/>
            <w:gridSpan w:val="2"/>
            <w:shd w:val="clear" w:color="auto" w:fill="auto"/>
          </w:tcPr>
          <w:p w:rsidR="00E71FF5" w:rsidRPr="00766440" w:rsidRDefault="00E71FF5" w:rsidP="0082448D">
            <w:pPr>
              <w:spacing w:line="216" w:lineRule="auto"/>
              <w:jc w:val="center"/>
            </w:pPr>
          </w:p>
        </w:tc>
        <w:tc>
          <w:tcPr>
            <w:tcW w:w="1134" w:type="dxa"/>
            <w:gridSpan w:val="2"/>
            <w:shd w:val="clear" w:color="auto" w:fill="auto"/>
          </w:tcPr>
          <w:p w:rsidR="00E71FF5" w:rsidRPr="00766440" w:rsidRDefault="00E71FF5" w:rsidP="0082448D">
            <w:pPr>
              <w:spacing w:line="216" w:lineRule="auto"/>
              <w:jc w:val="center"/>
            </w:pPr>
          </w:p>
        </w:tc>
        <w:tc>
          <w:tcPr>
            <w:tcW w:w="1134" w:type="dxa"/>
          </w:tcPr>
          <w:p w:rsidR="00E71FF5" w:rsidRPr="00766440" w:rsidRDefault="00E71FF5" w:rsidP="0082448D">
            <w:pPr>
              <w:spacing w:line="216" w:lineRule="auto"/>
              <w:jc w:val="center"/>
            </w:pPr>
          </w:p>
        </w:tc>
        <w:tc>
          <w:tcPr>
            <w:tcW w:w="1143" w:type="dxa"/>
            <w:gridSpan w:val="2"/>
          </w:tcPr>
          <w:p w:rsidR="00E71FF5" w:rsidRPr="00766440" w:rsidRDefault="00E71FF5" w:rsidP="0082448D">
            <w:pPr>
              <w:spacing w:line="216" w:lineRule="auto"/>
              <w:jc w:val="center"/>
            </w:pPr>
          </w:p>
        </w:tc>
        <w:tc>
          <w:tcPr>
            <w:tcW w:w="1700" w:type="dxa"/>
            <w:gridSpan w:val="2"/>
            <w:vMerge/>
            <w:shd w:val="clear" w:color="auto" w:fill="auto"/>
          </w:tcPr>
          <w:p w:rsidR="00E71FF5" w:rsidRPr="00766440" w:rsidRDefault="00E71FF5" w:rsidP="0082448D">
            <w:pPr>
              <w:spacing w:line="216" w:lineRule="auto"/>
            </w:pPr>
          </w:p>
        </w:tc>
        <w:tc>
          <w:tcPr>
            <w:tcW w:w="1849" w:type="dxa"/>
            <w:gridSpan w:val="2"/>
            <w:vMerge/>
            <w:shd w:val="clear" w:color="auto" w:fill="auto"/>
          </w:tcPr>
          <w:p w:rsidR="00E71FF5" w:rsidRPr="00766440" w:rsidRDefault="00E71FF5" w:rsidP="0082448D">
            <w:pPr>
              <w:spacing w:line="216" w:lineRule="auto"/>
            </w:pPr>
          </w:p>
        </w:tc>
      </w:tr>
      <w:tr w:rsidR="00E416BB" w:rsidRPr="00766440" w:rsidTr="000B580D">
        <w:tc>
          <w:tcPr>
            <w:tcW w:w="695" w:type="dxa"/>
            <w:gridSpan w:val="2"/>
            <w:vMerge w:val="restart"/>
            <w:shd w:val="clear" w:color="auto" w:fill="auto"/>
          </w:tcPr>
          <w:p w:rsidR="00E71FF5" w:rsidRPr="00766440" w:rsidRDefault="00E71FF5" w:rsidP="0082448D">
            <w:pPr>
              <w:spacing w:line="216" w:lineRule="auto"/>
              <w:jc w:val="center"/>
            </w:pPr>
            <w:r w:rsidRPr="00766440">
              <w:t>1.2</w:t>
            </w:r>
          </w:p>
        </w:tc>
        <w:tc>
          <w:tcPr>
            <w:tcW w:w="2118" w:type="dxa"/>
            <w:vMerge w:val="restart"/>
            <w:shd w:val="clear" w:color="auto" w:fill="auto"/>
          </w:tcPr>
          <w:p w:rsidR="00E71FF5" w:rsidRPr="00766440" w:rsidRDefault="00E71FF5" w:rsidP="0082448D">
            <w:pPr>
              <w:jc w:val="both"/>
            </w:pPr>
            <w:r w:rsidRPr="00766440">
              <w:t xml:space="preserve">Организация  и проведение </w:t>
            </w:r>
            <w:r w:rsidRPr="00766440">
              <w:lastRenderedPageBreak/>
              <w:t>зональных и краевых конкурсов, смотров, фестивалей самодеятельного творчества</w:t>
            </w:r>
          </w:p>
        </w:tc>
        <w:tc>
          <w:tcPr>
            <w:tcW w:w="1983" w:type="dxa"/>
            <w:gridSpan w:val="3"/>
            <w:shd w:val="clear" w:color="auto" w:fill="auto"/>
          </w:tcPr>
          <w:p w:rsidR="00E71FF5" w:rsidRPr="00766440" w:rsidRDefault="00FE726B" w:rsidP="0082448D">
            <w:pPr>
              <w:spacing w:line="216" w:lineRule="auto"/>
            </w:pPr>
            <w:r w:rsidRPr="00766440">
              <w:lastRenderedPageBreak/>
              <w:t>В</w:t>
            </w:r>
            <w:r w:rsidR="00E71FF5" w:rsidRPr="00766440">
              <w:t>сего</w:t>
            </w:r>
          </w:p>
          <w:p w:rsidR="00E71FF5" w:rsidRPr="00766440" w:rsidRDefault="00E71FF5" w:rsidP="0082448D">
            <w:pPr>
              <w:spacing w:line="216" w:lineRule="auto"/>
            </w:pPr>
          </w:p>
        </w:tc>
        <w:tc>
          <w:tcPr>
            <w:tcW w:w="1140" w:type="dxa"/>
            <w:shd w:val="clear" w:color="auto" w:fill="auto"/>
          </w:tcPr>
          <w:p w:rsidR="00E71FF5" w:rsidRPr="00766440" w:rsidRDefault="00F2028C" w:rsidP="0082448D">
            <w:pPr>
              <w:spacing w:line="216" w:lineRule="auto"/>
              <w:jc w:val="center"/>
            </w:pPr>
            <w:r w:rsidRPr="00766440">
              <w:t>292,0</w:t>
            </w:r>
          </w:p>
        </w:tc>
        <w:tc>
          <w:tcPr>
            <w:tcW w:w="1140" w:type="dxa"/>
            <w:gridSpan w:val="2"/>
            <w:shd w:val="clear" w:color="auto" w:fill="auto"/>
          </w:tcPr>
          <w:p w:rsidR="00E71FF5" w:rsidRPr="00766440" w:rsidRDefault="00E71FF5" w:rsidP="00B87E9B">
            <w:pPr>
              <w:spacing w:line="216" w:lineRule="auto"/>
              <w:jc w:val="center"/>
            </w:pPr>
            <w:r w:rsidRPr="00766440">
              <w:t>0,0</w:t>
            </w:r>
          </w:p>
        </w:tc>
        <w:tc>
          <w:tcPr>
            <w:tcW w:w="1134" w:type="dxa"/>
            <w:gridSpan w:val="2"/>
            <w:shd w:val="clear" w:color="auto" w:fill="auto"/>
          </w:tcPr>
          <w:p w:rsidR="00E71FF5" w:rsidRPr="00766440" w:rsidRDefault="008C5B7A" w:rsidP="0082448D">
            <w:pPr>
              <w:spacing w:line="216" w:lineRule="auto"/>
              <w:jc w:val="center"/>
            </w:pPr>
            <w:r w:rsidRPr="00766440">
              <w:t>0,0</w:t>
            </w:r>
          </w:p>
        </w:tc>
        <w:tc>
          <w:tcPr>
            <w:tcW w:w="1134" w:type="dxa"/>
            <w:gridSpan w:val="2"/>
            <w:shd w:val="clear" w:color="auto" w:fill="auto"/>
          </w:tcPr>
          <w:p w:rsidR="00E71FF5" w:rsidRPr="00766440" w:rsidRDefault="007247C9" w:rsidP="0082448D">
            <w:pPr>
              <w:spacing w:line="216" w:lineRule="auto"/>
              <w:jc w:val="center"/>
            </w:pPr>
            <w:r w:rsidRPr="00766440">
              <w:t>59,4</w:t>
            </w:r>
          </w:p>
        </w:tc>
        <w:tc>
          <w:tcPr>
            <w:tcW w:w="1134" w:type="dxa"/>
          </w:tcPr>
          <w:p w:rsidR="00E71FF5" w:rsidRPr="00766440" w:rsidRDefault="001A34A9" w:rsidP="0082448D">
            <w:pPr>
              <w:spacing w:line="216" w:lineRule="auto"/>
              <w:jc w:val="center"/>
            </w:pPr>
            <w:r w:rsidRPr="00766440">
              <w:t>123,3</w:t>
            </w:r>
          </w:p>
        </w:tc>
        <w:tc>
          <w:tcPr>
            <w:tcW w:w="1143" w:type="dxa"/>
            <w:gridSpan w:val="2"/>
          </w:tcPr>
          <w:p w:rsidR="00E71FF5" w:rsidRPr="00766440" w:rsidRDefault="00F2028C" w:rsidP="00771185">
            <w:pPr>
              <w:spacing w:line="216" w:lineRule="auto"/>
              <w:jc w:val="center"/>
            </w:pPr>
            <w:r w:rsidRPr="00766440">
              <w:t>109,3</w:t>
            </w:r>
          </w:p>
        </w:tc>
        <w:tc>
          <w:tcPr>
            <w:tcW w:w="1700" w:type="dxa"/>
            <w:gridSpan w:val="2"/>
            <w:vMerge w:val="restart"/>
            <w:shd w:val="clear" w:color="auto" w:fill="auto"/>
          </w:tcPr>
          <w:p w:rsidR="00E71FF5" w:rsidRPr="00766440" w:rsidRDefault="00E71FF5" w:rsidP="0082448D">
            <w:pPr>
              <w:spacing w:line="216" w:lineRule="auto"/>
            </w:pPr>
            <w:r w:rsidRPr="00766440">
              <w:t xml:space="preserve">Развитие самодеятельного </w:t>
            </w:r>
            <w:r w:rsidRPr="00766440">
              <w:lastRenderedPageBreak/>
              <w:t>творчества и организация досуга населения</w:t>
            </w:r>
          </w:p>
        </w:tc>
        <w:tc>
          <w:tcPr>
            <w:tcW w:w="1849" w:type="dxa"/>
            <w:gridSpan w:val="2"/>
            <w:vMerge w:val="restart"/>
            <w:shd w:val="clear" w:color="auto" w:fill="auto"/>
          </w:tcPr>
          <w:p w:rsidR="00A918FE" w:rsidRPr="00766440" w:rsidRDefault="00A918FE" w:rsidP="00A918FE">
            <w:pPr>
              <w:pStyle w:val="21"/>
              <w:spacing w:after="0" w:line="240" w:lineRule="auto"/>
              <w:rPr>
                <w:bCs/>
              </w:rPr>
            </w:pPr>
            <w:r w:rsidRPr="00766440">
              <w:rPr>
                <w:bCs/>
              </w:rPr>
              <w:lastRenderedPageBreak/>
              <w:t>О</w:t>
            </w:r>
            <w:r w:rsidR="00E71FF5" w:rsidRPr="00766440">
              <w:rPr>
                <w:bCs/>
              </w:rPr>
              <w:t xml:space="preserve">тветственный за выполнение </w:t>
            </w:r>
            <w:r w:rsidR="00E71FF5" w:rsidRPr="00766440">
              <w:rPr>
                <w:bCs/>
              </w:rPr>
              <w:lastRenderedPageBreak/>
              <w:t>мероприятий</w:t>
            </w:r>
            <w:r w:rsidRPr="00766440">
              <w:rPr>
                <w:bCs/>
              </w:rPr>
              <w:t xml:space="preserve"> –УК,</w:t>
            </w:r>
          </w:p>
          <w:p w:rsidR="00E71FF5" w:rsidRPr="00766440" w:rsidRDefault="00A918FE" w:rsidP="00A918FE">
            <w:pPr>
              <w:pStyle w:val="21"/>
              <w:spacing w:after="0" w:line="240" w:lineRule="auto"/>
              <w:rPr>
                <w:bCs/>
              </w:rPr>
            </w:pPr>
            <w:r w:rsidRPr="00766440">
              <w:rPr>
                <w:bCs/>
              </w:rPr>
              <w:t xml:space="preserve"> </w:t>
            </w:r>
            <w:r w:rsidR="00E71FF5" w:rsidRPr="00766440">
              <w:rPr>
                <w:bCs/>
              </w:rPr>
              <w:t>получател</w:t>
            </w:r>
            <w:r w:rsidRPr="00766440">
              <w:rPr>
                <w:bCs/>
              </w:rPr>
              <w:t>ь</w:t>
            </w:r>
            <w:r w:rsidR="00E71FF5" w:rsidRPr="00766440">
              <w:rPr>
                <w:bCs/>
              </w:rPr>
              <w:t xml:space="preserve"> субсидий</w:t>
            </w:r>
            <w:r w:rsidRPr="00766440">
              <w:rPr>
                <w:bCs/>
              </w:rPr>
              <w:t>- МБУ «ЦМТО УК»</w:t>
            </w:r>
          </w:p>
        </w:tc>
      </w:tr>
      <w:tr w:rsidR="00E416BB" w:rsidRPr="00766440" w:rsidTr="000B580D">
        <w:tc>
          <w:tcPr>
            <w:tcW w:w="695" w:type="dxa"/>
            <w:gridSpan w:val="2"/>
            <w:vMerge/>
            <w:shd w:val="clear" w:color="auto" w:fill="auto"/>
          </w:tcPr>
          <w:p w:rsidR="00E71FF5" w:rsidRPr="00766440" w:rsidRDefault="00E71FF5" w:rsidP="0082448D">
            <w:pPr>
              <w:spacing w:line="216" w:lineRule="auto"/>
              <w:jc w:val="center"/>
            </w:pPr>
          </w:p>
        </w:tc>
        <w:tc>
          <w:tcPr>
            <w:tcW w:w="2118" w:type="dxa"/>
            <w:vMerge/>
            <w:shd w:val="clear" w:color="auto" w:fill="auto"/>
          </w:tcPr>
          <w:p w:rsidR="00E71FF5" w:rsidRPr="00766440" w:rsidRDefault="00E71FF5" w:rsidP="0082448D">
            <w:pPr>
              <w:spacing w:line="216" w:lineRule="auto"/>
            </w:pPr>
          </w:p>
        </w:tc>
        <w:tc>
          <w:tcPr>
            <w:tcW w:w="1983" w:type="dxa"/>
            <w:gridSpan w:val="3"/>
            <w:shd w:val="clear" w:color="auto" w:fill="auto"/>
          </w:tcPr>
          <w:p w:rsidR="00E71FF5" w:rsidRPr="00766440" w:rsidRDefault="00E71FF5" w:rsidP="0082448D">
            <w:pPr>
              <w:spacing w:line="216" w:lineRule="auto"/>
            </w:pPr>
            <w:r w:rsidRPr="00766440">
              <w:t>местный бюджет</w:t>
            </w:r>
          </w:p>
          <w:p w:rsidR="00E71FF5" w:rsidRPr="00766440" w:rsidRDefault="00E71FF5" w:rsidP="0082448D">
            <w:pPr>
              <w:spacing w:line="216" w:lineRule="auto"/>
            </w:pPr>
          </w:p>
        </w:tc>
        <w:tc>
          <w:tcPr>
            <w:tcW w:w="1140" w:type="dxa"/>
            <w:shd w:val="clear" w:color="auto" w:fill="auto"/>
          </w:tcPr>
          <w:p w:rsidR="00E71FF5" w:rsidRPr="00766440" w:rsidRDefault="00F2028C" w:rsidP="0082448D">
            <w:pPr>
              <w:spacing w:line="216" w:lineRule="auto"/>
              <w:jc w:val="center"/>
            </w:pPr>
            <w:r w:rsidRPr="00766440">
              <w:lastRenderedPageBreak/>
              <w:t>292,0</w:t>
            </w:r>
          </w:p>
        </w:tc>
        <w:tc>
          <w:tcPr>
            <w:tcW w:w="1140" w:type="dxa"/>
            <w:gridSpan w:val="2"/>
            <w:shd w:val="clear" w:color="auto" w:fill="auto"/>
          </w:tcPr>
          <w:p w:rsidR="00E71FF5" w:rsidRPr="00766440" w:rsidRDefault="00E71FF5" w:rsidP="0082448D">
            <w:pPr>
              <w:spacing w:line="216" w:lineRule="auto"/>
              <w:jc w:val="center"/>
            </w:pPr>
            <w:r w:rsidRPr="00766440">
              <w:t>0,0</w:t>
            </w:r>
          </w:p>
        </w:tc>
        <w:tc>
          <w:tcPr>
            <w:tcW w:w="1134" w:type="dxa"/>
            <w:gridSpan w:val="2"/>
            <w:shd w:val="clear" w:color="auto" w:fill="auto"/>
          </w:tcPr>
          <w:p w:rsidR="00E71FF5" w:rsidRPr="00766440" w:rsidRDefault="008C5B7A" w:rsidP="0082448D">
            <w:pPr>
              <w:spacing w:line="216" w:lineRule="auto"/>
              <w:jc w:val="center"/>
            </w:pPr>
            <w:r w:rsidRPr="00766440">
              <w:t>0,0</w:t>
            </w:r>
          </w:p>
        </w:tc>
        <w:tc>
          <w:tcPr>
            <w:tcW w:w="1134" w:type="dxa"/>
            <w:gridSpan w:val="2"/>
            <w:shd w:val="clear" w:color="auto" w:fill="auto"/>
          </w:tcPr>
          <w:p w:rsidR="00E71FF5" w:rsidRPr="00766440" w:rsidRDefault="007247C9" w:rsidP="0082448D">
            <w:pPr>
              <w:spacing w:line="216" w:lineRule="auto"/>
              <w:jc w:val="center"/>
            </w:pPr>
            <w:r w:rsidRPr="00766440">
              <w:t>59,4</w:t>
            </w:r>
          </w:p>
        </w:tc>
        <w:tc>
          <w:tcPr>
            <w:tcW w:w="1134" w:type="dxa"/>
          </w:tcPr>
          <w:p w:rsidR="00E71FF5" w:rsidRPr="00766440" w:rsidRDefault="001A34A9" w:rsidP="00BC147F">
            <w:pPr>
              <w:spacing w:line="216" w:lineRule="auto"/>
              <w:jc w:val="center"/>
            </w:pPr>
            <w:r w:rsidRPr="00766440">
              <w:t>123,3</w:t>
            </w:r>
          </w:p>
        </w:tc>
        <w:tc>
          <w:tcPr>
            <w:tcW w:w="1143" w:type="dxa"/>
            <w:gridSpan w:val="2"/>
          </w:tcPr>
          <w:p w:rsidR="00E71FF5" w:rsidRPr="00766440" w:rsidRDefault="00F2028C" w:rsidP="00771185">
            <w:pPr>
              <w:spacing w:line="216" w:lineRule="auto"/>
              <w:jc w:val="center"/>
            </w:pPr>
            <w:r w:rsidRPr="00766440">
              <w:t>109,3</w:t>
            </w:r>
          </w:p>
        </w:tc>
        <w:tc>
          <w:tcPr>
            <w:tcW w:w="1700" w:type="dxa"/>
            <w:gridSpan w:val="2"/>
            <w:vMerge/>
            <w:shd w:val="clear" w:color="auto" w:fill="auto"/>
          </w:tcPr>
          <w:p w:rsidR="00E71FF5" w:rsidRPr="00766440" w:rsidRDefault="00E71FF5" w:rsidP="0082448D">
            <w:pPr>
              <w:spacing w:line="216" w:lineRule="auto"/>
            </w:pPr>
          </w:p>
        </w:tc>
        <w:tc>
          <w:tcPr>
            <w:tcW w:w="1849" w:type="dxa"/>
            <w:gridSpan w:val="2"/>
            <w:vMerge/>
            <w:shd w:val="clear" w:color="auto" w:fill="auto"/>
          </w:tcPr>
          <w:p w:rsidR="00E71FF5" w:rsidRPr="00766440" w:rsidRDefault="00E71FF5" w:rsidP="0082448D">
            <w:pPr>
              <w:spacing w:line="216" w:lineRule="auto"/>
            </w:pPr>
          </w:p>
        </w:tc>
      </w:tr>
      <w:tr w:rsidR="00E416BB" w:rsidRPr="00766440" w:rsidTr="000B580D">
        <w:tc>
          <w:tcPr>
            <w:tcW w:w="695" w:type="dxa"/>
            <w:gridSpan w:val="2"/>
            <w:vMerge/>
            <w:shd w:val="clear" w:color="auto" w:fill="auto"/>
          </w:tcPr>
          <w:p w:rsidR="00E71FF5" w:rsidRPr="00766440" w:rsidRDefault="00E71FF5" w:rsidP="0082448D">
            <w:pPr>
              <w:spacing w:line="216" w:lineRule="auto"/>
              <w:jc w:val="center"/>
            </w:pPr>
          </w:p>
        </w:tc>
        <w:tc>
          <w:tcPr>
            <w:tcW w:w="2118" w:type="dxa"/>
            <w:vMerge/>
            <w:shd w:val="clear" w:color="auto" w:fill="auto"/>
          </w:tcPr>
          <w:p w:rsidR="00E71FF5" w:rsidRPr="00766440" w:rsidRDefault="00E71FF5" w:rsidP="0082448D">
            <w:pPr>
              <w:spacing w:line="216" w:lineRule="auto"/>
            </w:pPr>
          </w:p>
        </w:tc>
        <w:tc>
          <w:tcPr>
            <w:tcW w:w="1983" w:type="dxa"/>
            <w:gridSpan w:val="3"/>
            <w:shd w:val="clear" w:color="auto" w:fill="auto"/>
          </w:tcPr>
          <w:p w:rsidR="00E71FF5" w:rsidRPr="00766440" w:rsidRDefault="00E71FF5" w:rsidP="0082448D">
            <w:pPr>
              <w:spacing w:line="216" w:lineRule="auto"/>
            </w:pPr>
            <w:r w:rsidRPr="00766440">
              <w:t>краевой бюджет</w:t>
            </w:r>
          </w:p>
          <w:p w:rsidR="00E71FF5" w:rsidRPr="00766440" w:rsidRDefault="00E71FF5" w:rsidP="0082448D">
            <w:pPr>
              <w:spacing w:line="216" w:lineRule="auto"/>
            </w:pPr>
          </w:p>
        </w:tc>
        <w:tc>
          <w:tcPr>
            <w:tcW w:w="1140" w:type="dxa"/>
            <w:shd w:val="clear" w:color="auto" w:fill="auto"/>
          </w:tcPr>
          <w:p w:rsidR="00E71FF5" w:rsidRPr="00766440" w:rsidRDefault="00E71FF5" w:rsidP="0082448D">
            <w:pPr>
              <w:spacing w:line="216" w:lineRule="auto"/>
            </w:pPr>
          </w:p>
        </w:tc>
        <w:tc>
          <w:tcPr>
            <w:tcW w:w="1140" w:type="dxa"/>
            <w:gridSpan w:val="2"/>
            <w:shd w:val="clear" w:color="auto" w:fill="auto"/>
          </w:tcPr>
          <w:p w:rsidR="00E71FF5" w:rsidRPr="00766440" w:rsidRDefault="00E71FF5" w:rsidP="0082448D">
            <w:pPr>
              <w:spacing w:line="216" w:lineRule="auto"/>
            </w:pPr>
          </w:p>
        </w:tc>
        <w:tc>
          <w:tcPr>
            <w:tcW w:w="1134" w:type="dxa"/>
            <w:gridSpan w:val="2"/>
            <w:shd w:val="clear" w:color="auto" w:fill="auto"/>
          </w:tcPr>
          <w:p w:rsidR="00E71FF5" w:rsidRPr="00766440" w:rsidRDefault="00E71FF5" w:rsidP="0082448D">
            <w:pPr>
              <w:spacing w:line="216" w:lineRule="auto"/>
            </w:pPr>
          </w:p>
        </w:tc>
        <w:tc>
          <w:tcPr>
            <w:tcW w:w="1134" w:type="dxa"/>
            <w:gridSpan w:val="2"/>
            <w:shd w:val="clear" w:color="auto" w:fill="auto"/>
          </w:tcPr>
          <w:p w:rsidR="00E71FF5" w:rsidRPr="00766440" w:rsidRDefault="00E71FF5" w:rsidP="0082448D">
            <w:pPr>
              <w:spacing w:line="216" w:lineRule="auto"/>
            </w:pPr>
          </w:p>
        </w:tc>
        <w:tc>
          <w:tcPr>
            <w:tcW w:w="1134" w:type="dxa"/>
          </w:tcPr>
          <w:p w:rsidR="00E71FF5" w:rsidRPr="00766440" w:rsidRDefault="00E71FF5" w:rsidP="0082448D">
            <w:pPr>
              <w:spacing w:line="216" w:lineRule="auto"/>
            </w:pPr>
          </w:p>
        </w:tc>
        <w:tc>
          <w:tcPr>
            <w:tcW w:w="1143" w:type="dxa"/>
            <w:gridSpan w:val="2"/>
          </w:tcPr>
          <w:p w:rsidR="00E71FF5" w:rsidRPr="00766440" w:rsidRDefault="00E71FF5" w:rsidP="0082448D">
            <w:pPr>
              <w:spacing w:line="216" w:lineRule="auto"/>
            </w:pPr>
          </w:p>
        </w:tc>
        <w:tc>
          <w:tcPr>
            <w:tcW w:w="1700" w:type="dxa"/>
            <w:gridSpan w:val="2"/>
            <w:vMerge/>
            <w:shd w:val="clear" w:color="auto" w:fill="auto"/>
          </w:tcPr>
          <w:p w:rsidR="00E71FF5" w:rsidRPr="00766440" w:rsidRDefault="00E71FF5" w:rsidP="0082448D">
            <w:pPr>
              <w:spacing w:line="216" w:lineRule="auto"/>
            </w:pPr>
          </w:p>
        </w:tc>
        <w:tc>
          <w:tcPr>
            <w:tcW w:w="1849" w:type="dxa"/>
            <w:gridSpan w:val="2"/>
            <w:vMerge/>
            <w:shd w:val="clear" w:color="auto" w:fill="auto"/>
          </w:tcPr>
          <w:p w:rsidR="00E71FF5" w:rsidRPr="00766440" w:rsidRDefault="00E71FF5" w:rsidP="0082448D">
            <w:pPr>
              <w:spacing w:line="216" w:lineRule="auto"/>
            </w:pPr>
          </w:p>
        </w:tc>
      </w:tr>
      <w:tr w:rsidR="00E416BB" w:rsidRPr="00766440" w:rsidTr="000B580D">
        <w:tc>
          <w:tcPr>
            <w:tcW w:w="695" w:type="dxa"/>
            <w:gridSpan w:val="2"/>
            <w:vMerge w:val="restart"/>
            <w:shd w:val="clear" w:color="auto" w:fill="auto"/>
          </w:tcPr>
          <w:p w:rsidR="00A918FE" w:rsidRPr="00766440" w:rsidRDefault="00A918FE" w:rsidP="0082448D">
            <w:pPr>
              <w:spacing w:line="216" w:lineRule="auto"/>
              <w:jc w:val="center"/>
            </w:pPr>
            <w:r w:rsidRPr="00766440">
              <w:t>1.3</w:t>
            </w:r>
          </w:p>
        </w:tc>
        <w:tc>
          <w:tcPr>
            <w:tcW w:w="2118" w:type="dxa"/>
            <w:vMerge w:val="restart"/>
            <w:shd w:val="clear" w:color="auto" w:fill="auto"/>
          </w:tcPr>
          <w:p w:rsidR="00A918FE" w:rsidRPr="00766440" w:rsidRDefault="00A918FE" w:rsidP="0082448D">
            <w:pPr>
              <w:spacing w:line="216" w:lineRule="auto"/>
            </w:pPr>
            <w:r w:rsidRPr="00766440">
              <w:t>Организация и проведение муниципальных и межмуниципальных смотров-конкурсов, фестивалей самодеятельного творчества</w:t>
            </w:r>
          </w:p>
        </w:tc>
        <w:tc>
          <w:tcPr>
            <w:tcW w:w="1983" w:type="dxa"/>
            <w:gridSpan w:val="3"/>
            <w:shd w:val="clear" w:color="auto" w:fill="auto"/>
          </w:tcPr>
          <w:p w:rsidR="00A918FE" w:rsidRPr="00766440" w:rsidRDefault="00A918FE" w:rsidP="0082448D">
            <w:pPr>
              <w:spacing w:line="216" w:lineRule="auto"/>
            </w:pPr>
            <w:r w:rsidRPr="00766440">
              <w:t>Всего</w:t>
            </w:r>
          </w:p>
          <w:p w:rsidR="00A918FE" w:rsidRPr="00766440" w:rsidRDefault="00A918FE" w:rsidP="0082448D">
            <w:pPr>
              <w:spacing w:line="216" w:lineRule="auto"/>
            </w:pPr>
          </w:p>
        </w:tc>
        <w:tc>
          <w:tcPr>
            <w:tcW w:w="1140" w:type="dxa"/>
            <w:shd w:val="clear" w:color="auto" w:fill="auto"/>
          </w:tcPr>
          <w:p w:rsidR="00A918FE" w:rsidRPr="00766440" w:rsidRDefault="00F2028C" w:rsidP="0082448D">
            <w:pPr>
              <w:spacing w:line="216" w:lineRule="auto"/>
              <w:jc w:val="center"/>
            </w:pPr>
            <w:r w:rsidRPr="00766440">
              <w:t>1684,4</w:t>
            </w:r>
          </w:p>
        </w:tc>
        <w:tc>
          <w:tcPr>
            <w:tcW w:w="1140" w:type="dxa"/>
            <w:gridSpan w:val="2"/>
            <w:shd w:val="clear" w:color="auto" w:fill="auto"/>
          </w:tcPr>
          <w:p w:rsidR="00A918FE" w:rsidRPr="00766440" w:rsidRDefault="00A918FE" w:rsidP="0082448D">
            <w:pPr>
              <w:spacing w:line="216" w:lineRule="auto"/>
              <w:jc w:val="center"/>
            </w:pPr>
            <w:r w:rsidRPr="00766440">
              <w:t>221,4</w:t>
            </w:r>
          </w:p>
        </w:tc>
        <w:tc>
          <w:tcPr>
            <w:tcW w:w="1134" w:type="dxa"/>
            <w:gridSpan w:val="2"/>
            <w:shd w:val="clear" w:color="auto" w:fill="auto"/>
          </w:tcPr>
          <w:p w:rsidR="00A918FE" w:rsidRPr="00766440" w:rsidRDefault="008C5B7A" w:rsidP="008C5B7A">
            <w:pPr>
              <w:spacing w:line="216" w:lineRule="auto"/>
              <w:jc w:val="center"/>
            </w:pPr>
            <w:r w:rsidRPr="00766440">
              <w:t>484,</w:t>
            </w:r>
            <w:r w:rsidR="00A918FE" w:rsidRPr="00766440">
              <w:t>5</w:t>
            </w:r>
          </w:p>
        </w:tc>
        <w:tc>
          <w:tcPr>
            <w:tcW w:w="1134" w:type="dxa"/>
            <w:gridSpan w:val="2"/>
            <w:shd w:val="clear" w:color="auto" w:fill="auto"/>
          </w:tcPr>
          <w:p w:rsidR="00A918FE" w:rsidRPr="00766440" w:rsidRDefault="00681D54" w:rsidP="0082448D">
            <w:pPr>
              <w:spacing w:line="216" w:lineRule="auto"/>
              <w:jc w:val="center"/>
            </w:pPr>
            <w:r w:rsidRPr="00766440">
              <w:t>265,3</w:t>
            </w:r>
          </w:p>
        </w:tc>
        <w:tc>
          <w:tcPr>
            <w:tcW w:w="1134" w:type="dxa"/>
          </w:tcPr>
          <w:p w:rsidR="00A918FE" w:rsidRPr="00766440" w:rsidRDefault="003E4586" w:rsidP="00A918FE">
            <w:pPr>
              <w:spacing w:line="216" w:lineRule="auto"/>
              <w:jc w:val="center"/>
            </w:pPr>
            <w:r w:rsidRPr="00766440">
              <w:t>373,6</w:t>
            </w:r>
          </w:p>
        </w:tc>
        <w:tc>
          <w:tcPr>
            <w:tcW w:w="1143" w:type="dxa"/>
            <w:gridSpan w:val="2"/>
          </w:tcPr>
          <w:p w:rsidR="00A918FE" w:rsidRPr="00766440" w:rsidRDefault="00F2028C" w:rsidP="00A918FE">
            <w:pPr>
              <w:spacing w:line="216" w:lineRule="auto"/>
              <w:jc w:val="center"/>
            </w:pPr>
            <w:r w:rsidRPr="00766440">
              <w:t>339,6</w:t>
            </w:r>
          </w:p>
        </w:tc>
        <w:tc>
          <w:tcPr>
            <w:tcW w:w="1700" w:type="dxa"/>
            <w:gridSpan w:val="2"/>
            <w:vMerge w:val="restart"/>
            <w:shd w:val="clear" w:color="auto" w:fill="auto"/>
          </w:tcPr>
          <w:p w:rsidR="00A918FE" w:rsidRPr="00766440" w:rsidRDefault="00A918FE" w:rsidP="0082448D">
            <w:pPr>
              <w:spacing w:line="216" w:lineRule="auto"/>
            </w:pPr>
            <w:r w:rsidRPr="00766440">
              <w:t>Развитие самодеятельного творчества и организация досуга населения</w:t>
            </w:r>
          </w:p>
        </w:tc>
        <w:tc>
          <w:tcPr>
            <w:tcW w:w="1849" w:type="dxa"/>
            <w:gridSpan w:val="2"/>
            <w:vMerge w:val="restart"/>
            <w:shd w:val="clear" w:color="auto" w:fill="auto"/>
          </w:tcPr>
          <w:p w:rsidR="00A918FE" w:rsidRPr="00766440" w:rsidRDefault="00A918FE" w:rsidP="00A918FE">
            <w:pPr>
              <w:spacing w:line="216" w:lineRule="auto"/>
            </w:pPr>
            <w:r w:rsidRPr="00766440">
              <w:rPr>
                <w:bCs/>
              </w:rPr>
              <w:t xml:space="preserve">Ответственный за выполнение мероприятий - УК,  получатель субсидий  - МБУ «ЦМТО УК» </w:t>
            </w:r>
          </w:p>
        </w:tc>
      </w:tr>
      <w:tr w:rsidR="00E416BB" w:rsidRPr="00766440" w:rsidTr="000B580D">
        <w:tc>
          <w:tcPr>
            <w:tcW w:w="695" w:type="dxa"/>
            <w:gridSpan w:val="2"/>
            <w:vMerge/>
            <w:shd w:val="clear" w:color="auto" w:fill="auto"/>
            <w:vAlign w:val="center"/>
          </w:tcPr>
          <w:p w:rsidR="00A918FE" w:rsidRPr="00766440" w:rsidRDefault="00A918FE" w:rsidP="0082448D">
            <w:pPr>
              <w:spacing w:line="216" w:lineRule="auto"/>
            </w:pPr>
          </w:p>
        </w:tc>
        <w:tc>
          <w:tcPr>
            <w:tcW w:w="2118" w:type="dxa"/>
            <w:vMerge/>
            <w:shd w:val="clear" w:color="auto" w:fill="auto"/>
          </w:tcPr>
          <w:p w:rsidR="00A918FE" w:rsidRPr="00766440" w:rsidRDefault="00A918FE" w:rsidP="0082448D">
            <w:pPr>
              <w:pStyle w:val="21"/>
              <w:jc w:val="both"/>
              <w:rPr>
                <w:bCs/>
              </w:rPr>
            </w:pPr>
          </w:p>
        </w:tc>
        <w:tc>
          <w:tcPr>
            <w:tcW w:w="1983" w:type="dxa"/>
            <w:gridSpan w:val="3"/>
            <w:shd w:val="clear" w:color="auto" w:fill="auto"/>
          </w:tcPr>
          <w:p w:rsidR="00A918FE" w:rsidRPr="00766440" w:rsidRDefault="00A918FE" w:rsidP="0082448D">
            <w:pPr>
              <w:spacing w:line="216" w:lineRule="auto"/>
            </w:pPr>
            <w:r w:rsidRPr="00766440">
              <w:t>местный бюджет</w:t>
            </w:r>
          </w:p>
          <w:p w:rsidR="00A918FE" w:rsidRPr="00766440" w:rsidRDefault="00A918FE" w:rsidP="0082448D">
            <w:pPr>
              <w:spacing w:line="216" w:lineRule="auto"/>
            </w:pPr>
          </w:p>
        </w:tc>
        <w:tc>
          <w:tcPr>
            <w:tcW w:w="1140" w:type="dxa"/>
            <w:shd w:val="clear" w:color="auto" w:fill="auto"/>
          </w:tcPr>
          <w:p w:rsidR="00A918FE" w:rsidRPr="00766440" w:rsidRDefault="00F2028C" w:rsidP="0082448D">
            <w:pPr>
              <w:spacing w:line="216" w:lineRule="auto"/>
              <w:jc w:val="center"/>
            </w:pPr>
            <w:r w:rsidRPr="00766440">
              <w:t>1684,4</w:t>
            </w:r>
          </w:p>
        </w:tc>
        <w:tc>
          <w:tcPr>
            <w:tcW w:w="1140" w:type="dxa"/>
            <w:gridSpan w:val="2"/>
            <w:shd w:val="clear" w:color="auto" w:fill="auto"/>
          </w:tcPr>
          <w:p w:rsidR="00A918FE" w:rsidRPr="00766440" w:rsidRDefault="00A918FE" w:rsidP="0082448D">
            <w:pPr>
              <w:spacing w:line="216" w:lineRule="auto"/>
              <w:jc w:val="center"/>
            </w:pPr>
            <w:r w:rsidRPr="00766440">
              <w:t>221,4</w:t>
            </w:r>
          </w:p>
        </w:tc>
        <w:tc>
          <w:tcPr>
            <w:tcW w:w="1134" w:type="dxa"/>
            <w:gridSpan w:val="2"/>
            <w:shd w:val="clear" w:color="auto" w:fill="auto"/>
          </w:tcPr>
          <w:p w:rsidR="00A918FE" w:rsidRPr="00766440" w:rsidRDefault="008C5B7A" w:rsidP="0082448D">
            <w:pPr>
              <w:spacing w:line="216" w:lineRule="auto"/>
              <w:jc w:val="center"/>
            </w:pPr>
            <w:r w:rsidRPr="00766440">
              <w:t>484</w:t>
            </w:r>
            <w:r w:rsidR="00A918FE" w:rsidRPr="00766440">
              <w:t>,5</w:t>
            </w:r>
          </w:p>
        </w:tc>
        <w:tc>
          <w:tcPr>
            <w:tcW w:w="1134" w:type="dxa"/>
            <w:gridSpan w:val="2"/>
            <w:shd w:val="clear" w:color="auto" w:fill="auto"/>
          </w:tcPr>
          <w:p w:rsidR="00A918FE" w:rsidRPr="00766440" w:rsidRDefault="00681D54" w:rsidP="0082448D">
            <w:pPr>
              <w:spacing w:line="216" w:lineRule="auto"/>
              <w:jc w:val="center"/>
            </w:pPr>
            <w:r w:rsidRPr="00766440">
              <w:t>265,3</w:t>
            </w:r>
          </w:p>
        </w:tc>
        <w:tc>
          <w:tcPr>
            <w:tcW w:w="1134" w:type="dxa"/>
          </w:tcPr>
          <w:p w:rsidR="00A918FE" w:rsidRPr="00766440" w:rsidRDefault="003E4586" w:rsidP="00A918FE">
            <w:pPr>
              <w:spacing w:line="216" w:lineRule="auto"/>
              <w:jc w:val="center"/>
            </w:pPr>
            <w:r w:rsidRPr="00766440">
              <w:t>373,6</w:t>
            </w:r>
          </w:p>
        </w:tc>
        <w:tc>
          <w:tcPr>
            <w:tcW w:w="1143" w:type="dxa"/>
            <w:gridSpan w:val="2"/>
          </w:tcPr>
          <w:p w:rsidR="00A918FE" w:rsidRPr="00766440" w:rsidRDefault="00F2028C" w:rsidP="00A918FE">
            <w:pPr>
              <w:spacing w:line="216" w:lineRule="auto"/>
              <w:jc w:val="center"/>
            </w:pPr>
            <w:r w:rsidRPr="00766440">
              <w:t>339,6</w:t>
            </w:r>
          </w:p>
        </w:tc>
        <w:tc>
          <w:tcPr>
            <w:tcW w:w="1700" w:type="dxa"/>
            <w:gridSpan w:val="2"/>
            <w:vMerge/>
            <w:shd w:val="clear" w:color="auto" w:fill="auto"/>
            <w:vAlign w:val="center"/>
          </w:tcPr>
          <w:p w:rsidR="00A918FE" w:rsidRPr="00766440" w:rsidRDefault="00A918FE" w:rsidP="0082448D">
            <w:pPr>
              <w:spacing w:line="216" w:lineRule="auto"/>
              <w:jc w:val="center"/>
            </w:pPr>
          </w:p>
        </w:tc>
        <w:tc>
          <w:tcPr>
            <w:tcW w:w="1849" w:type="dxa"/>
            <w:gridSpan w:val="2"/>
            <w:vMerge/>
            <w:shd w:val="clear" w:color="auto" w:fill="auto"/>
            <w:vAlign w:val="center"/>
          </w:tcPr>
          <w:p w:rsidR="00A918FE" w:rsidRPr="00766440" w:rsidRDefault="00A918FE" w:rsidP="0082448D">
            <w:pPr>
              <w:spacing w:line="216" w:lineRule="auto"/>
              <w:jc w:val="center"/>
            </w:pPr>
          </w:p>
        </w:tc>
      </w:tr>
      <w:tr w:rsidR="00E416BB" w:rsidRPr="00766440" w:rsidTr="000B580D">
        <w:tc>
          <w:tcPr>
            <w:tcW w:w="695" w:type="dxa"/>
            <w:gridSpan w:val="2"/>
            <w:vMerge/>
            <w:shd w:val="clear" w:color="auto" w:fill="auto"/>
            <w:vAlign w:val="center"/>
          </w:tcPr>
          <w:p w:rsidR="00E71FF5" w:rsidRPr="00766440" w:rsidRDefault="00E71FF5" w:rsidP="0082448D">
            <w:pPr>
              <w:spacing w:line="216" w:lineRule="auto"/>
            </w:pPr>
          </w:p>
        </w:tc>
        <w:tc>
          <w:tcPr>
            <w:tcW w:w="2118" w:type="dxa"/>
            <w:vMerge/>
            <w:shd w:val="clear" w:color="auto" w:fill="auto"/>
          </w:tcPr>
          <w:p w:rsidR="00E71FF5" w:rsidRPr="00766440" w:rsidRDefault="00E71FF5" w:rsidP="0082448D">
            <w:pPr>
              <w:pStyle w:val="21"/>
              <w:jc w:val="both"/>
              <w:rPr>
                <w:bCs/>
              </w:rPr>
            </w:pPr>
          </w:p>
        </w:tc>
        <w:tc>
          <w:tcPr>
            <w:tcW w:w="1983" w:type="dxa"/>
            <w:gridSpan w:val="3"/>
            <w:shd w:val="clear" w:color="auto" w:fill="auto"/>
          </w:tcPr>
          <w:p w:rsidR="00E71FF5" w:rsidRPr="00766440" w:rsidRDefault="00E71FF5" w:rsidP="0082448D">
            <w:pPr>
              <w:spacing w:line="216" w:lineRule="auto"/>
            </w:pPr>
            <w:r w:rsidRPr="00766440">
              <w:t>краевой бюджет</w:t>
            </w:r>
          </w:p>
          <w:p w:rsidR="00E71FF5" w:rsidRPr="00766440" w:rsidRDefault="00E71FF5" w:rsidP="0082448D">
            <w:pPr>
              <w:spacing w:line="216" w:lineRule="auto"/>
            </w:pPr>
          </w:p>
        </w:tc>
        <w:tc>
          <w:tcPr>
            <w:tcW w:w="1140" w:type="dxa"/>
            <w:shd w:val="clear" w:color="auto" w:fill="auto"/>
          </w:tcPr>
          <w:p w:rsidR="00E71FF5" w:rsidRPr="00766440" w:rsidRDefault="00E71FF5" w:rsidP="00584093">
            <w:pPr>
              <w:spacing w:line="216" w:lineRule="auto"/>
              <w:jc w:val="center"/>
            </w:pPr>
          </w:p>
        </w:tc>
        <w:tc>
          <w:tcPr>
            <w:tcW w:w="1140" w:type="dxa"/>
            <w:gridSpan w:val="2"/>
            <w:shd w:val="clear" w:color="auto" w:fill="auto"/>
          </w:tcPr>
          <w:p w:rsidR="00E71FF5" w:rsidRPr="00766440" w:rsidRDefault="00E71FF5" w:rsidP="00584093">
            <w:pPr>
              <w:spacing w:line="216" w:lineRule="auto"/>
              <w:jc w:val="center"/>
            </w:pPr>
          </w:p>
        </w:tc>
        <w:tc>
          <w:tcPr>
            <w:tcW w:w="1134" w:type="dxa"/>
            <w:gridSpan w:val="2"/>
            <w:shd w:val="clear" w:color="auto" w:fill="auto"/>
          </w:tcPr>
          <w:p w:rsidR="00E71FF5" w:rsidRPr="00766440" w:rsidRDefault="00E71FF5" w:rsidP="00584093">
            <w:pPr>
              <w:spacing w:line="216" w:lineRule="auto"/>
              <w:jc w:val="center"/>
            </w:pPr>
          </w:p>
        </w:tc>
        <w:tc>
          <w:tcPr>
            <w:tcW w:w="1134" w:type="dxa"/>
            <w:gridSpan w:val="2"/>
            <w:shd w:val="clear" w:color="auto" w:fill="auto"/>
          </w:tcPr>
          <w:p w:rsidR="00E71FF5" w:rsidRPr="00766440" w:rsidRDefault="00E71FF5" w:rsidP="00584093">
            <w:pPr>
              <w:spacing w:line="216" w:lineRule="auto"/>
              <w:jc w:val="center"/>
            </w:pPr>
          </w:p>
        </w:tc>
        <w:tc>
          <w:tcPr>
            <w:tcW w:w="1134" w:type="dxa"/>
          </w:tcPr>
          <w:p w:rsidR="00E71FF5" w:rsidRPr="00766440" w:rsidRDefault="00E71FF5" w:rsidP="00584093">
            <w:pPr>
              <w:spacing w:line="216" w:lineRule="auto"/>
              <w:jc w:val="center"/>
            </w:pPr>
          </w:p>
        </w:tc>
        <w:tc>
          <w:tcPr>
            <w:tcW w:w="1143" w:type="dxa"/>
            <w:gridSpan w:val="2"/>
          </w:tcPr>
          <w:p w:rsidR="00E71FF5" w:rsidRPr="00766440" w:rsidRDefault="00E71FF5" w:rsidP="00584093">
            <w:pPr>
              <w:spacing w:line="216" w:lineRule="auto"/>
              <w:jc w:val="center"/>
            </w:pPr>
          </w:p>
        </w:tc>
        <w:tc>
          <w:tcPr>
            <w:tcW w:w="1700" w:type="dxa"/>
            <w:gridSpan w:val="2"/>
            <w:vMerge/>
            <w:shd w:val="clear" w:color="auto" w:fill="auto"/>
            <w:vAlign w:val="center"/>
          </w:tcPr>
          <w:p w:rsidR="00E71FF5" w:rsidRPr="00766440" w:rsidRDefault="00E71FF5" w:rsidP="0082448D">
            <w:pPr>
              <w:spacing w:line="216" w:lineRule="auto"/>
              <w:jc w:val="center"/>
            </w:pPr>
          </w:p>
        </w:tc>
        <w:tc>
          <w:tcPr>
            <w:tcW w:w="1849" w:type="dxa"/>
            <w:gridSpan w:val="2"/>
            <w:vMerge/>
            <w:shd w:val="clear" w:color="auto" w:fill="auto"/>
            <w:vAlign w:val="center"/>
          </w:tcPr>
          <w:p w:rsidR="00E71FF5" w:rsidRPr="00766440" w:rsidRDefault="00E71FF5" w:rsidP="0082448D">
            <w:pPr>
              <w:spacing w:line="216" w:lineRule="auto"/>
              <w:jc w:val="center"/>
            </w:pPr>
          </w:p>
        </w:tc>
      </w:tr>
      <w:tr w:rsidR="00E416BB" w:rsidRPr="00766440" w:rsidTr="000B580D">
        <w:tc>
          <w:tcPr>
            <w:tcW w:w="695" w:type="dxa"/>
            <w:gridSpan w:val="2"/>
            <w:vMerge w:val="restart"/>
            <w:shd w:val="clear" w:color="auto" w:fill="auto"/>
          </w:tcPr>
          <w:p w:rsidR="00A918FE" w:rsidRPr="00766440" w:rsidRDefault="00A918FE" w:rsidP="006D67C7">
            <w:pPr>
              <w:spacing w:line="216" w:lineRule="auto"/>
              <w:jc w:val="center"/>
            </w:pPr>
            <w:r w:rsidRPr="00766440">
              <w:t>1.4</w:t>
            </w:r>
          </w:p>
          <w:p w:rsidR="00A918FE" w:rsidRPr="00766440" w:rsidRDefault="00A918FE" w:rsidP="006D67C7">
            <w:pPr>
              <w:spacing w:line="216" w:lineRule="auto"/>
              <w:jc w:val="center"/>
            </w:pPr>
          </w:p>
        </w:tc>
        <w:tc>
          <w:tcPr>
            <w:tcW w:w="2118" w:type="dxa"/>
            <w:vMerge w:val="restart"/>
            <w:shd w:val="clear" w:color="auto" w:fill="auto"/>
          </w:tcPr>
          <w:p w:rsidR="00A918FE" w:rsidRPr="00766440" w:rsidRDefault="00A918FE" w:rsidP="006D67C7">
            <w:pPr>
              <w:jc w:val="both"/>
            </w:pPr>
            <w:r w:rsidRPr="00766440">
              <w:t>Организация и проведение районных праздничных и тематических мероприятий</w:t>
            </w:r>
          </w:p>
          <w:p w:rsidR="00A918FE" w:rsidRPr="00766440" w:rsidRDefault="00A918FE" w:rsidP="006D67C7">
            <w:pPr>
              <w:jc w:val="both"/>
            </w:pPr>
          </w:p>
        </w:tc>
        <w:tc>
          <w:tcPr>
            <w:tcW w:w="1983" w:type="dxa"/>
            <w:gridSpan w:val="3"/>
            <w:shd w:val="clear" w:color="auto" w:fill="auto"/>
          </w:tcPr>
          <w:p w:rsidR="00A918FE" w:rsidRPr="00766440" w:rsidRDefault="00A918FE" w:rsidP="006D67C7">
            <w:pPr>
              <w:spacing w:line="216" w:lineRule="auto"/>
            </w:pPr>
            <w:r w:rsidRPr="00766440">
              <w:t>Всего</w:t>
            </w:r>
          </w:p>
          <w:p w:rsidR="00A918FE" w:rsidRPr="00766440" w:rsidRDefault="00A918FE" w:rsidP="006D67C7">
            <w:pPr>
              <w:spacing w:line="216" w:lineRule="auto"/>
            </w:pPr>
          </w:p>
        </w:tc>
        <w:tc>
          <w:tcPr>
            <w:tcW w:w="1140" w:type="dxa"/>
            <w:shd w:val="clear" w:color="auto" w:fill="auto"/>
          </w:tcPr>
          <w:p w:rsidR="00A918FE" w:rsidRPr="00766440" w:rsidRDefault="00F2028C" w:rsidP="001A1547">
            <w:pPr>
              <w:spacing w:line="216" w:lineRule="auto"/>
              <w:jc w:val="center"/>
            </w:pPr>
            <w:r w:rsidRPr="00766440">
              <w:t>44396,4</w:t>
            </w:r>
          </w:p>
        </w:tc>
        <w:tc>
          <w:tcPr>
            <w:tcW w:w="1140" w:type="dxa"/>
            <w:gridSpan w:val="2"/>
            <w:shd w:val="clear" w:color="auto" w:fill="auto"/>
          </w:tcPr>
          <w:p w:rsidR="00A918FE" w:rsidRPr="00766440" w:rsidRDefault="00A918FE" w:rsidP="006D67C7">
            <w:pPr>
              <w:spacing w:line="216" w:lineRule="auto"/>
              <w:jc w:val="center"/>
            </w:pPr>
            <w:r w:rsidRPr="00766440">
              <w:t>7623,7</w:t>
            </w:r>
          </w:p>
        </w:tc>
        <w:tc>
          <w:tcPr>
            <w:tcW w:w="1134" w:type="dxa"/>
            <w:gridSpan w:val="2"/>
            <w:shd w:val="clear" w:color="auto" w:fill="auto"/>
          </w:tcPr>
          <w:p w:rsidR="00A918FE" w:rsidRPr="00766440" w:rsidRDefault="008D2F38" w:rsidP="008C5B7A">
            <w:pPr>
              <w:spacing w:line="216" w:lineRule="auto"/>
              <w:jc w:val="center"/>
            </w:pPr>
            <w:r w:rsidRPr="00766440">
              <w:t>12274,2</w:t>
            </w:r>
          </w:p>
        </w:tc>
        <w:tc>
          <w:tcPr>
            <w:tcW w:w="1134" w:type="dxa"/>
            <w:gridSpan w:val="2"/>
            <w:shd w:val="clear" w:color="auto" w:fill="auto"/>
          </w:tcPr>
          <w:p w:rsidR="00A918FE" w:rsidRPr="00766440" w:rsidRDefault="00681D54" w:rsidP="001C3CC1">
            <w:pPr>
              <w:jc w:val="center"/>
            </w:pPr>
            <w:r w:rsidRPr="00766440">
              <w:t>191</w:t>
            </w:r>
            <w:r w:rsidR="00B40F0F" w:rsidRPr="00766440">
              <w:t>1</w:t>
            </w:r>
            <w:r w:rsidR="001C3CC1" w:rsidRPr="00766440">
              <w:t>7,0</w:t>
            </w:r>
          </w:p>
        </w:tc>
        <w:tc>
          <w:tcPr>
            <w:tcW w:w="1134" w:type="dxa"/>
          </w:tcPr>
          <w:p w:rsidR="00A918FE" w:rsidRPr="00766440" w:rsidRDefault="005231B9" w:rsidP="00A918FE">
            <w:pPr>
              <w:jc w:val="center"/>
            </w:pPr>
            <w:r w:rsidRPr="00766440">
              <w:t>4871,5</w:t>
            </w:r>
          </w:p>
        </w:tc>
        <w:tc>
          <w:tcPr>
            <w:tcW w:w="1143" w:type="dxa"/>
            <w:gridSpan w:val="2"/>
          </w:tcPr>
          <w:p w:rsidR="00A918FE" w:rsidRPr="00766440" w:rsidRDefault="00F2028C" w:rsidP="00A918FE">
            <w:pPr>
              <w:jc w:val="center"/>
            </w:pPr>
            <w:r w:rsidRPr="00766440">
              <w:t>510,0</w:t>
            </w:r>
          </w:p>
        </w:tc>
        <w:tc>
          <w:tcPr>
            <w:tcW w:w="1700" w:type="dxa"/>
            <w:gridSpan w:val="2"/>
            <w:vMerge w:val="restart"/>
            <w:shd w:val="clear" w:color="auto" w:fill="auto"/>
          </w:tcPr>
          <w:p w:rsidR="00A918FE" w:rsidRPr="00766440" w:rsidRDefault="00A918FE" w:rsidP="006D67C7">
            <w:pPr>
              <w:spacing w:line="216" w:lineRule="auto"/>
            </w:pPr>
            <w:r w:rsidRPr="00766440">
              <w:t>Развитие самодеятельного творчества и организация досуга населения</w:t>
            </w:r>
          </w:p>
        </w:tc>
        <w:tc>
          <w:tcPr>
            <w:tcW w:w="1849" w:type="dxa"/>
            <w:gridSpan w:val="2"/>
            <w:vMerge w:val="restart"/>
            <w:shd w:val="clear" w:color="auto" w:fill="auto"/>
          </w:tcPr>
          <w:p w:rsidR="00A918FE" w:rsidRPr="00766440" w:rsidRDefault="00A918FE" w:rsidP="00A918FE">
            <w:pPr>
              <w:spacing w:line="216" w:lineRule="auto"/>
            </w:pPr>
            <w:r w:rsidRPr="00766440">
              <w:rPr>
                <w:bCs/>
              </w:rPr>
              <w:t>Ответственный за выполнение мероприятий - УК,  получатель субсидий  - МБУ «СКЦ МО Крымский район»</w:t>
            </w:r>
            <w:r w:rsidR="00BD5CA0" w:rsidRPr="00766440">
              <w:rPr>
                <w:bCs/>
              </w:rPr>
              <w:t>,</w:t>
            </w:r>
            <w:r w:rsidR="009F6BDB" w:rsidRPr="00766440">
              <w:t xml:space="preserve"> </w:t>
            </w:r>
            <w:r w:rsidR="009F6BDB" w:rsidRPr="00766440">
              <w:rPr>
                <w:bCs/>
              </w:rPr>
              <w:t>МБУ «ЦМТО УК»,</w:t>
            </w:r>
            <w:r w:rsidR="00BD5CA0" w:rsidRPr="00766440">
              <w:rPr>
                <w:bCs/>
              </w:rPr>
              <w:t xml:space="preserve"> МБУ «Крымская ММБ»</w:t>
            </w:r>
          </w:p>
        </w:tc>
      </w:tr>
      <w:tr w:rsidR="005231B9" w:rsidRPr="00766440" w:rsidTr="000B580D">
        <w:tc>
          <w:tcPr>
            <w:tcW w:w="695" w:type="dxa"/>
            <w:gridSpan w:val="2"/>
            <w:vMerge/>
            <w:shd w:val="clear" w:color="auto" w:fill="auto"/>
            <w:vAlign w:val="center"/>
          </w:tcPr>
          <w:p w:rsidR="005231B9" w:rsidRPr="00766440" w:rsidRDefault="005231B9" w:rsidP="006D67C7">
            <w:pPr>
              <w:spacing w:line="216" w:lineRule="auto"/>
            </w:pPr>
          </w:p>
        </w:tc>
        <w:tc>
          <w:tcPr>
            <w:tcW w:w="2118" w:type="dxa"/>
            <w:vMerge/>
            <w:shd w:val="clear" w:color="auto" w:fill="auto"/>
          </w:tcPr>
          <w:p w:rsidR="005231B9" w:rsidRPr="00766440" w:rsidRDefault="005231B9" w:rsidP="006D67C7">
            <w:pPr>
              <w:pStyle w:val="21"/>
              <w:spacing w:after="0" w:line="240" w:lineRule="auto"/>
              <w:jc w:val="both"/>
              <w:rPr>
                <w:bCs/>
              </w:rPr>
            </w:pPr>
          </w:p>
        </w:tc>
        <w:tc>
          <w:tcPr>
            <w:tcW w:w="1983" w:type="dxa"/>
            <w:gridSpan w:val="3"/>
            <w:shd w:val="clear" w:color="auto" w:fill="auto"/>
          </w:tcPr>
          <w:p w:rsidR="005231B9" w:rsidRPr="00766440" w:rsidRDefault="005231B9" w:rsidP="006D67C7">
            <w:pPr>
              <w:spacing w:line="216" w:lineRule="auto"/>
            </w:pPr>
            <w:r w:rsidRPr="00766440">
              <w:t>местный бюджет</w:t>
            </w:r>
          </w:p>
          <w:p w:rsidR="005231B9" w:rsidRPr="00766440" w:rsidRDefault="005231B9" w:rsidP="006D67C7">
            <w:pPr>
              <w:spacing w:line="216" w:lineRule="auto"/>
            </w:pPr>
          </w:p>
        </w:tc>
        <w:tc>
          <w:tcPr>
            <w:tcW w:w="1140" w:type="dxa"/>
            <w:shd w:val="clear" w:color="auto" w:fill="auto"/>
          </w:tcPr>
          <w:p w:rsidR="005231B9" w:rsidRPr="00766440" w:rsidRDefault="00F2028C" w:rsidP="001A1547">
            <w:pPr>
              <w:spacing w:line="216" w:lineRule="auto"/>
              <w:jc w:val="center"/>
            </w:pPr>
            <w:r w:rsidRPr="00766440">
              <w:t>44396,4</w:t>
            </w:r>
          </w:p>
        </w:tc>
        <w:tc>
          <w:tcPr>
            <w:tcW w:w="1140" w:type="dxa"/>
            <w:gridSpan w:val="2"/>
            <w:shd w:val="clear" w:color="auto" w:fill="auto"/>
          </w:tcPr>
          <w:p w:rsidR="005231B9" w:rsidRPr="00766440" w:rsidRDefault="005231B9" w:rsidP="006D67C7">
            <w:pPr>
              <w:spacing w:line="216" w:lineRule="auto"/>
              <w:jc w:val="center"/>
            </w:pPr>
            <w:r w:rsidRPr="00766440">
              <w:t>7623,7</w:t>
            </w:r>
          </w:p>
        </w:tc>
        <w:tc>
          <w:tcPr>
            <w:tcW w:w="1134" w:type="dxa"/>
            <w:gridSpan w:val="2"/>
            <w:shd w:val="clear" w:color="auto" w:fill="auto"/>
          </w:tcPr>
          <w:p w:rsidR="005231B9" w:rsidRPr="00766440" w:rsidRDefault="005231B9" w:rsidP="006D67C7">
            <w:pPr>
              <w:spacing w:line="216" w:lineRule="auto"/>
              <w:jc w:val="center"/>
            </w:pPr>
            <w:r w:rsidRPr="00766440">
              <w:t>12274,2</w:t>
            </w:r>
          </w:p>
        </w:tc>
        <w:tc>
          <w:tcPr>
            <w:tcW w:w="1134" w:type="dxa"/>
            <w:gridSpan w:val="2"/>
            <w:shd w:val="clear" w:color="auto" w:fill="auto"/>
          </w:tcPr>
          <w:p w:rsidR="005231B9" w:rsidRPr="00766440" w:rsidRDefault="005231B9" w:rsidP="001C3CC1">
            <w:pPr>
              <w:jc w:val="center"/>
            </w:pPr>
            <w:r w:rsidRPr="00766440">
              <w:t>19117,0</w:t>
            </w:r>
          </w:p>
        </w:tc>
        <w:tc>
          <w:tcPr>
            <w:tcW w:w="1134" w:type="dxa"/>
          </w:tcPr>
          <w:p w:rsidR="005231B9" w:rsidRPr="00766440" w:rsidRDefault="005231B9" w:rsidP="005231B9">
            <w:pPr>
              <w:jc w:val="center"/>
            </w:pPr>
            <w:r w:rsidRPr="00766440">
              <w:t>4871,5</w:t>
            </w:r>
          </w:p>
        </w:tc>
        <w:tc>
          <w:tcPr>
            <w:tcW w:w="1143" w:type="dxa"/>
            <w:gridSpan w:val="2"/>
          </w:tcPr>
          <w:p w:rsidR="005231B9" w:rsidRPr="00766440" w:rsidRDefault="00F2028C" w:rsidP="005231B9">
            <w:pPr>
              <w:jc w:val="center"/>
            </w:pPr>
            <w:r w:rsidRPr="00766440">
              <w:t>510,0</w:t>
            </w:r>
          </w:p>
        </w:tc>
        <w:tc>
          <w:tcPr>
            <w:tcW w:w="1700" w:type="dxa"/>
            <w:gridSpan w:val="2"/>
            <w:vMerge/>
            <w:shd w:val="clear" w:color="auto" w:fill="auto"/>
            <w:vAlign w:val="center"/>
          </w:tcPr>
          <w:p w:rsidR="005231B9" w:rsidRPr="00766440" w:rsidRDefault="005231B9" w:rsidP="006D67C7">
            <w:pPr>
              <w:spacing w:line="216" w:lineRule="auto"/>
              <w:jc w:val="center"/>
            </w:pPr>
          </w:p>
        </w:tc>
        <w:tc>
          <w:tcPr>
            <w:tcW w:w="1849" w:type="dxa"/>
            <w:gridSpan w:val="2"/>
            <w:vMerge/>
            <w:shd w:val="clear" w:color="auto" w:fill="auto"/>
            <w:vAlign w:val="center"/>
          </w:tcPr>
          <w:p w:rsidR="005231B9" w:rsidRPr="00766440" w:rsidRDefault="005231B9" w:rsidP="006D67C7">
            <w:pPr>
              <w:spacing w:line="216" w:lineRule="auto"/>
              <w:jc w:val="center"/>
            </w:pPr>
          </w:p>
        </w:tc>
      </w:tr>
      <w:tr w:rsidR="00E416BB" w:rsidRPr="00766440" w:rsidTr="000B580D">
        <w:tc>
          <w:tcPr>
            <w:tcW w:w="695" w:type="dxa"/>
            <w:gridSpan w:val="2"/>
            <w:vMerge/>
            <w:shd w:val="clear" w:color="auto" w:fill="auto"/>
            <w:vAlign w:val="center"/>
          </w:tcPr>
          <w:p w:rsidR="006B4DDB" w:rsidRPr="00766440" w:rsidRDefault="006B4DDB" w:rsidP="0082448D">
            <w:pPr>
              <w:spacing w:line="216" w:lineRule="auto"/>
            </w:pPr>
          </w:p>
        </w:tc>
        <w:tc>
          <w:tcPr>
            <w:tcW w:w="2118" w:type="dxa"/>
            <w:vMerge/>
            <w:shd w:val="clear" w:color="auto" w:fill="auto"/>
          </w:tcPr>
          <w:p w:rsidR="006B4DDB" w:rsidRPr="00766440" w:rsidRDefault="006B4DDB" w:rsidP="0082448D">
            <w:pPr>
              <w:pStyle w:val="21"/>
              <w:spacing w:after="0" w:line="240" w:lineRule="auto"/>
              <w:jc w:val="both"/>
              <w:rPr>
                <w:bCs/>
              </w:rPr>
            </w:pPr>
          </w:p>
        </w:tc>
        <w:tc>
          <w:tcPr>
            <w:tcW w:w="1983" w:type="dxa"/>
            <w:gridSpan w:val="3"/>
            <w:shd w:val="clear" w:color="auto" w:fill="auto"/>
          </w:tcPr>
          <w:p w:rsidR="006B4DDB" w:rsidRPr="00766440" w:rsidRDefault="006B4DDB" w:rsidP="0082448D">
            <w:pPr>
              <w:spacing w:line="216" w:lineRule="auto"/>
            </w:pPr>
            <w:r w:rsidRPr="00766440">
              <w:t>краевой бюджет</w:t>
            </w:r>
          </w:p>
        </w:tc>
        <w:tc>
          <w:tcPr>
            <w:tcW w:w="1140" w:type="dxa"/>
            <w:shd w:val="clear" w:color="auto" w:fill="auto"/>
          </w:tcPr>
          <w:p w:rsidR="006B4DDB" w:rsidRPr="00766440" w:rsidRDefault="006B4DDB" w:rsidP="0082448D">
            <w:pPr>
              <w:spacing w:line="216" w:lineRule="auto"/>
            </w:pPr>
          </w:p>
        </w:tc>
        <w:tc>
          <w:tcPr>
            <w:tcW w:w="1140" w:type="dxa"/>
            <w:gridSpan w:val="2"/>
            <w:shd w:val="clear" w:color="auto" w:fill="auto"/>
          </w:tcPr>
          <w:p w:rsidR="006B4DDB" w:rsidRPr="00766440" w:rsidRDefault="006B4DDB" w:rsidP="0082448D">
            <w:pPr>
              <w:spacing w:line="216" w:lineRule="auto"/>
            </w:pPr>
          </w:p>
        </w:tc>
        <w:tc>
          <w:tcPr>
            <w:tcW w:w="1134" w:type="dxa"/>
            <w:gridSpan w:val="2"/>
            <w:shd w:val="clear" w:color="auto" w:fill="auto"/>
          </w:tcPr>
          <w:p w:rsidR="006B4DDB" w:rsidRPr="00766440" w:rsidRDefault="006B4DDB" w:rsidP="0082448D">
            <w:pPr>
              <w:spacing w:line="216" w:lineRule="auto"/>
            </w:pPr>
          </w:p>
        </w:tc>
        <w:tc>
          <w:tcPr>
            <w:tcW w:w="1134" w:type="dxa"/>
            <w:gridSpan w:val="2"/>
            <w:shd w:val="clear" w:color="auto" w:fill="auto"/>
          </w:tcPr>
          <w:p w:rsidR="006B4DDB" w:rsidRPr="00766440" w:rsidRDefault="006B4DDB" w:rsidP="0082448D">
            <w:pPr>
              <w:spacing w:line="216" w:lineRule="auto"/>
            </w:pPr>
          </w:p>
        </w:tc>
        <w:tc>
          <w:tcPr>
            <w:tcW w:w="1134" w:type="dxa"/>
          </w:tcPr>
          <w:p w:rsidR="006B4DDB" w:rsidRPr="00766440" w:rsidRDefault="006B4DDB" w:rsidP="0082448D">
            <w:pPr>
              <w:spacing w:line="216" w:lineRule="auto"/>
            </w:pPr>
          </w:p>
        </w:tc>
        <w:tc>
          <w:tcPr>
            <w:tcW w:w="1143" w:type="dxa"/>
            <w:gridSpan w:val="2"/>
          </w:tcPr>
          <w:p w:rsidR="006B4DDB" w:rsidRPr="00766440" w:rsidRDefault="006B4DDB" w:rsidP="0082448D">
            <w:pPr>
              <w:spacing w:line="216" w:lineRule="auto"/>
            </w:pPr>
          </w:p>
        </w:tc>
        <w:tc>
          <w:tcPr>
            <w:tcW w:w="1700" w:type="dxa"/>
            <w:gridSpan w:val="2"/>
            <w:vMerge/>
            <w:shd w:val="clear" w:color="auto" w:fill="auto"/>
            <w:vAlign w:val="center"/>
          </w:tcPr>
          <w:p w:rsidR="006B4DDB" w:rsidRPr="00766440" w:rsidRDefault="006B4DDB" w:rsidP="0082448D">
            <w:pPr>
              <w:spacing w:line="216" w:lineRule="auto"/>
              <w:jc w:val="center"/>
            </w:pPr>
          </w:p>
        </w:tc>
        <w:tc>
          <w:tcPr>
            <w:tcW w:w="1849" w:type="dxa"/>
            <w:gridSpan w:val="2"/>
            <w:vMerge/>
            <w:shd w:val="clear" w:color="auto" w:fill="auto"/>
            <w:vAlign w:val="center"/>
          </w:tcPr>
          <w:p w:rsidR="006B4DDB" w:rsidRPr="00766440" w:rsidRDefault="006B4DDB" w:rsidP="0082448D">
            <w:pPr>
              <w:spacing w:line="216" w:lineRule="auto"/>
              <w:jc w:val="center"/>
            </w:pPr>
          </w:p>
        </w:tc>
      </w:tr>
      <w:tr w:rsidR="00E416BB" w:rsidRPr="00766440" w:rsidTr="000B580D">
        <w:tc>
          <w:tcPr>
            <w:tcW w:w="695" w:type="dxa"/>
            <w:gridSpan w:val="2"/>
            <w:vMerge w:val="restart"/>
            <w:shd w:val="clear" w:color="auto" w:fill="auto"/>
          </w:tcPr>
          <w:p w:rsidR="006B4DDB" w:rsidRPr="00766440" w:rsidRDefault="006B4DDB" w:rsidP="0082448D">
            <w:pPr>
              <w:spacing w:line="216" w:lineRule="auto"/>
              <w:jc w:val="center"/>
            </w:pPr>
            <w:r w:rsidRPr="00766440">
              <w:t>1.5</w:t>
            </w:r>
          </w:p>
        </w:tc>
        <w:tc>
          <w:tcPr>
            <w:tcW w:w="2118" w:type="dxa"/>
            <w:vMerge w:val="restart"/>
            <w:shd w:val="clear" w:color="auto" w:fill="auto"/>
          </w:tcPr>
          <w:p w:rsidR="006B4DDB" w:rsidRPr="00766440" w:rsidRDefault="006B4DDB" w:rsidP="0082448D">
            <w:pPr>
              <w:jc w:val="both"/>
            </w:pPr>
            <w:r w:rsidRPr="00766440">
              <w:t>Проведение районного праздника «Урожай»</w:t>
            </w:r>
          </w:p>
          <w:p w:rsidR="006B4DDB" w:rsidRPr="00766440" w:rsidRDefault="006B4DDB" w:rsidP="0082448D">
            <w:pPr>
              <w:pStyle w:val="21"/>
              <w:spacing w:after="0" w:line="240" w:lineRule="auto"/>
              <w:jc w:val="both"/>
              <w:rPr>
                <w:bCs/>
              </w:rPr>
            </w:pPr>
          </w:p>
        </w:tc>
        <w:tc>
          <w:tcPr>
            <w:tcW w:w="1983" w:type="dxa"/>
            <w:gridSpan w:val="3"/>
            <w:shd w:val="clear" w:color="auto" w:fill="auto"/>
          </w:tcPr>
          <w:p w:rsidR="006B4DDB" w:rsidRPr="00766440" w:rsidRDefault="006B4DDB" w:rsidP="0082448D">
            <w:pPr>
              <w:spacing w:line="216" w:lineRule="auto"/>
            </w:pPr>
            <w:r w:rsidRPr="00766440">
              <w:t>Всего</w:t>
            </w:r>
          </w:p>
          <w:p w:rsidR="006B4DDB" w:rsidRPr="00766440" w:rsidRDefault="006B4DDB" w:rsidP="0082448D">
            <w:pPr>
              <w:spacing w:line="216" w:lineRule="auto"/>
            </w:pPr>
          </w:p>
        </w:tc>
        <w:tc>
          <w:tcPr>
            <w:tcW w:w="1140" w:type="dxa"/>
            <w:shd w:val="clear" w:color="auto" w:fill="auto"/>
          </w:tcPr>
          <w:p w:rsidR="006B4DDB" w:rsidRPr="00766440" w:rsidRDefault="00F2028C" w:rsidP="0082448D">
            <w:pPr>
              <w:spacing w:line="216" w:lineRule="auto"/>
              <w:jc w:val="center"/>
            </w:pPr>
            <w:r w:rsidRPr="00766440">
              <w:t>510,4</w:t>
            </w:r>
          </w:p>
        </w:tc>
        <w:tc>
          <w:tcPr>
            <w:tcW w:w="1140" w:type="dxa"/>
            <w:gridSpan w:val="2"/>
            <w:shd w:val="clear" w:color="auto" w:fill="auto"/>
          </w:tcPr>
          <w:p w:rsidR="006B4DDB" w:rsidRPr="00766440" w:rsidRDefault="006B4DDB" w:rsidP="0082448D">
            <w:pPr>
              <w:spacing w:line="216" w:lineRule="auto"/>
              <w:jc w:val="center"/>
            </w:pPr>
            <w:r w:rsidRPr="00766440">
              <w:t>233,9</w:t>
            </w:r>
          </w:p>
        </w:tc>
        <w:tc>
          <w:tcPr>
            <w:tcW w:w="1134" w:type="dxa"/>
            <w:gridSpan w:val="2"/>
            <w:shd w:val="clear" w:color="auto" w:fill="auto"/>
          </w:tcPr>
          <w:p w:rsidR="006B4DDB" w:rsidRPr="00766440" w:rsidRDefault="006B4DDB" w:rsidP="0082448D">
            <w:pPr>
              <w:spacing w:line="216" w:lineRule="auto"/>
              <w:jc w:val="center"/>
            </w:pPr>
            <w:r w:rsidRPr="00766440">
              <w:t>39,0</w:t>
            </w:r>
          </w:p>
        </w:tc>
        <w:tc>
          <w:tcPr>
            <w:tcW w:w="1134" w:type="dxa"/>
            <w:gridSpan w:val="2"/>
            <w:shd w:val="clear" w:color="auto" w:fill="auto"/>
          </w:tcPr>
          <w:p w:rsidR="006B4DDB" w:rsidRPr="00766440" w:rsidRDefault="00681D54" w:rsidP="0082448D">
            <w:pPr>
              <w:spacing w:line="216" w:lineRule="auto"/>
              <w:jc w:val="center"/>
            </w:pPr>
            <w:r w:rsidRPr="00766440">
              <w:t>45,0</w:t>
            </w:r>
          </w:p>
        </w:tc>
        <w:tc>
          <w:tcPr>
            <w:tcW w:w="1134" w:type="dxa"/>
          </w:tcPr>
          <w:p w:rsidR="006B4DDB" w:rsidRPr="00766440" w:rsidRDefault="001A34A9" w:rsidP="0082448D">
            <w:pPr>
              <w:spacing w:line="216" w:lineRule="auto"/>
              <w:jc w:val="center"/>
            </w:pPr>
            <w:r w:rsidRPr="00766440">
              <w:t>100,0</w:t>
            </w:r>
          </w:p>
        </w:tc>
        <w:tc>
          <w:tcPr>
            <w:tcW w:w="1143" w:type="dxa"/>
            <w:gridSpan w:val="2"/>
          </w:tcPr>
          <w:p w:rsidR="006B4DDB" w:rsidRPr="00766440" w:rsidRDefault="00F2028C" w:rsidP="0082448D">
            <w:pPr>
              <w:spacing w:line="216" w:lineRule="auto"/>
              <w:jc w:val="center"/>
            </w:pPr>
            <w:r w:rsidRPr="00766440">
              <w:t>92,5</w:t>
            </w:r>
          </w:p>
        </w:tc>
        <w:tc>
          <w:tcPr>
            <w:tcW w:w="1700" w:type="dxa"/>
            <w:gridSpan w:val="2"/>
            <w:vMerge w:val="restart"/>
            <w:shd w:val="clear" w:color="auto" w:fill="auto"/>
          </w:tcPr>
          <w:p w:rsidR="006B4DDB" w:rsidRPr="00766440" w:rsidRDefault="006B4DDB" w:rsidP="0082448D">
            <w:pPr>
              <w:spacing w:line="216" w:lineRule="auto"/>
            </w:pPr>
            <w:r w:rsidRPr="00766440">
              <w:t>Развитие самодеятельного творчества и организация досуга населения</w:t>
            </w:r>
          </w:p>
        </w:tc>
        <w:tc>
          <w:tcPr>
            <w:tcW w:w="1849" w:type="dxa"/>
            <w:gridSpan w:val="2"/>
            <w:vMerge w:val="restart"/>
            <w:shd w:val="clear" w:color="auto" w:fill="auto"/>
          </w:tcPr>
          <w:p w:rsidR="006B4DDB" w:rsidRPr="00766440" w:rsidRDefault="006B4DDB" w:rsidP="0082448D">
            <w:pPr>
              <w:spacing w:line="216" w:lineRule="auto"/>
            </w:pPr>
            <w:r w:rsidRPr="00766440">
              <w:rPr>
                <w:bCs/>
              </w:rPr>
              <w:t xml:space="preserve">Ответственный за выполнение мероприятий - УК,  получатель субсидий  - МБУ «СКЦ </w:t>
            </w:r>
            <w:r w:rsidRPr="00766440">
              <w:rPr>
                <w:bCs/>
              </w:rPr>
              <w:lastRenderedPageBreak/>
              <w:t>МО Крымский район»</w:t>
            </w:r>
          </w:p>
        </w:tc>
      </w:tr>
      <w:tr w:rsidR="00E416BB" w:rsidRPr="00766440" w:rsidTr="000B580D">
        <w:tc>
          <w:tcPr>
            <w:tcW w:w="695" w:type="dxa"/>
            <w:gridSpan w:val="2"/>
            <w:vMerge/>
            <w:shd w:val="clear" w:color="auto" w:fill="auto"/>
            <w:vAlign w:val="center"/>
          </w:tcPr>
          <w:p w:rsidR="006B4DDB" w:rsidRPr="00766440" w:rsidRDefault="006B4DDB" w:rsidP="0082448D">
            <w:pPr>
              <w:spacing w:line="216" w:lineRule="auto"/>
            </w:pPr>
          </w:p>
        </w:tc>
        <w:tc>
          <w:tcPr>
            <w:tcW w:w="2118" w:type="dxa"/>
            <w:vMerge/>
            <w:shd w:val="clear" w:color="auto" w:fill="auto"/>
          </w:tcPr>
          <w:p w:rsidR="006B4DDB" w:rsidRPr="00766440" w:rsidRDefault="006B4DDB" w:rsidP="0082448D">
            <w:pPr>
              <w:pStyle w:val="21"/>
              <w:spacing w:after="0" w:line="240" w:lineRule="auto"/>
              <w:jc w:val="both"/>
              <w:rPr>
                <w:bCs/>
              </w:rPr>
            </w:pPr>
          </w:p>
        </w:tc>
        <w:tc>
          <w:tcPr>
            <w:tcW w:w="1983" w:type="dxa"/>
            <w:gridSpan w:val="3"/>
            <w:shd w:val="clear" w:color="auto" w:fill="auto"/>
          </w:tcPr>
          <w:p w:rsidR="006B4DDB" w:rsidRPr="00766440" w:rsidRDefault="006B4DDB" w:rsidP="0082448D">
            <w:pPr>
              <w:spacing w:line="216" w:lineRule="auto"/>
            </w:pPr>
            <w:r w:rsidRPr="00766440">
              <w:t>местный бюджет</w:t>
            </w:r>
          </w:p>
          <w:p w:rsidR="006B4DDB" w:rsidRPr="00766440" w:rsidRDefault="006B4DDB" w:rsidP="0082448D">
            <w:pPr>
              <w:spacing w:line="216" w:lineRule="auto"/>
            </w:pPr>
          </w:p>
        </w:tc>
        <w:tc>
          <w:tcPr>
            <w:tcW w:w="1140" w:type="dxa"/>
            <w:shd w:val="clear" w:color="auto" w:fill="auto"/>
          </w:tcPr>
          <w:p w:rsidR="006B4DDB" w:rsidRPr="00766440" w:rsidRDefault="00F2028C" w:rsidP="0082448D">
            <w:pPr>
              <w:spacing w:line="216" w:lineRule="auto"/>
              <w:jc w:val="center"/>
            </w:pPr>
            <w:r w:rsidRPr="00766440">
              <w:t>510,4</w:t>
            </w:r>
          </w:p>
        </w:tc>
        <w:tc>
          <w:tcPr>
            <w:tcW w:w="1140" w:type="dxa"/>
            <w:gridSpan w:val="2"/>
            <w:shd w:val="clear" w:color="auto" w:fill="auto"/>
          </w:tcPr>
          <w:p w:rsidR="006B4DDB" w:rsidRPr="00766440" w:rsidRDefault="006B4DDB" w:rsidP="0082448D">
            <w:pPr>
              <w:spacing w:line="216" w:lineRule="auto"/>
              <w:jc w:val="center"/>
            </w:pPr>
            <w:r w:rsidRPr="00766440">
              <w:t>233,9</w:t>
            </w:r>
          </w:p>
        </w:tc>
        <w:tc>
          <w:tcPr>
            <w:tcW w:w="1134" w:type="dxa"/>
            <w:gridSpan w:val="2"/>
            <w:shd w:val="clear" w:color="auto" w:fill="auto"/>
          </w:tcPr>
          <w:p w:rsidR="006B4DDB" w:rsidRPr="00766440" w:rsidRDefault="006B4DDB" w:rsidP="0082448D">
            <w:pPr>
              <w:spacing w:line="216" w:lineRule="auto"/>
              <w:jc w:val="center"/>
            </w:pPr>
            <w:r w:rsidRPr="00766440">
              <w:t>39,0</w:t>
            </w:r>
          </w:p>
        </w:tc>
        <w:tc>
          <w:tcPr>
            <w:tcW w:w="1134" w:type="dxa"/>
            <w:gridSpan w:val="2"/>
            <w:shd w:val="clear" w:color="auto" w:fill="auto"/>
          </w:tcPr>
          <w:p w:rsidR="006B4DDB" w:rsidRPr="00766440" w:rsidRDefault="00681D54" w:rsidP="0082448D">
            <w:pPr>
              <w:spacing w:line="216" w:lineRule="auto"/>
              <w:jc w:val="center"/>
            </w:pPr>
            <w:r w:rsidRPr="00766440">
              <w:t>45,0</w:t>
            </w:r>
          </w:p>
        </w:tc>
        <w:tc>
          <w:tcPr>
            <w:tcW w:w="1134" w:type="dxa"/>
          </w:tcPr>
          <w:p w:rsidR="006B4DDB" w:rsidRPr="00766440" w:rsidRDefault="001A34A9" w:rsidP="0082448D">
            <w:pPr>
              <w:spacing w:line="216" w:lineRule="auto"/>
              <w:jc w:val="center"/>
            </w:pPr>
            <w:r w:rsidRPr="00766440">
              <w:t>100,0</w:t>
            </w:r>
          </w:p>
        </w:tc>
        <w:tc>
          <w:tcPr>
            <w:tcW w:w="1143" w:type="dxa"/>
            <w:gridSpan w:val="2"/>
          </w:tcPr>
          <w:p w:rsidR="006B4DDB" w:rsidRPr="00766440" w:rsidRDefault="00F2028C" w:rsidP="0082448D">
            <w:pPr>
              <w:spacing w:line="216" w:lineRule="auto"/>
              <w:jc w:val="center"/>
            </w:pPr>
            <w:r w:rsidRPr="00766440">
              <w:t>92,5</w:t>
            </w:r>
          </w:p>
        </w:tc>
        <w:tc>
          <w:tcPr>
            <w:tcW w:w="1700" w:type="dxa"/>
            <w:gridSpan w:val="2"/>
            <w:vMerge/>
            <w:shd w:val="clear" w:color="auto" w:fill="auto"/>
            <w:vAlign w:val="center"/>
          </w:tcPr>
          <w:p w:rsidR="006B4DDB" w:rsidRPr="00766440" w:rsidRDefault="006B4DDB" w:rsidP="0082448D">
            <w:pPr>
              <w:spacing w:line="216" w:lineRule="auto"/>
              <w:jc w:val="center"/>
            </w:pPr>
          </w:p>
        </w:tc>
        <w:tc>
          <w:tcPr>
            <w:tcW w:w="1849" w:type="dxa"/>
            <w:gridSpan w:val="2"/>
            <w:vMerge/>
            <w:shd w:val="clear" w:color="auto" w:fill="auto"/>
            <w:vAlign w:val="center"/>
          </w:tcPr>
          <w:p w:rsidR="006B4DDB" w:rsidRPr="00766440" w:rsidRDefault="006B4DDB" w:rsidP="0082448D">
            <w:pPr>
              <w:spacing w:line="216" w:lineRule="auto"/>
              <w:jc w:val="center"/>
            </w:pPr>
          </w:p>
        </w:tc>
      </w:tr>
      <w:tr w:rsidR="00E416BB" w:rsidRPr="00766440" w:rsidTr="000B580D">
        <w:tc>
          <w:tcPr>
            <w:tcW w:w="695" w:type="dxa"/>
            <w:gridSpan w:val="2"/>
            <w:vMerge/>
            <w:shd w:val="clear" w:color="auto" w:fill="auto"/>
            <w:vAlign w:val="center"/>
          </w:tcPr>
          <w:p w:rsidR="006B4DDB" w:rsidRPr="00766440" w:rsidRDefault="006B4DDB" w:rsidP="0082448D">
            <w:pPr>
              <w:spacing w:line="216" w:lineRule="auto"/>
            </w:pPr>
          </w:p>
        </w:tc>
        <w:tc>
          <w:tcPr>
            <w:tcW w:w="2118" w:type="dxa"/>
            <w:vMerge/>
            <w:shd w:val="clear" w:color="auto" w:fill="auto"/>
          </w:tcPr>
          <w:p w:rsidR="006B4DDB" w:rsidRPr="00766440" w:rsidRDefault="006B4DDB" w:rsidP="0082448D">
            <w:pPr>
              <w:pStyle w:val="21"/>
              <w:spacing w:after="0" w:line="240" w:lineRule="auto"/>
              <w:jc w:val="both"/>
              <w:rPr>
                <w:bCs/>
              </w:rPr>
            </w:pPr>
          </w:p>
        </w:tc>
        <w:tc>
          <w:tcPr>
            <w:tcW w:w="1983" w:type="dxa"/>
            <w:gridSpan w:val="3"/>
            <w:shd w:val="clear" w:color="auto" w:fill="auto"/>
          </w:tcPr>
          <w:p w:rsidR="006B4DDB" w:rsidRPr="00766440" w:rsidRDefault="006B4DDB" w:rsidP="0082448D">
            <w:pPr>
              <w:spacing w:line="216" w:lineRule="auto"/>
            </w:pPr>
            <w:r w:rsidRPr="00766440">
              <w:t>краевой бюджет</w:t>
            </w:r>
          </w:p>
        </w:tc>
        <w:tc>
          <w:tcPr>
            <w:tcW w:w="1140" w:type="dxa"/>
            <w:shd w:val="clear" w:color="auto" w:fill="auto"/>
          </w:tcPr>
          <w:p w:rsidR="006B4DDB" w:rsidRPr="00766440" w:rsidRDefault="006B4DDB" w:rsidP="0082448D">
            <w:pPr>
              <w:spacing w:line="216" w:lineRule="auto"/>
              <w:jc w:val="center"/>
            </w:pPr>
          </w:p>
        </w:tc>
        <w:tc>
          <w:tcPr>
            <w:tcW w:w="1140" w:type="dxa"/>
            <w:gridSpan w:val="2"/>
            <w:shd w:val="clear" w:color="auto" w:fill="auto"/>
          </w:tcPr>
          <w:p w:rsidR="006B4DDB" w:rsidRPr="00766440" w:rsidRDefault="006B4DDB" w:rsidP="0082448D">
            <w:pPr>
              <w:spacing w:line="216" w:lineRule="auto"/>
              <w:jc w:val="center"/>
            </w:pPr>
          </w:p>
        </w:tc>
        <w:tc>
          <w:tcPr>
            <w:tcW w:w="1134" w:type="dxa"/>
            <w:gridSpan w:val="2"/>
            <w:shd w:val="clear" w:color="auto" w:fill="auto"/>
          </w:tcPr>
          <w:p w:rsidR="006B4DDB" w:rsidRPr="00766440" w:rsidRDefault="006B4DDB" w:rsidP="0082448D">
            <w:pPr>
              <w:spacing w:line="216" w:lineRule="auto"/>
              <w:jc w:val="center"/>
            </w:pPr>
          </w:p>
        </w:tc>
        <w:tc>
          <w:tcPr>
            <w:tcW w:w="1134" w:type="dxa"/>
            <w:gridSpan w:val="2"/>
            <w:shd w:val="clear" w:color="auto" w:fill="auto"/>
          </w:tcPr>
          <w:p w:rsidR="006B4DDB" w:rsidRPr="00766440" w:rsidRDefault="006B4DDB" w:rsidP="0082448D">
            <w:pPr>
              <w:spacing w:line="216" w:lineRule="auto"/>
              <w:jc w:val="center"/>
            </w:pPr>
          </w:p>
        </w:tc>
        <w:tc>
          <w:tcPr>
            <w:tcW w:w="1134" w:type="dxa"/>
          </w:tcPr>
          <w:p w:rsidR="006B4DDB" w:rsidRPr="00766440" w:rsidRDefault="006B4DDB" w:rsidP="0082448D">
            <w:pPr>
              <w:spacing w:line="216" w:lineRule="auto"/>
              <w:jc w:val="center"/>
            </w:pPr>
          </w:p>
        </w:tc>
        <w:tc>
          <w:tcPr>
            <w:tcW w:w="1143" w:type="dxa"/>
            <w:gridSpan w:val="2"/>
          </w:tcPr>
          <w:p w:rsidR="006B4DDB" w:rsidRPr="00766440" w:rsidRDefault="006B4DDB" w:rsidP="0082448D">
            <w:pPr>
              <w:spacing w:line="216" w:lineRule="auto"/>
              <w:jc w:val="center"/>
            </w:pPr>
          </w:p>
        </w:tc>
        <w:tc>
          <w:tcPr>
            <w:tcW w:w="1700" w:type="dxa"/>
            <w:gridSpan w:val="2"/>
            <w:vMerge/>
            <w:shd w:val="clear" w:color="auto" w:fill="auto"/>
            <w:vAlign w:val="center"/>
          </w:tcPr>
          <w:p w:rsidR="006B4DDB" w:rsidRPr="00766440" w:rsidRDefault="006B4DDB" w:rsidP="0082448D">
            <w:pPr>
              <w:spacing w:line="216" w:lineRule="auto"/>
              <w:jc w:val="center"/>
            </w:pPr>
          </w:p>
        </w:tc>
        <w:tc>
          <w:tcPr>
            <w:tcW w:w="1849" w:type="dxa"/>
            <w:gridSpan w:val="2"/>
            <w:vMerge/>
            <w:shd w:val="clear" w:color="auto" w:fill="auto"/>
            <w:vAlign w:val="center"/>
          </w:tcPr>
          <w:p w:rsidR="006B4DDB" w:rsidRPr="00766440" w:rsidRDefault="006B4DDB" w:rsidP="0082448D">
            <w:pPr>
              <w:spacing w:line="216" w:lineRule="auto"/>
              <w:jc w:val="center"/>
            </w:pPr>
          </w:p>
        </w:tc>
      </w:tr>
      <w:tr w:rsidR="00E416BB" w:rsidRPr="00766440" w:rsidTr="000B580D">
        <w:tc>
          <w:tcPr>
            <w:tcW w:w="695" w:type="dxa"/>
            <w:gridSpan w:val="2"/>
            <w:vMerge w:val="restart"/>
            <w:shd w:val="clear" w:color="auto" w:fill="auto"/>
          </w:tcPr>
          <w:p w:rsidR="006B4DDB" w:rsidRPr="00766440" w:rsidRDefault="006B4DDB" w:rsidP="0082448D">
            <w:pPr>
              <w:spacing w:line="216" w:lineRule="auto"/>
              <w:jc w:val="center"/>
            </w:pPr>
            <w:r w:rsidRPr="00766440">
              <w:t>1.6</w:t>
            </w:r>
          </w:p>
        </w:tc>
        <w:tc>
          <w:tcPr>
            <w:tcW w:w="2118" w:type="dxa"/>
            <w:vMerge w:val="restart"/>
            <w:shd w:val="clear" w:color="auto" w:fill="auto"/>
          </w:tcPr>
          <w:p w:rsidR="006B4DDB" w:rsidRPr="00766440" w:rsidRDefault="006B4DDB" w:rsidP="0082448D">
            <w:pPr>
              <w:pStyle w:val="21"/>
              <w:spacing w:after="0" w:line="240" w:lineRule="auto"/>
              <w:jc w:val="both"/>
              <w:rPr>
                <w:bCs/>
              </w:rPr>
            </w:pPr>
            <w:r w:rsidRPr="00766440">
              <w:t>Проведение муниципального этапа краевого творческого конкурса замещающих семей</w:t>
            </w:r>
          </w:p>
        </w:tc>
        <w:tc>
          <w:tcPr>
            <w:tcW w:w="1983" w:type="dxa"/>
            <w:gridSpan w:val="3"/>
            <w:shd w:val="clear" w:color="auto" w:fill="auto"/>
          </w:tcPr>
          <w:p w:rsidR="006B4DDB" w:rsidRPr="00766440" w:rsidRDefault="006B4DDB" w:rsidP="0082448D">
            <w:pPr>
              <w:spacing w:line="216" w:lineRule="auto"/>
            </w:pPr>
            <w:r w:rsidRPr="00766440">
              <w:t>Всего</w:t>
            </w:r>
          </w:p>
          <w:p w:rsidR="006B4DDB" w:rsidRPr="00766440" w:rsidRDefault="006B4DDB" w:rsidP="0082448D">
            <w:pPr>
              <w:spacing w:line="216" w:lineRule="auto"/>
            </w:pPr>
          </w:p>
        </w:tc>
        <w:tc>
          <w:tcPr>
            <w:tcW w:w="1140" w:type="dxa"/>
            <w:shd w:val="clear" w:color="auto" w:fill="auto"/>
          </w:tcPr>
          <w:p w:rsidR="006B4DDB" w:rsidRPr="00766440" w:rsidRDefault="00F2028C" w:rsidP="0082448D">
            <w:pPr>
              <w:spacing w:line="216" w:lineRule="auto"/>
              <w:jc w:val="center"/>
            </w:pPr>
            <w:r w:rsidRPr="00766440">
              <w:t>33,2</w:t>
            </w:r>
          </w:p>
        </w:tc>
        <w:tc>
          <w:tcPr>
            <w:tcW w:w="1140" w:type="dxa"/>
            <w:gridSpan w:val="2"/>
            <w:shd w:val="clear" w:color="auto" w:fill="auto"/>
          </w:tcPr>
          <w:p w:rsidR="006B4DDB" w:rsidRPr="00766440" w:rsidRDefault="006B4DDB" w:rsidP="0082448D">
            <w:pPr>
              <w:spacing w:line="216" w:lineRule="auto"/>
              <w:jc w:val="center"/>
            </w:pPr>
            <w:r w:rsidRPr="00766440">
              <w:t>16,0</w:t>
            </w:r>
          </w:p>
        </w:tc>
        <w:tc>
          <w:tcPr>
            <w:tcW w:w="1134" w:type="dxa"/>
            <w:gridSpan w:val="2"/>
            <w:shd w:val="clear" w:color="auto" w:fill="auto"/>
          </w:tcPr>
          <w:p w:rsidR="006B4DDB" w:rsidRPr="00766440" w:rsidRDefault="006B4DDB" w:rsidP="0082448D">
            <w:pPr>
              <w:spacing w:line="216" w:lineRule="auto"/>
              <w:jc w:val="center"/>
            </w:pPr>
            <w:r w:rsidRPr="00766440">
              <w:t>0,0</w:t>
            </w:r>
          </w:p>
        </w:tc>
        <w:tc>
          <w:tcPr>
            <w:tcW w:w="1134" w:type="dxa"/>
            <w:gridSpan w:val="2"/>
            <w:shd w:val="clear" w:color="auto" w:fill="auto"/>
          </w:tcPr>
          <w:p w:rsidR="006B4DDB" w:rsidRPr="00766440" w:rsidRDefault="00681D54" w:rsidP="0082448D">
            <w:pPr>
              <w:spacing w:line="216" w:lineRule="auto"/>
              <w:jc w:val="center"/>
            </w:pPr>
            <w:r w:rsidRPr="00766440">
              <w:t>0,0</w:t>
            </w:r>
          </w:p>
        </w:tc>
        <w:tc>
          <w:tcPr>
            <w:tcW w:w="1134" w:type="dxa"/>
          </w:tcPr>
          <w:p w:rsidR="006B4DDB" w:rsidRPr="00766440" w:rsidRDefault="006B4DDB" w:rsidP="0082448D">
            <w:pPr>
              <w:spacing w:line="216" w:lineRule="auto"/>
              <w:jc w:val="center"/>
            </w:pPr>
            <w:r w:rsidRPr="00766440">
              <w:t>17,2</w:t>
            </w:r>
          </w:p>
        </w:tc>
        <w:tc>
          <w:tcPr>
            <w:tcW w:w="1143" w:type="dxa"/>
            <w:gridSpan w:val="2"/>
          </w:tcPr>
          <w:p w:rsidR="006B4DDB" w:rsidRPr="00766440" w:rsidRDefault="00F2028C" w:rsidP="0082448D">
            <w:pPr>
              <w:spacing w:line="216" w:lineRule="auto"/>
              <w:jc w:val="center"/>
            </w:pPr>
            <w:r w:rsidRPr="00766440">
              <w:t>0,0</w:t>
            </w:r>
          </w:p>
        </w:tc>
        <w:tc>
          <w:tcPr>
            <w:tcW w:w="1700" w:type="dxa"/>
            <w:gridSpan w:val="2"/>
            <w:vMerge w:val="restart"/>
            <w:shd w:val="clear" w:color="auto" w:fill="auto"/>
          </w:tcPr>
          <w:p w:rsidR="006B4DDB" w:rsidRPr="00766440" w:rsidRDefault="006B4DDB" w:rsidP="0082448D">
            <w:pPr>
              <w:spacing w:line="216" w:lineRule="auto"/>
            </w:pPr>
            <w:r w:rsidRPr="00766440">
              <w:t>Пропаганда социальной ответственности, семейных ценностей, поощрение участников конкурса</w:t>
            </w:r>
          </w:p>
        </w:tc>
        <w:tc>
          <w:tcPr>
            <w:tcW w:w="1849" w:type="dxa"/>
            <w:gridSpan w:val="2"/>
            <w:vMerge w:val="restart"/>
            <w:shd w:val="clear" w:color="auto" w:fill="auto"/>
          </w:tcPr>
          <w:p w:rsidR="006B4DDB" w:rsidRPr="00766440" w:rsidRDefault="006B4DDB" w:rsidP="0082448D">
            <w:pPr>
              <w:spacing w:line="216" w:lineRule="auto"/>
            </w:pPr>
            <w:r w:rsidRPr="00766440">
              <w:rPr>
                <w:bCs/>
              </w:rPr>
              <w:t>Ответственный за выполнение мероприятий - УК,  получатель субсидий  - МБУ «ЦМТО УК»</w:t>
            </w:r>
          </w:p>
        </w:tc>
      </w:tr>
      <w:tr w:rsidR="00E416BB" w:rsidRPr="00766440" w:rsidTr="000B580D">
        <w:tc>
          <w:tcPr>
            <w:tcW w:w="695" w:type="dxa"/>
            <w:gridSpan w:val="2"/>
            <w:vMerge/>
            <w:shd w:val="clear" w:color="auto" w:fill="auto"/>
          </w:tcPr>
          <w:p w:rsidR="006B4DDB" w:rsidRPr="00766440" w:rsidRDefault="006B4DDB" w:rsidP="0082448D">
            <w:pPr>
              <w:spacing w:line="216" w:lineRule="auto"/>
              <w:jc w:val="center"/>
            </w:pPr>
          </w:p>
        </w:tc>
        <w:tc>
          <w:tcPr>
            <w:tcW w:w="2118" w:type="dxa"/>
            <w:vMerge/>
            <w:shd w:val="clear" w:color="auto" w:fill="auto"/>
          </w:tcPr>
          <w:p w:rsidR="006B4DDB" w:rsidRPr="00766440" w:rsidRDefault="006B4DDB" w:rsidP="0082448D">
            <w:pPr>
              <w:pStyle w:val="21"/>
              <w:spacing w:after="0" w:line="240" w:lineRule="auto"/>
              <w:jc w:val="both"/>
              <w:rPr>
                <w:bCs/>
              </w:rPr>
            </w:pPr>
          </w:p>
        </w:tc>
        <w:tc>
          <w:tcPr>
            <w:tcW w:w="1983" w:type="dxa"/>
            <w:gridSpan w:val="3"/>
            <w:shd w:val="clear" w:color="auto" w:fill="auto"/>
          </w:tcPr>
          <w:p w:rsidR="006B4DDB" w:rsidRPr="00766440" w:rsidRDefault="006B4DDB" w:rsidP="0082448D">
            <w:pPr>
              <w:spacing w:line="216" w:lineRule="auto"/>
            </w:pPr>
            <w:r w:rsidRPr="00766440">
              <w:t>местный бюджет</w:t>
            </w:r>
          </w:p>
          <w:p w:rsidR="006B4DDB" w:rsidRPr="00766440" w:rsidRDefault="006B4DDB" w:rsidP="0082448D">
            <w:pPr>
              <w:spacing w:line="216" w:lineRule="auto"/>
            </w:pPr>
          </w:p>
        </w:tc>
        <w:tc>
          <w:tcPr>
            <w:tcW w:w="1140" w:type="dxa"/>
            <w:shd w:val="clear" w:color="auto" w:fill="auto"/>
          </w:tcPr>
          <w:p w:rsidR="006B4DDB" w:rsidRPr="00766440" w:rsidRDefault="00F2028C" w:rsidP="00D12833">
            <w:pPr>
              <w:spacing w:line="216" w:lineRule="auto"/>
              <w:jc w:val="center"/>
            </w:pPr>
            <w:r w:rsidRPr="00766440">
              <w:t>33,2</w:t>
            </w:r>
          </w:p>
        </w:tc>
        <w:tc>
          <w:tcPr>
            <w:tcW w:w="1140" w:type="dxa"/>
            <w:gridSpan w:val="2"/>
            <w:shd w:val="clear" w:color="auto" w:fill="auto"/>
          </w:tcPr>
          <w:p w:rsidR="006B4DDB" w:rsidRPr="00766440" w:rsidRDefault="006B4DDB" w:rsidP="00D12833">
            <w:pPr>
              <w:spacing w:line="216" w:lineRule="auto"/>
              <w:jc w:val="center"/>
            </w:pPr>
            <w:r w:rsidRPr="00766440">
              <w:t>16,0</w:t>
            </w:r>
          </w:p>
        </w:tc>
        <w:tc>
          <w:tcPr>
            <w:tcW w:w="1134" w:type="dxa"/>
            <w:gridSpan w:val="2"/>
            <w:shd w:val="clear" w:color="auto" w:fill="auto"/>
          </w:tcPr>
          <w:p w:rsidR="006B4DDB" w:rsidRPr="00766440" w:rsidRDefault="006B4DDB" w:rsidP="0082448D">
            <w:pPr>
              <w:spacing w:line="216" w:lineRule="auto"/>
              <w:jc w:val="center"/>
            </w:pPr>
            <w:r w:rsidRPr="00766440">
              <w:t>0,0</w:t>
            </w:r>
          </w:p>
        </w:tc>
        <w:tc>
          <w:tcPr>
            <w:tcW w:w="1134" w:type="dxa"/>
            <w:gridSpan w:val="2"/>
            <w:shd w:val="clear" w:color="auto" w:fill="auto"/>
          </w:tcPr>
          <w:p w:rsidR="006B4DDB" w:rsidRPr="00766440" w:rsidRDefault="00681D54" w:rsidP="0082448D">
            <w:pPr>
              <w:spacing w:line="216" w:lineRule="auto"/>
              <w:jc w:val="center"/>
            </w:pPr>
            <w:r w:rsidRPr="00766440">
              <w:t>0,0</w:t>
            </w:r>
          </w:p>
        </w:tc>
        <w:tc>
          <w:tcPr>
            <w:tcW w:w="1134" w:type="dxa"/>
          </w:tcPr>
          <w:p w:rsidR="006B4DDB" w:rsidRPr="00766440" w:rsidRDefault="006B4DDB" w:rsidP="0082448D">
            <w:pPr>
              <w:spacing w:line="216" w:lineRule="auto"/>
              <w:jc w:val="center"/>
            </w:pPr>
            <w:r w:rsidRPr="00766440">
              <w:t>17,2</w:t>
            </w:r>
          </w:p>
        </w:tc>
        <w:tc>
          <w:tcPr>
            <w:tcW w:w="1143" w:type="dxa"/>
            <w:gridSpan w:val="2"/>
          </w:tcPr>
          <w:p w:rsidR="006B4DDB" w:rsidRPr="00766440" w:rsidRDefault="00F2028C" w:rsidP="0082448D">
            <w:pPr>
              <w:spacing w:line="216" w:lineRule="auto"/>
              <w:jc w:val="center"/>
            </w:pPr>
            <w:r w:rsidRPr="00766440">
              <w:t>0,0</w:t>
            </w:r>
          </w:p>
        </w:tc>
        <w:tc>
          <w:tcPr>
            <w:tcW w:w="1700" w:type="dxa"/>
            <w:gridSpan w:val="2"/>
            <w:vMerge/>
            <w:shd w:val="clear" w:color="auto" w:fill="auto"/>
            <w:vAlign w:val="center"/>
          </w:tcPr>
          <w:p w:rsidR="006B4DDB" w:rsidRPr="00766440" w:rsidRDefault="006B4DDB" w:rsidP="0082448D">
            <w:pPr>
              <w:spacing w:line="216" w:lineRule="auto"/>
              <w:jc w:val="center"/>
            </w:pPr>
          </w:p>
        </w:tc>
        <w:tc>
          <w:tcPr>
            <w:tcW w:w="1849" w:type="dxa"/>
            <w:gridSpan w:val="2"/>
            <w:vMerge/>
            <w:shd w:val="clear" w:color="auto" w:fill="auto"/>
            <w:vAlign w:val="center"/>
          </w:tcPr>
          <w:p w:rsidR="006B4DDB" w:rsidRPr="00766440" w:rsidRDefault="006B4DDB" w:rsidP="0082448D">
            <w:pPr>
              <w:spacing w:line="216" w:lineRule="auto"/>
              <w:jc w:val="center"/>
            </w:pPr>
          </w:p>
        </w:tc>
      </w:tr>
      <w:tr w:rsidR="00E416BB" w:rsidRPr="00766440" w:rsidTr="000B580D">
        <w:tc>
          <w:tcPr>
            <w:tcW w:w="695" w:type="dxa"/>
            <w:gridSpan w:val="2"/>
            <w:vMerge/>
            <w:shd w:val="clear" w:color="auto" w:fill="auto"/>
          </w:tcPr>
          <w:p w:rsidR="006B4DDB" w:rsidRPr="00766440" w:rsidRDefault="006B4DDB" w:rsidP="0082448D">
            <w:pPr>
              <w:spacing w:line="216" w:lineRule="auto"/>
              <w:jc w:val="center"/>
            </w:pPr>
          </w:p>
        </w:tc>
        <w:tc>
          <w:tcPr>
            <w:tcW w:w="2118" w:type="dxa"/>
            <w:vMerge/>
            <w:shd w:val="clear" w:color="auto" w:fill="auto"/>
          </w:tcPr>
          <w:p w:rsidR="006B4DDB" w:rsidRPr="00766440" w:rsidRDefault="006B4DDB" w:rsidP="0082448D">
            <w:pPr>
              <w:pStyle w:val="21"/>
              <w:spacing w:after="0" w:line="240" w:lineRule="auto"/>
              <w:jc w:val="both"/>
              <w:rPr>
                <w:bCs/>
              </w:rPr>
            </w:pPr>
          </w:p>
        </w:tc>
        <w:tc>
          <w:tcPr>
            <w:tcW w:w="1983" w:type="dxa"/>
            <w:gridSpan w:val="3"/>
            <w:shd w:val="clear" w:color="auto" w:fill="auto"/>
          </w:tcPr>
          <w:p w:rsidR="006B4DDB" w:rsidRPr="00766440" w:rsidRDefault="006B4DDB" w:rsidP="0082448D">
            <w:pPr>
              <w:spacing w:line="216" w:lineRule="auto"/>
            </w:pPr>
            <w:r w:rsidRPr="00766440">
              <w:t>краевой бюджет</w:t>
            </w:r>
          </w:p>
        </w:tc>
        <w:tc>
          <w:tcPr>
            <w:tcW w:w="1140" w:type="dxa"/>
            <w:shd w:val="clear" w:color="auto" w:fill="auto"/>
          </w:tcPr>
          <w:p w:rsidR="006B4DDB" w:rsidRPr="00766440" w:rsidRDefault="006B4DDB" w:rsidP="0082448D">
            <w:pPr>
              <w:spacing w:line="216" w:lineRule="auto"/>
            </w:pPr>
          </w:p>
        </w:tc>
        <w:tc>
          <w:tcPr>
            <w:tcW w:w="1140" w:type="dxa"/>
            <w:gridSpan w:val="2"/>
            <w:shd w:val="clear" w:color="auto" w:fill="auto"/>
          </w:tcPr>
          <w:p w:rsidR="006B4DDB" w:rsidRPr="00766440" w:rsidRDefault="006B4DDB" w:rsidP="0082448D">
            <w:pPr>
              <w:spacing w:line="216" w:lineRule="auto"/>
            </w:pPr>
          </w:p>
        </w:tc>
        <w:tc>
          <w:tcPr>
            <w:tcW w:w="1134" w:type="dxa"/>
            <w:gridSpan w:val="2"/>
            <w:shd w:val="clear" w:color="auto" w:fill="auto"/>
          </w:tcPr>
          <w:p w:rsidR="006B4DDB" w:rsidRPr="00766440" w:rsidRDefault="006B4DDB" w:rsidP="0082448D">
            <w:pPr>
              <w:spacing w:line="216" w:lineRule="auto"/>
            </w:pPr>
          </w:p>
        </w:tc>
        <w:tc>
          <w:tcPr>
            <w:tcW w:w="1134" w:type="dxa"/>
            <w:gridSpan w:val="2"/>
            <w:shd w:val="clear" w:color="auto" w:fill="auto"/>
          </w:tcPr>
          <w:p w:rsidR="006B4DDB" w:rsidRPr="00766440" w:rsidRDefault="006B4DDB" w:rsidP="0082448D">
            <w:pPr>
              <w:spacing w:line="216" w:lineRule="auto"/>
            </w:pPr>
          </w:p>
        </w:tc>
        <w:tc>
          <w:tcPr>
            <w:tcW w:w="1134" w:type="dxa"/>
          </w:tcPr>
          <w:p w:rsidR="006B4DDB" w:rsidRPr="00766440" w:rsidRDefault="006B4DDB" w:rsidP="0082448D">
            <w:pPr>
              <w:spacing w:line="216" w:lineRule="auto"/>
            </w:pPr>
          </w:p>
        </w:tc>
        <w:tc>
          <w:tcPr>
            <w:tcW w:w="1143" w:type="dxa"/>
            <w:gridSpan w:val="2"/>
          </w:tcPr>
          <w:p w:rsidR="006B4DDB" w:rsidRPr="00766440" w:rsidRDefault="006B4DDB" w:rsidP="0082448D">
            <w:pPr>
              <w:spacing w:line="216" w:lineRule="auto"/>
            </w:pPr>
          </w:p>
        </w:tc>
        <w:tc>
          <w:tcPr>
            <w:tcW w:w="1700" w:type="dxa"/>
            <w:gridSpan w:val="2"/>
            <w:vMerge/>
            <w:shd w:val="clear" w:color="auto" w:fill="auto"/>
            <w:vAlign w:val="center"/>
          </w:tcPr>
          <w:p w:rsidR="006B4DDB" w:rsidRPr="00766440" w:rsidRDefault="006B4DDB" w:rsidP="0082448D">
            <w:pPr>
              <w:spacing w:line="216" w:lineRule="auto"/>
              <w:jc w:val="center"/>
            </w:pPr>
          </w:p>
        </w:tc>
        <w:tc>
          <w:tcPr>
            <w:tcW w:w="1849" w:type="dxa"/>
            <w:gridSpan w:val="2"/>
            <w:vMerge/>
            <w:shd w:val="clear" w:color="auto" w:fill="auto"/>
            <w:vAlign w:val="center"/>
          </w:tcPr>
          <w:p w:rsidR="006B4DDB" w:rsidRPr="00766440" w:rsidRDefault="006B4DDB" w:rsidP="0082448D">
            <w:pPr>
              <w:spacing w:line="216" w:lineRule="auto"/>
              <w:jc w:val="center"/>
            </w:pPr>
          </w:p>
        </w:tc>
      </w:tr>
      <w:tr w:rsidR="00E416BB" w:rsidRPr="00766440" w:rsidTr="000B580D">
        <w:tc>
          <w:tcPr>
            <w:tcW w:w="695" w:type="dxa"/>
            <w:gridSpan w:val="2"/>
            <w:vMerge w:val="restart"/>
            <w:shd w:val="clear" w:color="auto" w:fill="auto"/>
          </w:tcPr>
          <w:p w:rsidR="006B4DDB" w:rsidRPr="00766440" w:rsidRDefault="006B4DDB" w:rsidP="006D67C7">
            <w:pPr>
              <w:spacing w:line="216" w:lineRule="auto"/>
              <w:jc w:val="center"/>
            </w:pPr>
            <w:r w:rsidRPr="00766440">
              <w:t>1.7</w:t>
            </w:r>
          </w:p>
        </w:tc>
        <w:tc>
          <w:tcPr>
            <w:tcW w:w="2118" w:type="dxa"/>
            <w:vMerge w:val="restart"/>
            <w:shd w:val="clear" w:color="auto" w:fill="auto"/>
          </w:tcPr>
          <w:p w:rsidR="006B4DDB" w:rsidRPr="00766440" w:rsidRDefault="006B4DDB" w:rsidP="006D67C7">
            <w:pPr>
              <w:pStyle w:val="21"/>
              <w:spacing w:after="0" w:line="240" w:lineRule="auto"/>
              <w:jc w:val="both"/>
              <w:rPr>
                <w:bCs/>
              </w:rPr>
            </w:pPr>
            <w:r w:rsidRPr="00766440">
              <w:t>Изготовление декораций, приобретение реквизита и др.</w:t>
            </w:r>
          </w:p>
        </w:tc>
        <w:tc>
          <w:tcPr>
            <w:tcW w:w="1983" w:type="dxa"/>
            <w:gridSpan w:val="3"/>
            <w:shd w:val="clear" w:color="auto" w:fill="auto"/>
          </w:tcPr>
          <w:p w:rsidR="006B4DDB" w:rsidRPr="00766440" w:rsidRDefault="006B4DDB" w:rsidP="006D67C7">
            <w:pPr>
              <w:spacing w:line="216" w:lineRule="auto"/>
            </w:pPr>
            <w:r w:rsidRPr="00766440">
              <w:t>Всего</w:t>
            </w:r>
          </w:p>
          <w:p w:rsidR="006B4DDB" w:rsidRPr="00766440" w:rsidRDefault="006B4DDB" w:rsidP="006D67C7">
            <w:pPr>
              <w:spacing w:line="216" w:lineRule="auto"/>
            </w:pPr>
          </w:p>
        </w:tc>
        <w:tc>
          <w:tcPr>
            <w:tcW w:w="1140" w:type="dxa"/>
            <w:shd w:val="clear" w:color="auto" w:fill="auto"/>
          </w:tcPr>
          <w:p w:rsidR="006B4DDB" w:rsidRPr="00766440" w:rsidRDefault="00FE0A03" w:rsidP="006D67C7">
            <w:pPr>
              <w:spacing w:line="216" w:lineRule="auto"/>
              <w:jc w:val="center"/>
            </w:pPr>
            <w:r w:rsidRPr="00766440">
              <w:t>434,5</w:t>
            </w:r>
          </w:p>
        </w:tc>
        <w:tc>
          <w:tcPr>
            <w:tcW w:w="1140" w:type="dxa"/>
            <w:gridSpan w:val="2"/>
            <w:shd w:val="clear" w:color="auto" w:fill="auto"/>
          </w:tcPr>
          <w:p w:rsidR="006B4DDB" w:rsidRPr="00766440" w:rsidRDefault="006B4DDB" w:rsidP="006D67C7">
            <w:pPr>
              <w:spacing w:line="216" w:lineRule="auto"/>
              <w:jc w:val="center"/>
            </w:pPr>
            <w:r w:rsidRPr="00766440">
              <w:t>28,0</w:t>
            </w:r>
          </w:p>
        </w:tc>
        <w:tc>
          <w:tcPr>
            <w:tcW w:w="1134" w:type="dxa"/>
            <w:gridSpan w:val="2"/>
            <w:shd w:val="clear" w:color="auto" w:fill="auto"/>
          </w:tcPr>
          <w:p w:rsidR="006B4DDB" w:rsidRPr="00766440" w:rsidRDefault="006B4DDB" w:rsidP="006D67C7">
            <w:pPr>
              <w:spacing w:line="216" w:lineRule="auto"/>
              <w:jc w:val="center"/>
            </w:pPr>
            <w:r w:rsidRPr="00766440">
              <w:t>0,0</w:t>
            </w:r>
          </w:p>
        </w:tc>
        <w:tc>
          <w:tcPr>
            <w:tcW w:w="1134" w:type="dxa"/>
            <w:gridSpan w:val="2"/>
            <w:shd w:val="clear" w:color="auto" w:fill="auto"/>
          </w:tcPr>
          <w:p w:rsidR="006B4DDB" w:rsidRPr="00766440" w:rsidRDefault="00681D54" w:rsidP="006D67C7">
            <w:pPr>
              <w:spacing w:line="216" w:lineRule="auto"/>
              <w:jc w:val="center"/>
            </w:pPr>
            <w:r w:rsidRPr="00766440">
              <w:t>146,5</w:t>
            </w:r>
          </w:p>
        </w:tc>
        <w:tc>
          <w:tcPr>
            <w:tcW w:w="1134" w:type="dxa"/>
          </w:tcPr>
          <w:p w:rsidR="006B4DDB" w:rsidRPr="00766440" w:rsidRDefault="003E4586" w:rsidP="006D67C7">
            <w:pPr>
              <w:spacing w:line="216" w:lineRule="auto"/>
              <w:jc w:val="center"/>
            </w:pPr>
            <w:r w:rsidRPr="00766440">
              <w:t>130,0</w:t>
            </w:r>
          </w:p>
        </w:tc>
        <w:tc>
          <w:tcPr>
            <w:tcW w:w="1143" w:type="dxa"/>
            <w:gridSpan w:val="2"/>
          </w:tcPr>
          <w:p w:rsidR="006B4DDB" w:rsidRPr="00766440" w:rsidRDefault="00505C27" w:rsidP="006D67C7">
            <w:pPr>
              <w:spacing w:line="216" w:lineRule="auto"/>
              <w:jc w:val="center"/>
            </w:pPr>
            <w:r w:rsidRPr="00766440">
              <w:t>130,0</w:t>
            </w:r>
          </w:p>
          <w:p w:rsidR="003E4586" w:rsidRPr="00766440" w:rsidRDefault="003E4586" w:rsidP="006D67C7">
            <w:pPr>
              <w:spacing w:line="216" w:lineRule="auto"/>
              <w:jc w:val="center"/>
            </w:pPr>
          </w:p>
          <w:p w:rsidR="003E4586" w:rsidRPr="00766440" w:rsidRDefault="003E4586" w:rsidP="006D67C7">
            <w:pPr>
              <w:spacing w:line="216" w:lineRule="auto"/>
              <w:jc w:val="center"/>
            </w:pPr>
          </w:p>
        </w:tc>
        <w:tc>
          <w:tcPr>
            <w:tcW w:w="1700" w:type="dxa"/>
            <w:gridSpan w:val="2"/>
            <w:vMerge w:val="restart"/>
            <w:shd w:val="clear" w:color="auto" w:fill="auto"/>
          </w:tcPr>
          <w:p w:rsidR="006B4DDB" w:rsidRPr="00766440" w:rsidRDefault="006B4DDB" w:rsidP="006D67C7">
            <w:pPr>
              <w:spacing w:line="216" w:lineRule="auto"/>
            </w:pPr>
            <w:r w:rsidRPr="00766440">
              <w:t>Развитие самодеятельного творчества и организация досуга населения</w:t>
            </w:r>
          </w:p>
        </w:tc>
        <w:tc>
          <w:tcPr>
            <w:tcW w:w="1849" w:type="dxa"/>
            <w:gridSpan w:val="2"/>
            <w:vMerge w:val="restart"/>
            <w:shd w:val="clear" w:color="auto" w:fill="auto"/>
          </w:tcPr>
          <w:p w:rsidR="006B4DDB" w:rsidRPr="00766440" w:rsidRDefault="006B4DDB" w:rsidP="006D67C7">
            <w:pPr>
              <w:spacing w:line="216" w:lineRule="auto"/>
            </w:pPr>
            <w:r w:rsidRPr="00766440">
              <w:rPr>
                <w:bCs/>
              </w:rPr>
              <w:t>Ответственный за выполнение мероприятий - УК,  получатель субсидий  - МБУ «СКЦ МО Крымский район»</w:t>
            </w:r>
          </w:p>
        </w:tc>
      </w:tr>
      <w:tr w:rsidR="00E416BB" w:rsidRPr="00766440" w:rsidTr="000B580D">
        <w:tc>
          <w:tcPr>
            <w:tcW w:w="695" w:type="dxa"/>
            <w:gridSpan w:val="2"/>
            <w:vMerge/>
            <w:shd w:val="clear" w:color="auto" w:fill="auto"/>
          </w:tcPr>
          <w:p w:rsidR="006B4DDB" w:rsidRPr="00766440" w:rsidRDefault="006B4DDB" w:rsidP="006D67C7">
            <w:pPr>
              <w:spacing w:line="216" w:lineRule="auto"/>
              <w:jc w:val="center"/>
            </w:pPr>
          </w:p>
        </w:tc>
        <w:tc>
          <w:tcPr>
            <w:tcW w:w="2118" w:type="dxa"/>
            <w:vMerge/>
            <w:shd w:val="clear" w:color="auto" w:fill="auto"/>
          </w:tcPr>
          <w:p w:rsidR="006B4DDB" w:rsidRPr="00766440" w:rsidRDefault="006B4DDB" w:rsidP="006D67C7">
            <w:pPr>
              <w:pStyle w:val="21"/>
              <w:spacing w:after="0" w:line="240" w:lineRule="auto"/>
              <w:jc w:val="both"/>
              <w:rPr>
                <w:bCs/>
              </w:rPr>
            </w:pPr>
          </w:p>
        </w:tc>
        <w:tc>
          <w:tcPr>
            <w:tcW w:w="1983" w:type="dxa"/>
            <w:gridSpan w:val="3"/>
            <w:shd w:val="clear" w:color="auto" w:fill="auto"/>
          </w:tcPr>
          <w:p w:rsidR="006B4DDB" w:rsidRPr="00766440" w:rsidRDefault="006B4DDB" w:rsidP="006D67C7">
            <w:pPr>
              <w:spacing w:line="216" w:lineRule="auto"/>
            </w:pPr>
            <w:r w:rsidRPr="00766440">
              <w:t>местный бюджет</w:t>
            </w:r>
          </w:p>
          <w:p w:rsidR="006B4DDB" w:rsidRPr="00766440" w:rsidRDefault="006B4DDB" w:rsidP="006D67C7">
            <w:pPr>
              <w:spacing w:line="216" w:lineRule="auto"/>
            </w:pPr>
          </w:p>
        </w:tc>
        <w:tc>
          <w:tcPr>
            <w:tcW w:w="1140" w:type="dxa"/>
            <w:shd w:val="clear" w:color="auto" w:fill="auto"/>
          </w:tcPr>
          <w:p w:rsidR="006B4DDB" w:rsidRPr="00766440" w:rsidRDefault="00FE0A03" w:rsidP="00771185">
            <w:pPr>
              <w:spacing w:line="216" w:lineRule="auto"/>
              <w:jc w:val="center"/>
            </w:pPr>
            <w:r w:rsidRPr="00766440">
              <w:t>434,5</w:t>
            </w:r>
          </w:p>
        </w:tc>
        <w:tc>
          <w:tcPr>
            <w:tcW w:w="1140" w:type="dxa"/>
            <w:gridSpan w:val="2"/>
            <w:shd w:val="clear" w:color="auto" w:fill="auto"/>
          </w:tcPr>
          <w:p w:rsidR="006B4DDB" w:rsidRPr="00766440" w:rsidRDefault="006B4DDB" w:rsidP="00D12833">
            <w:pPr>
              <w:spacing w:line="216" w:lineRule="auto"/>
              <w:jc w:val="center"/>
            </w:pPr>
            <w:r w:rsidRPr="00766440">
              <w:t>28,0</w:t>
            </w:r>
          </w:p>
        </w:tc>
        <w:tc>
          <w:tcPr>
            <w:tcW w:w="1134" w:type="dxa"/>
            <w:gridSpan w:val="2"/>
            <w:shd w:val="clear" w:color="auto" w:fill="auto"/>
          </w:tcPr>
          <w:p w:rsidR="006B4DDB" w:rsidRPr="00766440" w:rsidRDefault="006B4DDB" w:rsidP="006D67C7">
            <w:pPr>
              <w:spacing w:line="216" w:lineRule="auto"/>
              <w:jc w:val="center"/>
            </w:pPr>
            <w:r w:rsidRPr="00766440">
              <w:t>0,0</w:t>
            </w:r>
          </w:p>
        </w:tc>
        <w:tc>
          <w:tcPr>
            <w:tcW w:w="1134" w:type="dxa"/>
            <w:gridSpan w:val="2"/>
            <w:shd w:val="clear" w:color="auto" w:fill="auto"/>
          </w:tcPr>
          <w:p w:rsidR="006B4DDB" w:rsidRPr="00766440" w:rsidRDefault="00681D54" w:rsidP="006D67C7">
            <w:pPr>
              <w:spacing w:line="216" w:lineRule="auto"/>
              <w:jc w:val="center"/>
            </w:pPr>
            <w:r w:rsidRPr="00766440">
              <w:t>146,5</w:t>
            </w:r>
          </w:p>
        </w:tc>
        <w:tc>
          <w:tcPr>
            <w:tcW w:w="1134" w:type="dxa"/>
          </w:tcPr>
          <w:p w:rsidR="006B4DDB" w:rsidRPr="00766440" w:rsidRDefault="003E4586" w:rsidP="006D67C7">
            <w:pPr>
              <w:spacing w:line="216" w:lineRule="auto"/>
              <w:jc w:val="center"/>
            </w:pPr>
            <w:r w:rsidRPr="00766440">
              <w:t>130,0</w:t>
            </w:r>
          </w:p>
        </w:tc>
        <w:tc>
          <w:tcPr>
            <w:tcW w:w="1143" w:type="dxa"/>
            <w:gridSpan w:val="2"/>
          </w:tcPr>
          <w:p w:rsidR="003E4586" w:rsidRPr="00766440" w:rsidRDefault="00505C27" w:rsidP="003E4586">
            <w:pPr>
              <w:spacing w:line="216" w:lineRule="auto"/>
              <w:jc w:val="center"/>
            </w:pPr>
            <w:r w:rsidRPr="00766440">
              <w:t>130,0</w:t>
            </w:r>
          </w:p>
          <w:p w:rsidR="006B4DDB" w:rsidRPr="00766440" w:rsidRDefault="006B4DDB" w:rsidP="006D67C7">
            <w:pPr>
              <w:spacing w:line="216" w:lineRule="auto"/>
              <w:jc w:val="center"/>
            </w:pPr>
          </w:p>
        </w:tc>
        <w:tc>
          <w:tcPr>
            <w:tcW w:w="1700" w:type="dxa"/>
            <w:gridSpan w:val="2"/>
            <w:vMerge/>
            <w:shd w:val="clear" w:color="auto" w:fill="auto"/>
            <w:vAlign w:val="center"/>
          </w:tcPr>
          <w:p w:rsidR="006B4DDB" w:rsidRPr="00766440" w:rsidRDefault="006B4DDB" w:rsidP="006D67C7">
            <w:pPr>
              <w:spacing w:line="216" w:lineRule="auto"/>
              <w:jc w:val="center"/>
            </w:pPr>
          </w:p>
        </w:tc>
        <w:tc>
          <w:tcPr>
            <w:tcW w:w="1849" w:type="dxa"/>
            <w:gridSpan w:val="2"/>
            <w:vMerge/>
            <w:shd w:val="clear" w:color="auto" w:fill="auto"/>
            <w:vAlign w:val="center"/>
          </w:tcPr>
          <w:p w:rsidR="006B4DDB" w:rsidRPr="00766440" w:rsidRDefault="006B4DDB" w:rsidP="006D67C7">
            <w:pPr>
              <w:spacing w:line="216" w:lineRule="auto"/>
              <w:jc w:val="center"/>
            </w:pPr>
          </w:p>
        </w:tc>
      </w:tr>
      <w:tr w:rsidR="00E416BB" w:rsidRPr="00766440" w:rsidTr="000B580D">
        <w:tc>
          <w:tcPr>
            <w:tcW w:w="695" w:type="dxa"/>
            <w:gridSpan w:val="2"/>
            <w:vMerge/>
            <w:shd w:val="clear" w:color="auto" w:fill="auto"/>
          </w:tcPr>
          <w:p w:rsidR="006B4DDB" w:rsidRPr="00766440" w:rsidRDefault="006B4DDB" w:rsidP="006D67C7">
            <w:pPr>
              <w:spacing w:line="216" w:lineRule="auto"/>
              <w:jc w:val="center"/>
            </w:pPr>
          </w:p>
        </w:tc>
        <w:tc>
          <w:tcPr>
            <w:tcW w:w="2118" w:type="dxa"/>
            <w:vMerge/>
            <w:shd w:val="clear" w:color="auto" w:fill="auto"/>
          </w:tcPr>
          <w:p w:rsidR="006B4DDB" w:rsidRPr="00766440" w:rsidRDefault="006B4DDB" w:rsidP="006D67C7">
            <w:pPr>
              <w:pStyle w:val="21"/>
              <w:spacing w:after="0" w:line="240" w:lineRule="auto"/>
              <w:jc w:val="both"/>
              <w:rPr>
                <w:bCs/>
              </w:rPr>
            </w:pPr>
          </w:p>
        </w:tc>
        <w:tc>
          <w:tcPr>
            <w:tcW w:w="1983" w:type="dxa"/>
            <w:gridSpan w:val="3"/>
            <w:shd w:val="clear" w:color="auto" w:fill="auto"/>
          </w:tcPr>
          <w:p w:rsidR="006B4DDB" w:rsidRPr="00766440" w:rsidRDefault="006B4DDB" w:rsidP="006D67C7">
            <w:pPr>
              <w:spacing w:line="216" w:lineRule="auto"/>
            </w:pPr>
            <w:r w:rsidRPr="00766440">
              <w:t>краевой бюджет</w:t>
            </w:r>
          </w:p>
        </w:tc>
        <w:tc>
          <w:tcPr>
            <w:tcW w:w="1140" w:type="dxa"/>
            <w:shd w:val="clear" w:color="auto" w:fill="auto"/>
          </w:tcPr>
          <w:p w:rsidR="006B4DDB" w:rsidRPr="00766440" w:rsidRDefault="006B4DDB" w:rsidP="006D67C7">
            <w:pPr>
              <w:spacing w:line="216" w:lineRule="auto"/>
            </w:pPr>
          </w:p>
        </w:tc>
        <w:tc>
          <w:tcPr>
            <w:tcW w:w="1140" w:type="dxa"/>
            <w:gridSpan w:val="2"/>
            <w:shd w:val="clear" w:color="auto" w:fill="auto"/>
          </w:tcPr>
          <w:p w:rsidR="006B4DDB" w:rsidRPr="00766440" w:rsidRDefault="006B4DDB" w:rsidP="006D67C7">
            <w:pPr>
              <w:spacing w:line="216" w:lineRule="auto"/>
            </w:pPr>
          </w:p>
        </w:tc>
        <w:tc>
          <w:tcPr>
            <w:tcW w:w="1134" w:type="dxa"/>
            <w:gridSpan w:val="2"/>
            <w:shd w:val="clear" w:color="auto" w:fill="auto"/>
          </w:tcPr>
          <w:p w:rsidR="006B4DDB" w:rsidRPr="00766440" w:rsidRDefault="006B4DDB" w:rsidP="006D67C7">
            <w:pPr>
              <w:spacing w:line="216" w:lineRule="auto"/>
            </w:pPr>
          </w:p>
        </w:tc>
        <w:tc>
          <w:tcPr>
            <w:tcW w:w="1134" w:type="dxa"/>
            <w:gridSpan w:val="2"/>
            <w:shd w:val="clear" w:color="auto" w:fill="auto"/>
          </w:tcPr>
          <w:p w:rsidR="006B4DDB" w:rsidRPr="00766440" w:rsidRDefault="006B4DDB" w:rsidP="006D67C7">
            <w:pPr>
              <w:spacing w:line="216" w:lineRule="auto"/>
            </w:pPr>
          </w:p>
        </w:tc>
        <w:tc>
          <w:tcPr>
            <w:tcW w:w="1134" w:type="dxa"/>
          </w:tcPr>
          <w:p w:rsidR="006B4DDB" w:rsidRPr="00766440" w:rsidRDefault="006B4DDB" w:rsidP="006D67C7">
            <w:pPr>
              <w:spacing w:line="216" w:lineRule="auto"/>
            </w:pPr>
          </w:p>
        </w:tc>
        <w:tc>
          <w:tcPr>
            <w:tcW w:w="1143" w:type="dxa"/>
            <w:gridSpan w:val="2"/>
          </w:tcPr>
          <w:p w:rsidR="006B4DDB" w:rsidRPr="00766440" w:rsidRDefault="006B4DDB" w:rsidP="006D67C7">
            <w:pPr>
              <w:spacing w:line="216" w:lineRule="auto"/>
            </w:pPr>
          </w:p>
        </w:tc>
        <w:tc>
          <w:tcPr>
            <w:tcW w:w="1700" w:type="dxa"/>
            <w:gridSpan w:val="2"/>
            <w:vMerge/>
            <w:shd w:val="clear" w:color="auto" w:fill="auto"/>
            <w:vAlign w:val="center"/>
          </w:tcPr>
          <w:p w:rsidR="006B4DDB" w:rsidRPr="00766440" w:rsidRDefault="006B4DDB" w:rsidP="006D67C7">
            <w:pPr>
              <w:spacing w:line="216" w:lineRule="auto"/>
              <w:jc w:val="center"/>
            </w:pPr>
          </w:p>
        </w:tc>
        <w:tc>
          <w:tcPr>
            <w:tcW w:w="1849" w:type="dxa"/>
            <w:gridSpan w:val="2"/>
            <w:vMerge/>
            <w:shd w:val="clear" w:color="auto" w:fill="auto"/>
            <w:vAlign w:val="center"/>
          </w:tcPr>
          <w:p w:rsidR="006B4DDB" w:rsidRPr="00766440" w:rsidRDefault="006B4DDB" w:rsidP="006D67C7">
            <w:pPr>
              <w:spacing w:line="216" w:lineRule="auto"/>
              <w:jc w:val="center"/>
            </w:pPr>
          </w:p>
        </w:tc>
      </w:tr>
      <w:tr w:rsidR="00E416BB" w:rsidRPr="00766440" w:rsidTr="000B580D">
        <w:tc>
          <w:tcPr>
            <w:tcW w:w="695" w:type="dxa"/>
            <w:gridSpan w:val="2"/>
            <w:vMerge w:val="restart"/>
            <w:shd w:val="clear" w:color="auto" w:fill="auto"/>
          </w:tcPr>
          <w:p w:rsidR="006B4DDB" w:rsidRPr="00766440" w:rsidRDefault="006B4DDB" w:rsidP="006D67C7">
            <w:pPr>
              <w:spacing w:line="216" w:lineRule="auto"/>
              <w:jc w:val="center"/>
            </w:pPr>
            <w:r w:rsidRPr="00766440">
              <w:t>1.8</w:t>
            </w:r>
          </w:p>
        </w:tc>
        <w:tc>
          <w:tcPr>
            <w:tcW w:w="2118" w:type="dxa"/>
            <w:vMerge w:val="restart"/>
            <w:shd w:val="clear" w:color="auto" w:fill="auto"/>
          </w:tcPr>
          <w:p w:rsidR="006B4DDB" w:rsidRPr="00766440" w:rsidRDefault="006B4DDB" w:rsidP="006D67C7">
            <w:pPr>
              <w:pStyle w:val="21"/>
              <w:spacing w:after="0" w:line="240" w:lineRule="auto"/>
              <w:jc w:val="both"/>
              <w:rPr>
                <w:bCs/>
              </w:rPr>
            </w:pPr>
            <w:r w:rsidRPr="00766440">
              <w:t>Пошив и приобретение сценических костюмов и обуви</w:t>
            </w:r>
          </w:p>
        </w:tc>
        <w:tc>
          <w:tcPr>
            <w:tcW w:w="1983" w:type="dxa"/>
            <w:gridSpan w:val="3"/>
            <w:shd w:val="clear" w:color="auto" w:fill="auto"/>
          </w:tcPr>
          <w:p w:rsidR="006B4DDB" w:rsidRPr="00766440" w:rsidRDefault="006B4DDB" w:rsidP="006D67C7">
            <w:pPr>
              <w:spacing w:line="216" w:lineRule="auto"/>
            </w:pPr>
            <w:r w:rsidRPr="00766440">
              <w:t>Всего</w:t>
            </w:r>
          </w:p>
          <w:p w:rsidR="006B4DDB" w:rsidRPr="00766440" w:rsidRDefault="006B4DDB" w:rsidP="006D67C7">
            <w:pPr>
              <w:spacing w:line="216" w:lineRule="auto"/>
            </w:pPr>
          </w:p>
        </w:tc>
        <w:tc>
          <w:tcPr>
            <w:tcW w:w="1140" w:type="dxa"/>
            <w:shd w:val="clear" w:color="auto" w:fill="auto"/>
          </w:tcPr>
          <w:p w:rsidR="006B4DDB" w:rsidRPr="00766440" w:rsidRDefault="00F2028C" w:rsidP="006D67C7">
            <w:pPr>
              <w:spacing w:line="216" w:lineRule="auto"/>
              <w:jc w:val="center"/>
            </w:pPr>
            <w:r w:rsidRPr="00766440">
              <w:t>421,7</w:t>
            </w:r>
          </w:p>
        </w:tc>
        <w:tc>
          <w:tcPr>
            <w:tcW w:w="1140" w:type="dxa"/>
            <w:gridSpan w:val="2"/>
            <w:shd w:val="clear" w:color="auto" w:fill="auto"/>
          </w:tcPr>
          <w:p w:rsidR="006B4DDB" w:rsidRPr="00766440" w:rsidRDefault="006B4DDB" w:rsidP="006D67C7">
            <w:pPr>
              <w:spacing w:line="216" w:lineRule="auto"/>
              <w:jc w:val="center"/>
            </w:pPr>
            <w:r w:rsidRPr="00766440">
              <w:t>0,0</w:t>
            </w:r>
          </w:p>
        </w:tc>
        <w:tc>
          <w:tcPr>
            <w:tcW w:w="1134" w:type="dxa"/>
            <w:gridSpan w:val="2"/>
            <w:shd w:val="clear" w:color="auto" w:fill="auto"/>
          </w:tcPr>
          <w:p w:rsidR="006B4DDB" w:rsidRPr="00766440" w:rsidRDefault="006B4DDB" w:rsidP="008C5B7A">
            <w:pPr>
              <w:spacing w:line="216" w:lineRule="auto"/>
              <w:jc w:val="center"/>
            </w:pPr>
            <w:r w:rsidRPr="00766440">
              <w:t>344,7</w:t>
            </w:r>
          </w:p>
        </w:tc>
        <w:tc>
          <w:tcPr>
            <w:tcW w:w="1134" w:type="dxa"/>
            <w:gridSpan w:val="2"/>
            <w:shd w:val="clear" w:color="auto" w:fill="auto"/>
          </w:tcPr>
          <w:p w:rsidR="006B4DDB" w:rsidRPr="00766440" w:rsidRDefault="007247C9" w:rsidP="00B376CB">
            <w:pPr>
              <w:spacing w:line="216" w:lineRule="auto"/>
              <w:jc w:val="center"/>
            </w:pPr>
            <w:r w:rsidRPr="00766440">
              <w:t>0,0</w:t>
            </w:r>
          </w:p>
        </w:tc>
        <w:tc>
          <w:tcPr>
            <w:tcW w:w="1134" w:type="dxa"/>
          </w:tcPr>
          <w:p w:rsidR="006B4DDB" w:rsidRPr="00766440" w:rsidRDefault="001A34A9" w:rsidP="00A918FE">
            <w:pPr>
              <w:spacing w:line="216" w:lineRule="auto"/>
              <w:jc w:val="center"/>
            </w:pPr>
            <w:r w:rsidRPr="00766440">
              <w:t>77</w:t>
            </w:r>
            <w:r w:rsidR="006B4DDB" w:rsidRPr="00766440">
              <w:t>,0</w:t>
            </w:r>
          </w:p>
        </w:tc>
        <w:tc>
          <w:tcPr>
            <w:tcW w:w="1143" w:type="dxa"/>
            <w:gridSpan w:val="2"/>
          </w:tcPr>
          <w:p w:rsidR="006B4DDB" w:rsidRPr="00766440" w:rsidRDefault="00F2028C" w:rsidP="00A918FE">
            <w:pPr>
              <w:spacing w:line="216" w:lineRule="auto"/>
              <w:jc w:val="center"/>
            </w:pPr>
            <w:r w:rsidRPr="00766440">
              <w:t>0,0</w:t>
            </w:r>
          </w:p>
        </w:tc>
        <w:tc>
          <w:tcPr>
            <w:tcW w:w="1700" w:type="dxa"/>
            <w:gridSpan w:val="2"/>
            <w:vMerge w:val="restart"/>
            <w:shd w:val="clear" w:color="auto" w:fill="auto"/>
          </w:tcPr>
          <w:p w:rsidR="006B4DDB" w:rsidRPr="00766440" w:rsidRDefault="006B4DDB" w:rsidP="006D67C7">
            <w:pPr>
              <w:spacing w:line="216" w:lineRule="auto"/>
            </w:pPr>
            <w:r w:rsidRPr="00766440">
              <w:t>Развитие самодеятельного творчества и организация досуга населения</w:t>
            </w:r>
          </w:p>
        </w:tc>
        <w:tc>
          <w:tcPr>
            <w:tcW w:w="1849" w:type="dxa"/>
            <w:gridSpan w:val="2"/>
            <w:vMerge w:val="restart"/>
            <w:shd w:val="clear" w:color="auto" w:fill="auto"/>
          </w:tcPr>
          <w:p w:rsidR="006B4DDB" w:rsidRPr="00766440" w:rsidRDefault="006B4DDB" w:rsidP="00693769">
            <w:pPr>
              <w:spacing w:line="216" w:lineRule="auto"/>
            </w:pPr>
            <w:r w:rsidRPr="00766440">
              <w:rPr>
                <w:bCs/>
              </w:rPr>
              <w:t>Ответственный за выполнение мероприятий - УК,  получатель субсидий  - МБУ «СКЦ МО Крымский район»</w:t>
            </w:r>
          </w:p>
        </w:tc>
      </w:tr>
      <w:tr w:rsidR="00E416BB" w:rsidRPr="00766440" w:rsidTr="000B580D">
        <w:tc>
          <w:tcPr>
            <w:tcW w:w="695" w:type="dxa"/>
            <w:gridSpan w:val="2"/>
            <w:vMerge/>
            <w:shd w:val="clear" w:color="auto" w:fill="auto"/>
            <w:vAlign w:val="center"/>
          </w:tcPr>
          <w:p w:rsidR="006B4DDB" w:rsidRPr="00766440" w:rsidRDefault="006B4DDB" w:rsidP="006D67C7">
            <w:pPr>
              <w:spacing w:line="216" w:lineRule="auto"/>
            </w:pPr>
          </w:p>
        </w:tc>
        <w:tc>
          <w:tcPr>
            <w:tcW w:w="2118" w:type="dxa"/>
            <w:vMerge/>
            <w:shd w:val="clear" w:color="auto" w:fill="auto"/>
          </w:tcPr>
          <w:p w:rsidR="006B4DDB" w:rsidRPr="00766440" w:rsidRDefault="006B4DDB" w:rsidP="006D67C7">
            <w:pPr>
              <w:pStyle w:val="21"/>
              <w:spacing w:after="0" w:line="240" w:lineRule="auto"/>
              <w:jc w:val="both"/>
              <w:rPr>
                <w:bCs/>
              </w:rPr>
            </w:pPr>
          </w:p>
        </w:tc>
        <w:tc>
          <w:tcPr>
            <w:tcW w:w="1983" w:type="dxa"/>
            <w:gridSpan w:val="3"/>
            <w:shd w:val="clear" w:color="auto" w:fill="auto"/>
          </w:tcPr>
          <w:p w:rsidR="006B4DDB" w:rsidRPr="00766440" w:rsidRDefault="006B4DDB" w:rsidP="006D67C7">
            <w:pPr>
              <w:spacing w:line="216" w:lineRule="auto"/>
            </w:pPr>
            <w:r w:rsidRPr="00766440">
              <w:t>местный бюджет</w:t>
            </w:r>
          </w:p>
          <w:p w:rsidR="006B4DDB" w:rsidRPr="00766440" w:rsidRDefault="006B4DDB" w:rsidP="006D67C7">
            <w:pPr>
              <w:spacing w:line="216" w:lineRule="auto"/>
            </w:pPr>
          </w:p>
        </w:tc>
        <w:tc>
          <w:tcPr>
            <w:tcW w:w="1140" w:type="dxa"/>
            <w:shd w:val="clear" w:color="auto" w:fill="auto"/>
          </w:tcPr>
          <w:p w:rsidR="006B4DDB" w:rsidRPr="00766440" w:rsidRDefault="00F2028C" w:rsidP="00D12833">
            <w:pPr>
              <w:spacing w:line="216" w:lineRule="auto"/>
              <w:jc w:val="center"/>
            </w:pPr>
            <w:r w:rsidRPr="00766440">
              <w:t>421,7</w:t>
            </w:r>
          </w:p>
        </w:tc>
        <w:tc>
          <w:tcPr>
            <w:tcW w:w="1140" w:type="dxa"/>
            <w:gridSpan w:val="2"/>
            <w:shd w:val="clear" w:color="auto" w:fill="auto"/>
          </w:tcPr>
          <w:p w:rsidR="006B4DDB" w:rsidRPr="00766440" w:rsidRDefault="006B4DDB" w:rsidP="00D12833">
            <w:pPr>
              <w:spacing w:line="216" w:lineRule="auto"/>
              <w:jc w:val="center"/>
            </w:pPr>
            <w:r w:rsidRPr="00766440">
              <w:t>0,0</w:t>
            </w:r>
          </w:p>
        </w:tc>
        <w:tc>
          <w:tcPr>
            <w:tcW w:w="1134" w:type="dxa"/>
            <w:gridSpan w:val="2"/>
            <w:shd w:val="clear" w:color="auto" w:fill="auto"/>
          </w:tcPr>
          <w:p w:rsidR="006B4DDB" w:rsidRPr="00766440" w:rsidRDefault="006B4DDB" w:rsidP="008C5B7A">
            <w:pPr>
              <w:spacing w:line="216" w:lineRule="auto"/>
              <w:jc w:val="center"/>
            </w:pPr>
            <w:r w:rsidRPr="00766440">
              <w:t>344,7</w:t>
            </w:r>
          </w:p>
        </w:tc>
        <w:tc>
          <w:tcPr>
            <w:tcW w:w="1134" w:type="dxa"/>
            <w:gridSpan w:val="2"/>
            <w:shd w:val="clear" w:color="auto" w:fill="auto"/>
          </w:tcPr>
          <w:p w:rsidR="006B4DDB" w:rsidRPr="00766440" w:rsidRDefault="007247C9" w:rsidP="00B376CB">
            <w:pPr>
              <w:spacing w:line="216" w:lineRule="auto"/>
              <w:jc w:val="center"/>
            </w:pPr>
            <w:r w:rsidRPr="00766440">
              <w:t>0,0</w:t>
            </w:r>
          </w:p>
        </w:tc>
        <w:tc>
          <w:tcPr>
            <w:tcW w:w="1134" w:type="dxa"/>
          </w:tcPr>
          <w:p w:rsidR="006B4DDB" w:rsidRPr="00766440" w:rsidRDefault="001A34A9" w:rsidP="00A918FE">
            <w:pPr>
              <w:spacing w:line="216" w:lineRule="auto"/>
              <w:jc w:val="center"/>
            </w:pPr>
            <w:r w:rsidRPr="00766440">
              <w:t>7</w:t>
            </w:r>
            <w:r w:rsidR="006B4DDB" w:rsidRPr="00766440">
              <w:t>7,0</w:t>
            </w:r>
          </w:p>
        </w:tc>
        <w:tc>
          <w:tcPr>
            <w:tcW w:w="1143" w:type="dxa"/>
            <w:gridSpan w:val="2"/>
          </w:tcPr>
          <w:p w:rsidR="006B4DDB" w:rsidRPr="00766440" w:rsidRDefault="00F2028C" w:rsidP="00A918FE">
            <w:pPr>
              <w:spacing w:line="216" w:lineRule="auto"/>
              <w:jc w:val="center"/>
            </w:pPr>
            <w:r w:rsidRPr="00766440">
              <w:t>0,0</w:t>
            </w:r>
          </w:p>
        </w:tc>
        <w:tc>
          <w:tcPr>
            <w:tcW w:w="1700" w:type="dxa"/>
            <w:gridSpan w:val="2"/>
            <w:vMerge/>
            <w:shd w:val="clear" w:color="auto" w:fill="auto"/>
            <w:vAlign w:val="center"/>
          </w:tcPr>
          <w:p w:rsidR="006B4DDB" w:rsidRPr="00766440" w:rsidRDefault="006B4DDB" w:rsidP="006D67C7">
            <w:pPr>
              <w:spacing w:line="216" w:lineRule="auto"/>
              <w:jc w:val="center"/>
            </w:pPr>
          </w:p>
        </w:tc>
        <w:tc>
          <w:tcPr>
            <w:tcW w:w="1849" w:type="dxa"/>
            <w:gridSpan w:val="2"/>
            <w:vMerge/>
            <w:shd w:val="clear" w:color="auto" w:fill="auto"/>
            <w:vAlign w:val="center"/>
          </w:tcPr>
          <w:p w:rsidR="006B4DDB" w:rsidRPr="00766440" w:rsidRDefault="006B4DDB" w:rsidP="006D67C7">
            <w:pPr>
              <w:spacing w:line="216" w:lineRule="auto"/>
              <w:jc w:val="center"/>
            </w:pPr>
          </w:p>
        </w:tc>
      </w:tr>
      <w:tr w:rsidR="00E416BB" w:rsidRPr="00766440" w:rsidTr="000B580D">
        <w:tc>
          <w:tcPr>
            <w:tcW w:w="695" w:type="dxa"/>
            <w:gridSpan w:val="2"/>
            <w:vMerge/>
            <w:shd w:val="clear" w:color="auto" w:fill="auto"/>
            <w:vAlign w:val="center"/>
          </w:tcPr>
          <w:p w:rsidR="006B4DDB" w:rsidRPr="00766440" w:rsidRDefault="006B4DDB" w:rsidP="0082448D">
            <w:pPr>
              <w:spacing w:line="216" w:lineRule="auto"/>
            </w:pPr>
          </w:p>
        </w:tc>
        <w:tc>
          <w:tcPr>
            <w:tcW w:w="2118" w:type="dxa"/>
            <w:vMerge/>
            <w:shd w:val="clear" w:color="auto" w:fill="auto"/>
          </w:tcPr>
          <w:p w:rsidR="006B4DDB" w:rsidRPr="00766440" w:rsidRDefault="006B4DDB" w:rsidP="0082448D">
            <w:pPr>
              <w:pStyle w:val="21"/>
              <w:spacing w:after="0" w:line="240" w:lineRule="auto"/>
              <w:jc w:val="both"/>
              <w:rPr>
                <w:bCs/>
              </w:rPr>
            </w:pPr>
          </w:p>
        </w:tc>
        <w:tc>
          <w:tcPr>
            <w:tcW w:w="1983" w:type="dxa"/>
            <w:gridSpan w:val="3"/>
            <w:shd w:val="clear" w:color="auto" w:fill="auto"/>
          </w:tcPr>
          <w:p w:rsidR="006B4DDB" w:rsidRPr="00766440" w:rsidRDefault="006B4DDB" w:rsidP="0082448D">
            <w:pPr>
              <w:spacing w:line="216" w:lineRule="auto"/>
            </w:pPr>
            <w:r w:rsidRPr="00766440">
              <w:t>краевой бюджет</w:t>
            </w:r>
          </w:p>
        </w:tc>
        <w:tc>
          <w:tcPr>
            <w:tcW w:w="1140" w:type="dxa"/>
            <w:shd w:val="clear" w:color="auto" w:fill="auto"/>
          </w:tcPr>
          <w:p w:rsidR="006B4DDB" w:rsidRPr="00766440" w:rsidRDefault="006B4DDB" w:rsidP="0082448D">
            <w:pPr>
              <w:spacing w:line="216" w:lineRule="auto"/>
              <w:jc w:val="center"/>
            </w:pPr>
          </w:p>
        </w:tc>
        <w:tc>
          <w:tcPr>
            <w:tcW w:w="1140" w:type="dxa"/>
            <w:gridSpan w:val="2"/>
            <w:shd w:val="clear" w:color="auto" w:fill="auto"/>
          </w:tcPr>
          <w:p w:rsidR="006B4DDB" w:rsidRPr="00766440" w:rsidRDefault="006B4DDB" w:rsidP="0082448D">
            <w:pPr>
              <w:spacing w:line="216" w:lineRule="auto"/>
              <w:jc w:val="center"/>
            </w:pPr>
          </w:p>
        </w:tc>
        <w:tc>
          <w:tcPr>
            <w:tcW w:w="1134" w:type="dxa"/>
            <w:gridSpan w:val="2"/>
            <w:shd w:val="clear" w:color="auto" w:fill="auto"/>
          </w:tcPr>
          <w:p w:rsidR="006B4DDB" w:rsidRPr="00766440" w:rsidRDefault="006B4DDB" w:rsidP="0082448D">
            <w:pPr>
              <w:spacing w:line="216" w:lineRule="auto"/>
              <w:jc w:val="center"/>
            </w:pPr>
          </w:p>
        </w:tc>
        <w:tc>
          <w:tcPr>
            <w:tcW w:w="1134" w:type="dxa"/>
            <w:gridSpan w:val="2"/>
            <w:shd w:val="clear" w:color="auto" w:fill="auto"/>
          </w:tcPr>
          <w:p w:rsidR="006B4DDB" w:rsidRPr="00766440" w:rsidRDefault="006B4DDB" w:rsidP="0082448D">
            <w:pPr>
              <w:spacing w:line="216" w:lineRule="auto"/>
              <w:jc w:val="center"/>
            </w:pPr>
          </w:p>
        </w:tc>
        <w:tc>
          <w:tcPr>
            <w:tcW w:w="1134" w:type="dxa"/>
          </w:tcPr>
          <w:p w:rsidR="006B4DDB" w:rsidRPr="00766440" w:rsidRDefault="006B4DDB" w:rsidP="0082448D">
            <w:pPr>
              <w:spacing w:line="216" w:lineRule="auto"/>
              <w:jc w:val="center"/>
            </w:pPr>
          </w:p>
        </w:tc>
        <w:tc>
          <w:tcPr>
            <w:tcW w:w="1143" w:type="dxa"/>
            <w:gridSpan w:val="2"/>
          </w:tcPr>
          <w:p w:rsidR="006B4DDB" w:rsidRPr="00766440" w:rsidRDefault="006B4DDB" w:rsidP="0082448D">
            <w:pPr>
              <w:spacing w:line="216" w:lineRule="auto"/>
              <w:jc w:val="center"/>
            </w:pPr>
          </w:p>
        </w:tc>
        <w:tc>
          <w:tcPr>
            <w:tcW w:w="1700" w:type="dxa"/>
            <w:gridSpan w:val="2"/>
            <w:vMerge/>
            <w:shd w:val="clear" w:color="auto" w:fill="auto"/>
            <w:vAlign w:val="center"/>
          </w:tcPr>
          <w:p w:rsidR="006B4DDB" w:rsidRPr="00766440" w:rsidRDefault="006B4DDB" w:rsidP="0082448D">
            <w:pPr>
              <w:spacing w:line="216" w:lineRule="auto"/>
              <w:jc w:val="center"/>
            </w:pPr>
          </w:p>
        </w:tc>
        <w:tc>
          <w:tcPr>
            <w:tcW w:w="1849" w:type="dxa"/>
            <w:gridSpan w:val="2"/>
            <w:vMerge/>
            <w:shd w:val="clear" w:color="auto" w:fill="auto"/>
            <w:vAlign w:val="center"/>
          </w:tcPr>
          <w:p w:rsidR="006B4DDB" w:rsidRPr="00766440" w:rsidRDefault="006B4DDB" w:rsidP="0082448D">
            <w:pPr>
              <w:spacing w:line="216" w:lineRule="auto"/>
              <w:jc w:val="center"/>
            </w:pPr>
          </w:p>
        </w:tc>
      </w:tr>
      <w:tr w:rsidR="00E416BB" w:rsidRPr="00766440" w:rsidTr="000B580D">
        <w:tc>
          <w:tcPr>
            <w:tcW w:w="2813" w:type="dxa"/>
            <w:gridSpan w:val="3"/>
            <w:shd w:val="clear" w:color="auto" w:fill="auto"/>
          </w:tcPr>
          <w:p w:rsidR="006B4DDB" w:rsidRPr="00766440" w:rsidRDefault="006B4DDB" w:rsidP="006D67C7">
            <w:pPr>
              <w:pStyle w:val="21"/>
              <w:spacing w:after="0" w:line="240" w:lineRule="auto"/>
              <w:jc w:val="center"/>
              <w:rPr>
                <w:bCs/>
              </w:rPr>
            </w:pPr>
            <w:r w:rsidRPr="00766440">
              <w:rPr>
                <w:bCs/>
              </w:rPr>
              <w:t>Итого по разделу 1</w:t>
            </w:r>
          </w:p>
        </w:tc>
        <w:tc>
          <w:tcPr>
            <w:tcW w:w="1983" w:type="dxa"/>
            <w:gridSpan w:val="3"/>
            <w:shd w:val="clear" w:color="auto" w:fill="auto"/>
          </w:tcPr>
          <w:p w:rsidR="006B4DDB" w:rsidRPr="00766440" w:rsidRDefault="006B4DDB" w:rsidP="006D67C7">
            <w:pPr>
              <w:spacing w:line="216" w:lineRule="auto"/>
            </w:pPr>
            <w:r w:rsidRPr="00766440">
              <w:t>местный бюджет</w:t>
            </w:r>
          </w:p>
        </w:tc>
        <w:tc>
          <w:tcPr>
            <w:tcW w:w="1140" w:type="dxa"/>
            <w:shd w:val="clear" w:color="auto" w:fill="auto"/>
          </w:tcPr>
          <w:p w:rsidR="006B4DDB" w:rsidRPr="00766440" w:rsidRDefault="00F2028C" w:rsidP="005231B9">
            <w:pPr>
              <w:spacing w:line="216" w:lineRule="auto"/>
              <w:jc w:val="center"/>
            </w:pPr>
            <w:r w:rsidRPr="00766440">
              <w:t>48251,9</w:t>
            </w:r>
          </w:p>
        </w:tc>
        <w:tc>
          <w:tcPr>
            <w:tcW w:w="1140" w:type="dxa"/>
            <w:gridSpan w:val="2"/>
            <w:shd w:val="clear" w:color="auto" w:fill="auto"/>
          </w:tcPr>
          <w:p w:rsidR="006B4DDB" w:rsidRPr="00766440" w:rsidRDefault="006B4DDB" w:rsidP="006D67C7">
            <w:pPr>
              <w:spacing w:line="216" w:lineRule="auto"/>
              <w:jc w:val="center"/>
            </w:pPr>
            <w:r w:rsidRPr="00766440">
              <w:t>8123,0</w:t>
            </w:r>
          </w:p>
        </w:tc>
        <w:tc>
          <w:tcPr>
            <w:tcW w:w="1134" w:type="dxa"/>
            <w:gridSpan w:val="2"/>
            <w:shd w:val="clear" w:color="auto" w:fill="auto"/>
          </w:tcPr>
          <w:p w:rsidR="006B4DDB" w:rsidRPr="00766440" w:rsidRDefault="006B4DDB" w:rsidP="006D67C7">
            <w:pPr>
              <w:spacing w:line="216" w:lineRule="auto"/>
              <w:jc w:val="center"/>
            </w:pPr>
            <w:r w:rsidRPr="00766440">
              <w:t>13249,7</w:t>
            </w:r>
          </w:p>
          <w:p w:rsidR="006B4DDB" w:rsidRPr="00766440" w:rsidRDefault="006B4DDB" w:rsidP="006D67C7">
            <w:pPr>
              <w:spacing w:line="216" w:lineRule="auto"/>
              <w:jc w:val="center"/>
            </w:pPr>
          </w:p>
        </w:tc>
        <w:tc>
          <w:tcPr>
            <w:tcW w:w="1134" w:type="dxa"/>
            <w:gridSpan w:val="2"/>
            <w:shd w:val="clear" w:color="auto" w:fill="auto"/>
          </w:tcPr>
          <w:p w:rsidR="006B4DDB" w:rsidRPr="00766440" w:rsidRDefault="00681D54" w:rsidP="001C3CC1">
            <w:pPr>
              <w:jc w:val="center"/>
            </w:pPr>
            <w:r w:rsidRPr="00766440">
              <w:t>1977</w:t>
            </w:r>
            <w:r w:rsidR="001C3CC1" w:rsidRPr="00766440">
              <w:t>3,1</w:t>
            </w:r>
          </w:p>
        </w:tc>
        <w:tc>
          <w:tcPr>
            <w:tcW w:w="1134" w:type="dxa"/>
          </w:tcPr>
          <w:p w:rsidR="006B4DDB" w:rsidRPr="00766440" w:rsidRDefault="005231B9" w:rsidP="004D7B96">
            <w:pPr>
              <w:jc w:val="center"/>
            </w:pPr>
            <w:r w:rsidRPr="00766440">
              <w:t>58</w:t>
            </w:r>
            <w:r w:rsidR="004D7B96" w:rsidRPr="00766440">
              <w:t>13,0</w:t>
            </w:r>
          </w:p>
        </w:tc>
        <w:tc>
          <w:tcPr>
            <w:tcW w:w="1143" w:type="dxa"/>
            <w:gridSpan w:val="2"/>
          </w:tcPr>
          <w:p w:rsidR="006B4DDB" w:rsidRPr="00766440" w:rsidRDefault="00F2028C" w:rsidP="00ED64AC">
            <w:pPr>
              <w:jc w:val="center"/>
            </w:pPr>
            <w:r w:rsidRPr="00766440">
              <w:t>1293,1</w:t>
            </w:r>
          </w:p>
        </w:tc>
        <w:tc>
          <w:tcPr>
            <w:tcW w:w="1700" w:type="dxa"/>
            <w:gridSpan w:val="2"/>
            <w:shd w:val="clear" w:color="auto" w:fill="auto"/>
          </w:tcPr>
          <w:p w:rsidR="006B4DDB" w:rsidRPr="00766440" w:rsidRDefault="006B4DDB" w:rsidP="006D67C7">
            <w:pPr>
              <w:spacing w:line="216" w:lineRule="auto"/>
              <w:jc w:val="center"/>
            </w:pPr>
          </w:p>
        </w:tc>
        <w:tc>
          <w:tcPr>
            <w:tcW w:w="1849" w:type="dxa"/>
            <w:gridSpan w:val="2"/>
            <w:shd w:val="clear" w:color="auto" w:fill="auto"/>
            <w:vAlign w:val="center"/>
          </w:tcPr>
          <w:p w:rsidR="006B4DDB" w:rsidRPr="00766440" w:rsidRDefault="006B4DDB" w:rsidP="006D67C7">
            <w:pPr>
              <w:spacing w:line="216" w:lineRule="auto"/>
              <w:jc w:val="center"/>
            </w:pPr>
          </w:p>
        </w:tc>
      </w:tr>
      <w:tr w:rsidR="00E416BB" w:rsidRPr="00766440" w:rsidTr="000B580D">
        <w:tc>
          <w:tcPr>
            <w:tcW w:w="695" w:type="dxa"/>
            <w:gridSpan w:val="2"/>
            <w:shd w:val="clear" w:color="auto" w:fill="auto"/>
          </w:tcPr>
          <w:p w:rsidR="006B4DDB" w:rsidRPr="00766440" w:rsidRDefault="008665FE" w:rsidP="0082448D">
            <w:pPr>
              <w:spacing w:line="216" w:lineRule="auto"/>
              <w:jc w:val="center"/>
            </w:pPr>
            <w:r w:rsidRPr="00766440">
              <w:t>2</w:t>
            </w:r>
          </w:p>
        </w:tc>
        <w:tc>
          <w:tcPr>
            <w:tcW w:w="2118" w:type="dxa"/>
            <w:shd w:val="clear" w:color="auto" w:fill="auto"/>
          </w:tcPr>
          <w:p w:rsidR="006B4DDB" w:rsidRPr="00766440" w:rsidRDefault="006B4DDB" w:rsidP="00EA24F4">
            <w:pPr>
              <w:pStyle w:val="21"/>
              <w:spacing w:after="0" w:line="360" w:lineRule="auto"/>
              <w:jc w:val="both"/>
            </w:pPr>
            <w:r w:rsidRPr="00766440">
              <w:t>Задача</w:t>
            </w:r>
          </w:p>
        </w:tc>
        <w:tc>
          <w:tcPr>
            <w:tcW w:w="12357" w:type="dxa"/>
            <w:gridSpan w:val="17"/>
            <w:shd w:val="clear" w:color="auto" w:fill="auto"/>
          </w:tcPr>
          <w:p w:rsidR="006B4DDB" w:rsidRPr="00766440" w:rsidRDefault="006B4DDB" w:rsidP="0082448D">
            <w:pPr>
              <w:spacing w:line="216" w:lineRule="auto"/>
              <w:rPr>
                <w:b/>
                <w:bCs/>
                <w:i/>
              </w:rPr>
            </w:pPr>
            <w:r w:rsidRPr="00766440">
              <w:rPr>
                <w:b/>
                <w:i/>
              </w:rPr>
              <w:t>Сохранение и развитие традиционной народной культуры Кубани</w:t>
            </w:r>
          </w:p>
        </w:tc>
      </w:tr>
      <w:tr w:rsidR="00E416BB" w:rsidRPr="00766440" w:rsidTr="000B580D">
        <w:tc>
          <w:tcPr>
            <w:tcW w:w="695" w:type="dxa"/>
            <w:gridSpan w:val="2"/>
            <w:vMerge w:val="restart"/>
            <w:shd w:val="clear" w:color="auto" w:fill="auto"/>
            <w:vAlign w:val="center"/>
          </w:tcPr>
          <w:p w:rsidR="006B4DDB" w:rsidRPr="00766440" w:rsidRDefault="006B4DDB" w:rsidP="0082448D">
            <w:pPr>
              <w:spacing w:line="216" w:lineRule="auto"/>
            </w:pPr>
            <w:r w:rsidRPr="00766440">
              <w:t>2.1</w:t>
            </w:r>
          </w:p>
        </w:tc>
        <w:tc>
          <w:tcPr>
            <w:tcW w:w="2118" w:type="dxa"/>
            <w:vMerge w:val="restart"/>
            <w:shd w:val="clear" w:color="auto" w:fill="auto"/>
          </w:tcPr>
          <w:p w:rsidR="006B4DDB" w:rsidRPr="00766440" w:rsidRDefault="006B4DDB" w:rsidP="0082448D">
            <w:pPr>
              <w:pStyle w:val="21"/>
              <w:spacing w:after="0" w:line="240" w:lineRule="auto"/>
              <w:jc w:val="both"/>
              <w:rPr>
                <w:bCs/>
              </w:rPr>
            </w:pPr>
            <w:r w:rsidRPr="00766440">
              <w:t xml:space="preserve">Проведение фестивалей и программ, пропагандирующих народное </w:t>
            </w:r>
            <w:r w:rsidRPr="00766440">
              <w:lastRenderedPageBreak/>
              <w:t>творчество и культуру Кубани</w:t>
            </w:r>
          </w:p>
        </w:tc>
        <w:tc>
          <w:tcPr>
            <w:tcW w:w="1983" w:type="dxa"/>
            <w:gridSpan w:val="3"/>
            <w:shd w:val="clear" w:color="auto" w:fill="auto"/>
          </w:tcPr>
          <w:p w:rsidR="006B4DDB" w:rsidRPr="00766440" w:rsidRDefault="006B4DDB" w:rsidP="0082448D">
            <w:pPr>
              <w:spacing w:line="216" w:lineRule="auto"/>
            </w:pPr>
            <w:r w:rsidRPr="00766440">
              <w:lastRenderedPageBreak/>
              <w:t>Всего</w:t>
            </w:r>
          </w:p>
          <w:p w:rsidR="008665FE" w:rsidRPr="00766440" w:rsidRDefault="008665FE" w:rsidP="0082448D">
            <w:pPr>
              <w:spacing w:line="216" w:lineRule="auto"/>
            </w:pPr>
          </w:p>
        </w:tc>
        <w:tc>
          <w:tcPr>
            <w:tcW w:w="1140" w:type="dxa"/>
            <w:shd w:val="clear" w:color="auto" w:fill="auto"/>
          </w:tcPr>
          <w:p w:rsidR="006B4DDB" w:rsidRPr="00766440" w:rsidRDefault="00F2028C" w:rsidP="0082448D">
            <w:pPr>
              <w:spacing w:line="216" w:lineRule="auto"/>
              <w:jc w:val="center"/>
            </w:pPr>
            <w:r w:rsidRPr="00766440">
              <w:t>287,3</w:t>
            </w:r>
          </w:p>
        </w:tc>
        <w:tc>
          <w:tcPr>
            <w:tcW w:w="1140" w:type="dxa"/>
            <w:gridSpan w:val="2"/>
            <w:shd w:val="clear" w:color="auto" w:fill="auto"/>
          </w:tcPr>
          <w:p w:rsidR="006B4DDB" w:rsidRPr="00766440" w:rsidRDefault="006B4DDB" w:rsidP="0082448D">
            <w:pPr>
              <w:spacing w:line="216" w:lineRule="auto"/>
              <w:jc w:val="center"/>
            </w:pPr>
            <w:r w:rsidRPr="00766440">
              <w:t>99,0</w:t>
            </w:r>
          </w:p>
        </w:tc>
        <w:tc>
          <w:tcPr>
            <w:tcW w:w="1134" w:type="dxa"/>
            <w:gridSpan w:val="2"/>
            <w:shd w:val="clear" w:color="auto" w:fill="auto"/>
          </w:tcPr>
          <w:p w:rsidR="006B4DDB" w:rsidRPr="00766440" w:rsidRDefault="006B4DDB" w:rsidP="0082448D">
            <w:pPr>
              <w:spacing w:line="216" w:lineRule="auto"/>
              <w:jc w:val="center"/>
            </w:pPr>
            <w:r w:rsidRPr="00766440">
              <w:t>0,0</w:t>
            </w:r>
          </w:p>
        </w:tc>
        <w:tc>
          <w:tcPr>
            <w:tcW w:w="1134" w:type="dxa"/>
            <w:gridSpan w:val="2"/>
            <w:shd w:val="clear" w:color="auto" w:fill="auto"/>
          </w:tcPr>
          <w:p w:rsidR="006B4DDB" w:rsidRPr="00766440" w:rsidRDefault="00EC18A6" w:rsidP="0082448D">
            <w:pPr>
              <w:spacing w:line="216" w:lineRule="auto"/>
              <w:jc w:val="center"/>
            </w:pPr>
            <w:r w:rsidRPr="00766440">
              <w:t>0,0</w:t>
            </w:r>
          </w:p>
        </w:tc>
        <w:tc>
          <w:tcPr>
            <w:tcW w:w="1134" w:type="dxa"/>
          </w:tcPr>
          <w:p w:rsidR="006B4DDB" w:rsidRPr="00766440" w:rsidRDefault="001A34A9" w:rsidP="00FA467D">
            <w:pPr>
              <w:spacing w:line="216" w:lineRule="auto"/>
              <w:jc w:val="center"/>
            </w:pPr>
            <w:r w:rsidRPr="00766440">
              <w:t>79,4</w:t>
            </w:r>
          </w:p>
        </w:tc>
        <w:tc>
          <w:tcPr>
            <w:tcW w:w="1143" w:type="dxa"/>
            <w:gridSpan w:val="2"/>
          </w:tcPr>
          <w:p w:rsidR="006B4DDB" w:rsidRPr="00766440" w:rsidRDefault="00F2028C" w:rsidP="00FA467D">
            <w:pPr>
              <w:spacing w:line="216" w:lineRule="auto"/>
              <w:jc w:val="center"/>
            </w:pPr>
            <w:r w:rsidRPr="00766440">
              <w:t>108,9</w:t>
            </w:r>
          </w:p>
        </w:tc>
        <w:tc>
          <w:tcPr>
            <w:tcW w:w="1700" w:type="dxa"/>
            <w:gridSpan w:val="2"/>
            <w:vMerge w:val="restart"/>
            <w:shd w:val="clear" w:color="auto" w:fill="auto"/>
          </w:tcPr>
          <w:p w:rsidR="006B4DDB" w:rsidRPr="00766440" w:rsidRDefault="006B4DDB" w:rsidP="0082448D">
            <w:pPr>
              <w:spacing w:line="216" w:lineRule="auto"/>
            </w:pPr>
            <w:r w:rsidRPr="00766440">
              <w:t xml:space="preserve">Пропаганда традиционной народной культуры Кубани </w:t>
            </w:r>
          </w:p>
        </w:tc>
        <w:tc>
          <w:tcPr>
            <w:tcW w:w="1849" w:type="dxa"/>
            <w:gridSpan w:val="2"/>
            <w:vMerge w:val="restart"/>
            <w:shd w:val="clear" w:color="auto" w:fill="auto"/>
            <w:vAlign w:val="center"/>
          </w:tcPr>
          <w:p w:rsidR="006B4DDB" w:rsidRPr="00766440" w:rsidRDefault="006B4DDB" w:rsidP="0082448D">
            <w:pPr>
              <w:spacing w:line="216" w:lineRule="auto"/>
            </w:pPr>
            <w:r w:rsidRPr="00766440">
              <w:rPr>
                <w:bCs/>
              </w:rPr>
              <w:t xml:space="preserve">Ответственный за выполнение мероприятий - УК,  получатель </w:t>
            </w:r>
            <w:r w:rsidRPr="00766440">
              <w:rPr>
                <w:bCs/>
              </w:rPr>
              <w:lastRenderedPageBreak/>
              <w:t>субсидий  - МБУ «ЦМТО УК»</w:t>
            </w:r>
          </w:p>
        </w:tc>
      </w:tr>
      <w:tr w:rsidR="00E416BB" w:rsidRPr="00766440" w:rsidTr="000B580D">
        <w:tc>
          <w:tcPr>
            <w:tcW w:w="695" w:type="dxa"/>
            <w:gridSpan w:val="2"/>
            <w:vMerge/>
            <w:shd w:val="clear" w:color="auto" w:fill="auto"/>
            <w:vAlign w:val="center"/>
          </w:tcPr>
          <w:p w:rsidR="006B4DDB" w:rsidRPr="00766440" w:rsidRDefault="006B4DDB" w:rsidP="0082448D">
            <w:pPr>
              <w:spacing w:line="216" w:lineRule="auto"/>
            </w:pPr>
          </w:p>
        </w:tc>
        <w:tc>
          <w:tcPr>
            <w:tcW w:w="2118" w:type="dxa"/>
            <w:vMerge/>
            <w:shd w:val="clear" w:color="auto" w:fill="auto"/>
          </w:tcPr>
          <w:p w:rsidR="006B4DDB" w:rsidRPr="00766440" w:rsidRDefault="006B4DDB" w:rsidP="0082448D">
            <w:pPr>
              <w:pStyle w:val="21"/>
              <w:jc w:val="both"/>
              <w:rPr>
                <w:bCs/>
              </w:rPr>
            </w:pPr>
          </w:p>
        </w:tc>
        <w:tc>
          <w:tcPr>
            <w:tcW w:w="1983" w:type="dxa"/>
            <w:gridSpan w:val="3"/>
            <w:shd w:val="clear" w:color="auto" w:fill="auto"/>
          </w:tcPr>
          <w:p w:rsidR="006B4DDB" w:rsidRPr="00766440" w:rsidRDefault="006B4DDB" w:rsidP="0082448D">
            <w:pPr>
              <w:spacing w:line="216" w:lineRule="auto"/>
            </w:pPr>
            <w:r w:rsidRPr="00766440">
              <w:t>местный бюджет</w:t>
            </w:r>
          </w:p>
          <w:p w:rsidR="008665FE" w:rsidRPr="00766440" w:rsidRDefault="008665FE" w:rsidP="0082448D">
            <w:pPr>
              <w:spacing w:line="216" w:lineRule="auto"/>
            </w:pPr>
          </w:p>
        </w:tc>
        <w:tc>
          <w:tcPr>
            <w:tcW w:w="1140" w:type="dxa"/>
            <w:shd w:val="clear" w:color="auto" w:fill="auto"/>
          </w:tcPr>
          <w:p w:rsidR="006B4DDB" w:rsidRPr="00766440" w:rsidRDefault="00F2028C" w:rsidP="00FA467D">
            <w:pPr>
              <w:spacing w:line="216" w:lineRule="auto"/>
              <w:jc w:val="center"/>
            </w:pPr>
            <w:r w:rsidRPr="00766440">
              <w:t>287,3</w:t>
            </w:r>
          </w:p>
        </w:tc>
        <w:tc>
          <w:tcPr>
            <w:tcW w:w="1140" w:type="dxa"/>
            <w:gridSpan w:val="2"/>
            <w:shd w:val="clear" w:color="auto" w:fill="auto"/>
          </w:tcPr>
          <w:p w:rsidR="006B4DDB" w:rsidRPr="00766440" w:rsidRDefault="006B4DDB" w:rsidP="0082448D">
            <w:pPr>
              <w:spacing w:line="216" w:lineRule="auto"/>
              <w:jc w:val="center"/>
            </w:pPr>
            <w:r w:rsidRPr="00766440">
              <w:t>99,0</w:t>
            </w:r>
          </w:p>
        </w:tc>
        <w:tc>
          <w:tcPr>
            <w:tcW w:w="1134" w:type="dxa"/>
            <w:gridSpan w:val="2"/>
            <w:shd w:val="clear" w:color="auto" w:fill="auto"/>
          </w:tcPr>
          <w:p w:rsidR="006B4DDB" w:rsidRPr="00766440" w:rsidRDefault="006B4DDB" w:rsidP="0082448D">
            <w:pPr>
              <w:spacing w:line="216" w:lineRule="auto"/>
              <w:jc w:val="center"/>
            </w:pPr>
            <w:r w:rsidRPr="00766440">
              <w:t>0,0</w:t>
            </w:r>
          </w:p>
        </w:tc>
        <w:tc>
          <w:tcPr>
            <w:tcW w:w="1134" w:type="dxa"/>
            <w:gridSpan w:val="2"/>
            <w:shd w:val="clear" w:color="auto" w:fill="auto"/>
          </w:tcPr>
          <w:p w:rsidR="006B4DDB" w:rsidRPr="00766440" w:rsidRDefault="00EC18A6" w:rsidP="0082448D">
            <w:pPr>
              <w:spacing w:line="216" w:lineRule="auto"/>
              <w:jc w:val="center"/>
            </w:pPr>
            <w:r w:rsidRPr="00766440">
              <w:t>0,0</w:t>
            </w:r>
          </w:p>
        </w:tc>
        <w:tc>
          <w:tcPr>
            <w:tcW w:w="1134" w:type="dxa"/>
          </w:tcPr>
          <w:p w:rsidR="006B4DDB" w:rsidRPr="00766440" w:rsidRDefault="001A34A9" w:rsidP="00FA467D">
            <w:pPr>
              <w:spacing w:line="216" w:lineRule="auto"/>
              <w:jc w:val="center"/>
            </w:pPr>
            <w:r w:rsidRPr="00766440">
              <w:t>79,4</w:t>
            </w:r>
          </w:p>
        </w:tc>
        <w:tc>
          <w:tcPr>
            <w:tcW w:w="1143" w:type="dxa"/>
            <w:gridSpan w:val="2"/>
          </w:tcPr>
          <w:p w:rsidR="006B4DDB" w:rsidRPr="00766440" w:rsidRDefault="00F2028C" w:rsidP="00FA467D">
            <w:pPr>
              <w:spacing w:line="216" w:lineRule="auto"/>
              <w:jc w:val="center"/>
            </w:pPr>
            <w:r w:rsidRPr="00766440">
              <w:t>108,9</w:t>
            </w:r>
          </w:p>
        </w:tc>
        <w:tc>
          <w:tcPr>
            <w:tcW w:w="1700" w:type="dxa"/>
            <w:gridSpan w:val="2"/>
            <w:vMerge/>
            <w:shd w:val="clear" w:color="auto" w:fill="auto"/>
            <w:vAlign w:val="center"/>
          </w:tcPr>
          <w:p w:rsidR="006B4DDB" w:rsidRPr="00766440" w:rsidRDefault="006B4DDB" w:rsidP="0082448D">
            <w:pPr>
              <w:spacing w:line="216" w:lineRule="auto"/>
              <w:jc w:val="center"/>
            </w:pPr>
          </w:p>
        </w:tc>
        <w:tc>
          <w:tcPr>
            <w:tcW w:w="1849" w:type="dxa"/>
            <w:gridSpan w:val="2"/>
            <w:vMerge/>
            <w:shd w:val="clear" w:color="auto" w:fill="auto"/>
            <w:vAlign w:val="center"/>
          </w:tcPr>
          <w:p w:rsidR="006B4DDB" w:rsidRPr="00766440" w:rsidRDefault="006B4DDB" w:rsidP="0082448D">
            <w:pPr>
              <w:spacing w:line="216" w:lineRule="auto"/>
              <w:jc w:val="center"/>
            </w:pPr>
          </w:p>
        </w:tc>
      </w:tr>
      <w:tr w:rsidR="00E416BB" w:rsidRPr="00766440" w:rsidTr="000B580D">
        <w:tc>
          <w:tcPr>
            <w:tcW w:w="695" w:type="dxa"/>
            <w:gridSpan w:val="2"/>
            <w:vMerge/>
            <w:shd w:val="clear" w:color="auto" w:fill="auto"/>
            <w:vAlign w:val="center"/>
          </w:tcPr>
          <w:p w:rsidR="006B4DDB" w:rsidRPr="00766440" w:rsidRDefault="006B4DDB" w:rsidP="0082448D">
            <w:pPr>
              <w:spacing w:line="216" w:lineRule="auto"/>
            </w:pPr>
          </w:p>
        </w:tc>
        <w:tc>
          <w:tcPr>
            <w:tcW w:w="2118" w:type="dxa"/>
            <w:vMerge/>
            <w:shd w:val="clear" w:color="auto" w:fill="auto"/>
          </w:tcPr>
          <w:p w:rsidR="006B4DDB" w:rsidRPr="00766440" w:rsidRDefault="006B4DDB" w:rsidP="0082448D">
            <w:pPr>
              <w:pStyle w:val="21"/>
              <w:jc w:val="both"/>
              <w:rPr>
                <w:bCs/>
              </w:rPr>
            </w:pPr>
          </w:p>
        </w:tc>
        <w:tc>
          <w:tcPr>
            <w:tcW w:w="1983" w:type="dxa"/>
            <w:gridSpan w:val="3"/>
            <w:shd w:val="clear" w:color="auto" w:fill="auto"/>
          </w:tcPr>
          <w:p w:rsidR="006B4DDB" w:rsidRPr="00766440" w:rsidRDefault="006B4DDB" w:rsidP="0082448D">
            <w:pPr>
              <w:spacing w:line="216" w:lineRule="auto"/>
            </w:pPr>
            <w:r w:rsidRPr="00766440">
              <w:t>краевой бюджет</w:t>
            </w:r>
          </w:p>
        </w:tc>
        <w:tc>
          <w:tcPr>
            <w:tcW w:w="1140" w:type="dxa"/>
            <w:shd w:val="clear" w:color="auto" w:fill="auto"/>
          </w:tcPr>
          <w:p w:rsidR="006B4DDB" w:rsidRPr="00766440" w:rsidRDefault="006B4DDB" w:rsidP="0082448D">
            <w:pPr>
              <w:spacing w:line="216" w:lineRule="auto"/>
            </w:pPr>
          </w:p>
        </w:tc>
        <w:tc>
          <w:tcPr>
            <w:tcW w:w="1140" w:type="dxa"/>
            <w:gridSpan w:val="2"/>
            <w:shd w:val="clear" w:color="auto" w:fill="auto"/>
          </w:tcPr>
          <w:p w:rsidR="006B4DDB" w:rsidRPr="00766440" w:rsidRDefault="006B4DDB" w:rsidP="0082448D">
            <w:pPr>
              <w:spacing w:line="216" w:lineRule="auto"/>
            </w:pPr>
          </w:p>
        </w:tc>
        <w:tc>
          <w:tcPr>
            <w:tcW w:w="1134" w:type="dxa"/>
            <w:gridSpan w:val="2"/>
            <w:shd w:val="clear" w:color="auto" w:fill="auto"/>
          </w:tcPr>
          <w:p w:rsidR="006B4DDB" w:rsidRPr="00766440" w:rsidRDefault="006B4DDB" w:rsidP="0082448D">
            <w:pPr>
              <w:spacing w:line="216" w:lineRule="auto"/>
            </w:pPr>
          </w:p>
        </w:tc>
        <w:tc>
          <w:tcPr>
            <w:tcW w:w="1134" w:type="dxa"/>
            <w:gridSpan w:val="2"/>
            <w:shd w:val="clear" w:color="auto" w:fill="auto"/>
          </w:tcPr>
          <w:p w:rsidR="006B4DDB" w:rsidRPr="00766440" w:rsidRDefault="006B4DDB" w:rsidP="0082448D">
            <w:pPr>
              <w:spacing w:line="216" w:lineRule="auto"/>
            </w:pPr>
          </w:p>
        </w:tc>
        <w:tc>
          <w:tcPr>
            <w:tcW w:w="1134" w:type="dxa"/>
          </w:tcPr>
          <w:p w:rsidR="006B4DDB" w:rsidRPr="00766440" w:rsidRDefault="006B4DDB" w:rsidP="00FA467D">
            <w:pPr>
              <w:spacing w:line="216" w:lineRule="auto"/>
            </w:pPr>
          </w:p>
        </w:tc>
        <w:tc>
          <w:tcPr>
            <w:tcW w:w="1143" w:type="dxa"/>
            <w:gridSpan w:val="2"/>
          </w:tcPr>
          <w:p w:rsidR="006B4DDB" w:rsidRPr="00766440" w:rsidRDefault="006B4DDB" w:rsidP="0082448D">
            <w:pPr>
              <w:spacing w:line="216" w:lineRule="auto"/>
            </w:pPr>
          </w:p>
        </w:tc>
        <w:tc>
          <w:tcPr>
            <w:tcW w:w="1700" w:type="dxa"/>
            <w:gridSpan w:val="2"/>
            <w:vMerge/>
            <w:shd w:val="clear" w:color="auto" w:fill="auto"/>
            <w:vAlign w:val="center"/>
          </w:tcPr>
          <w:p w:rsidR="006B4DDB" w:rsidRPr="00766440" w:rsidRDefault="006B4DDB" w:rsidP="0082448D">
            <w:pPr>
              <w:spacing w:line="216" w:lineRule="auto"/>
              <w:jc w:val="center"/>
            </w:pPr>
          </w:p>
        </w:tc>
        <w:tc>
          <w:tcPr>
            <w:tcW w:w="1849" w:type="dxa"/>
            <w:gridSpan w:val="2"/>
            <w:vMerge/>
            <w:shd w:val="clear" w:color="auto" w:fill="auto"/>
            <w:vAlign w:val="center"/>
          </w:tcPr>
          <w:p w:rsidR="006B4DDB" w:rsidRPr="00766440" w:rsidRDefault="006B4DDB" w:rsidP="0082448D">
            <w:pPr>
              <w:spacing w:line="216" w:lineRule="auto"/>
              <w:jc w:val="center"/>
            </w:pPr>
          </w:p>
        </w:tc>
      </w:tr>
      <w:tr w:rsidR="00505C27" w:rsidRPr="00766440" w:rsidTr="000B580D">
        <w:tc>
          <w:tcPr>
            <w:tcW w:w="2813" w:type="dxa"/>
            <w:gridSpan w:val="3"/>
            <w:shd w:val="clear" w:color="auto" w:fill="auto"/>
          </w:tcPr>
          <w:p w:rsidR="00505C27" w:rsidRPr="00766440" w:rsidRDefault="00505C27" w:rsidP="0082448D">
            <w:pPr>
              <w:pStyle w:val="21"/>
              <w:jc w:val="center"/>
              <w:rPr>
                <w:bCs/>
              </w:rPr>
            </w:pPr>
            <w:r w:rsidRPr="00766440">
              <w:rPr>
                <w:bCs/>
              </w:rPr>
              <w:t>Итого по разделу 2</w:t>
            </w:r>
          </w:p>
        </w:tc>
        <w:tc>
          <w:tcPr>
            <w:tcW w:w="1983" w:type="dxa"/>
            <w:gridSpan w:val="3"/>
            <w:shd w:val="clear" w:color="auto" w:fill="auto"/>
          </w:tcPr>
          <w:p w:rsidR="00505C27" w:rsidRPr="00766440" w:rsidRDefault="00505C27" w:rsidP="0082448D">
            <w:pPr>
              <w:spacing w:line="216" w:lineRule="auto"/>
            </w:pPr>
            <w:r w:rsidRPr="00766440">
              <w:t>местный бюджет</w:t>
            </w:r>
          </w:p>
        </w:tc>
        <w:tc>
          <w:tcPr>
            <w:tcW w:w="1140" w:type="dxa"/>
            <w:shd w:val="clear" w:color="auto" w:fill="auto"/>
          </w:tcPr>
          <w:p w:rsidR="00505C27" w:rsidRPr="00766440" w:rsidRDefault="00F2028C" w:rsidP="00505C27">
            <w:pPr>
              <w:jc w:val="center"/>
            </w:pPr>
            <w:r w:rsidRPr="00766440">
              <w:t>287,3</w:t>
            </w:r>
          </w:p>
        </w:tc>
        <w:tc>
          <w:tcPr>
            <w:tcW w:w="1140" w:type="dxa"/>
            <w:gridSpan w:val="2"/>
            <w:shd w:val="clear" w:color="auto" w:fill="auto"/>
          </w:tcPr>
          <w:p w:rsidR="00505C27" w:rsidRPr="00766440" w:rsidRDefault="00505C27" w:rsidP="00505C27">
            <w:pPr>
              <w:jc w:val="center"/>
            </w:pPr>
            <w:r w:rsidRPr="00766440">
              <w:t>99,0</w:t>
            </w:r>
          </w:p>
        </w:tc>
        <w:tc>
          <w:tcPr>
            <w:tcW w:w="1134" w:type="dxa"/>
            <w:gridSpan w:val="2"/>
            <w:shd w:val="clear" w:color="auto" w:fill="auto"/>
          </w:tcPr>
          <w:p w:rsidR="00505C27" w:rsidRPr="00766440" w:rsidRDefault="00505C27" w:rsidP="00505C27">
            <w:pPr>
              <w:jc w:val="center"/>
            </w:pPr>
            <w:r w:rsidRPr="00766440">
              <w:t>0,0</w:t>
            </w:r>
          </w:p>
        </w:tc>
        <w:tc>
          <w:tcPr>
            <w:tcW w:w="1134" w:type="dxa"/>
            <w:gridSpan w:val="2"/>
            <w:shd w:val="clear" w:color="auto" w:fill="auto"/>
          </w:tcPr>
          <w:p w:rsidR="00505C27" w:rsidRPr="00766440" w:rsidRDefault="00EC18A6" w:rsidP="00505C27">
            <w:pPr>
              <w:jc w:val="center"/>
            </w:pPr>
            <w:r w:rsidRPr="00766440">
              <w:t>0,0</w:t>
            </w:r>
          </w:p>
        </w:tc>
        <w:tc>
          <w:tcPr>
            <w:tcW w:w="1134" w:type="dxa"/>
          </w:tcPr>
          <w:p w:rsidR="00505C27" w:rsidRPr="00766440" w:rsidRDefault="00505C27" w:rsidP="00505C27">
            <w:pPr>
              <w:jc w:val="center"/>
            </w:pPr>
            <w:r w:rsidRPr="00766440">
              <w:t>79,4</w:t>
            </w:r>
          </w:p>
        </w:tc>
        <w:tc>
          <w:tcPr>
            <w:tcW w:w="1143" w:type="dxa"/>
            <w:gridSpan w:val="2"/>
          </w:tcPr>
          <w:p w:rsidR="00505C27" w:rsidRPr="00766440" w:rsidRDefault="00F2028C" w:rsidP="00505C27">
            <w:pPr>
              <w:jc w:val="center"/>
            </w:pPr>
            <w:r w:rsidRPr="00766440">
              <w:t>108,9</w:t>
            </w:r>
          </w:p>
        </w:tc>
        <w:tc>
          <w:tcPr>
            <w:tcW w:w="1700" w:type="dxa"/>
            <w:gridSpan w:val="2"/>
            <w:shd w:val="clear" w:color="auto" w:fill="auto"/>
            <w:vAlign w:val="center"/>
          </w:tcPr>
          <w:p w:rsidR="00505C27" w:rsidRPr="00766440" w:rsidRDefault="00505C27" w:rsidP="0082448D">
            <w:pPr>
              <w:spacing w:line="216" w:lineRule="auto"/>
              <w:jc w:val="center"/>
            </w:pPr>
          </w:p>
        </w:tc>
        <w:tc>
          <w:tcPr>
            <w:tcW w:w="1849" w:type="dxa"/>
            <w:gridSpan w:val="2"/>
            <w:shd w:val="clear" w:color="auto" w:fill="auto"/>
            <w:vAlign w:val="center"/>
          </w:tcPr>
          <w:p w:rsidR="00505C27" w:rsidRPr="00766440" w:rsidRDefault="00505C27" w:rsidP="0082448D">
            <w:pPr>
              <w:spacing w:line="216" w:lineRule="auto"/>
              <w:jc w:val="center"/>
            </w:pPr>
          </w:p>
        </w:tc>
      </w:tr>
      <w:tr w:rsidR="00E416BB" w:rsidRPr="00766440" w:rsidTr="000B580D">
        <w:trPr>
          <w:trHeight w:val="50"/>
        </w:trPr>
        <w:tc>
          <w:tcPr>
            <w:tcW w:w="695" w:type="dxa"/>
            <w:gridSpan w:val="2"/>
            <w:shd w:val="clear" w:color="auto" w:fill="auto"/>
          </w:tcPr>
          <w:p w:rsidR="006B4DDB" w:rsidRPr="00766440" w:rsidRDefault="008665FE" w:rsidP="0082448D">
            <w:pPr>
              <w:spacing w:line="216" w:lineRule="auto"/>
              <w:jc w:val="center"/>
            </w:pPr>
            <w:r w:rsidRPr="00766440">
              <w:t>3</w:t>
            </w:r>
          </w:p>
        </w:tc>
        <w:tc>
          <w:tcPr>
            <w:tcW w:w="2118" w:type="dxa"/>
            <w:shd w:val="clear" w:color="auto" w:fill="auto"/>
          </w:tcPr>
          <w:p w:rsidR="006B4DDB" w:rsidRPr="00766440" w:rsidRDefault="006B4DDB" w:rsidP="0082448D">
            <w:pPr>
              <w:pStyle w:val="21"/>
              <w:spacing w:after="0" w:line="240" w:lineRule="auto"/>
              <w:jc w:val="both"/>
            </w:pPr>
            <w:r w:rsidRPr="00766440">
              <w:t>Задача</w:t>
            </w:r>
          </w:p>
        </w:tc>
        <w:tc>
          <w:tcPr>
            <w:tcW w:w="12357" w:type="dxa"/>
            <w:gridSpan w:val="17"/>
            <w:shd w:val="clear" w:color="auto" w:fill="auto"/>
          </w:tcPr>
          <w:p w:rsidR="006B4DDB" w:rsidRPr="00766440" w:rsidRDefault="006B4DDB" w:rsidP="0082448D">
            <w:pPr>
              <w:spacing w:line="216" w:lineRule="auto"/>
              <w:rPr>
                <w:b/>
                <w:bCs/>
                <w:i/>
              </w:rPr>
            </w:pPr>
            <w:r w:rsidRPr="00766440">
              <w:rPr>
                <w:b/>
                <w:i/>
              </w:rPr>
              <w:t>Художественно-эстетическое образование и воспитание детей и молодежи, развитие системы дополнительного образования</w:t>
            </w:r>
          </w:p>
        </w:tc>
      </w:tr>
      <w:tr w:rsidR="00E416BB" w:rsidRPr="00766440" w:rsidTr="000B580D">
        <w:trPr>
          <w:trHeight w:val="50"/>
        </w:trPr>
        <w:tc>
          <w:tcPr>
            <w:tcW w:w="695" w:type="dxa"/>
            <w:gridSpan w:val="2"/>
            <w:vMerge w:val="restart"/>
            <w:shd w:val="clear" w:color="auto" w:fill="auto"/>
          </w:tcPr>
          <w:p w:rsidR="006B4DDB" w:rsidRPr="00766440" w:rsidRDefault="006B4DDB" w:rsidP="0015393C">
            <w:pPr>
              <w:spacing w:line="216" w:lineRule="auto"/>
              <w:jc w:val="center"/>
            </w:pPr>
            <w:r w:rsidRPr="00766440">
              <w:t>3.1</w:t>
            </w:r>
          </w:p>
        </w:tc>
        <w:tc>
          <w:tcPr>
            <w:tcW w:w="2118" w:type="dxa"/>
            <w:vMerge w:val="restart"/>
            <w:shd w:val="clear" w:color="auto" w:fill="auto"/>
          </w:tcPr>
          <w:p w:rsidR="006B4DDB" w:rsidRPr="00766440" w:rsidRDefault="006B4DDB" w:rsidP="0015393C">
            <w:pPr>
              <w:pStyle w:val="21"/>
              <w:spacing w:after="0" w:line="240" w:lineRule="auto"/>
              <w:rPr>
                <w:bCs/>
              </w:rPr>
            </w:pPr>
            <w:r w:rsidRPr="00766440">
              <w:t>Пошив и приобретение сценических костюмов и обуви МБУДО ДШИ Крымского района</w:t>
            </w:r>
          </w:p>
        </w:tc>
        <w:tc>
          <w:tcPr>
            <w:tcW w:w="1983" w:type="dxa"/>
            <w:gridSpan w:val="3"/>
            <w:shd w:val="clear" w:color="auto" w:fill="auto"/>
          </w:tcPr>
          <w:p w:rsidR="006B4DDB" w:rsidRPr="00766440" w:rsidRDefault="006B4DDB" w:rsidP="0015393C">
            <w:pPr>
              <w:spacing w:line="216" w:lineRule="auto"/>
            </w:pPr>
            <w:r w:rsidRPr="00766440">
              <w:t>Всего</w:t>
            </w:r>
          </w:p>
          <w:p w:rsidR="006B4DDB" w:rsidRPr="00766440" w:rsidRDefault="006B4DDB" w:rsidP="0015393C">
            <w:pPr>
              <w:spacing w:line="216" w:lineRule="auto"/>
            </w:pPr>
          </w:p>
        </w:tc>
        <w:tc>
          <w:tcPr>
            <w:tcW w:w="1140" w:type="dxa"/>
            <w:shd w:val="clear" w:color="auto" w:fill="auto"/>
          </w:tcPr>
          <w:p w:rsidR="006B4DDB" w:rsidRPr="00766440" w:rsidRDefault="00F2028C" w:rsidP="00B40F0F">
            <w:pPr>
              <w:spacing w:line="216" w:lineRule="auto"/>
              <w:jc w:val="center"/>
            </w:pPr>
            <w:r w:rsidRPr="00766440">
              <w:t>3070,0</w:t>
            </w:r>
          </w:p>
        </w:tc>
        <w:tc>
          <w:tcPr>
            <w:tcW w:w="1140" w:type="dxa"/>
            <w:gridSpan w:val="2"/>
            <w:shd w:val="clear" w:color="auto" w:fill="auto"/>
          </w:tcPr>
          <w:p w:rsidR="006B4DDB" w:rsidRPr="00766440" w:rsidRDefault="006B4DDB" w:rsidP="0015393C">
            <w:pPr>
              <w:spacing w:line="216" w:lineRule="auto"/>
              <w:jc w:val="center"/>
            </w:pPr>
            <w:r w:rsidRPr="00766440">
              <w:t>49,0</w:t>
            </w:r>
          </w:p>
        </w:tc>
        <w:tc>
          <w:tcPr>
            <w:tcW w:w="1134" w:type="dxa"/>
            <w:gridSpan w:val="2"/>
            <w:shd w:val="clear" w:color="auto" w:fill="auto"/>
          </w:tcPr>
          <w:p w:rsidR="006B4DDB" w:rsidRPr="00766440" w:rsidRDefault="006B4DDB" w:rsidP="0015393C">
            <w:pPr>
              <w:spacing w:line="216" w:lineRule="auto"/>
              <w:jc w:val="center"/>
            </w:pPr>
            <w:r w:rsidRPr="00766440">
              <w:t>99,0</w:t>
            </w:r>
          </w:p>
        </w:tc>
        <w:tc>
          <w:tcPr>
            <w:tcW w:w="1134" w:type="dxa"/>
            <w:gridSpan w:val="2"/>
            <w:shd w:val="clear" w:color="auto" w:fill="auto"/>
          </w:tcPr>
          <w:p w:rsidR="006B4DDB" w:rsidRPr="00766440" w:rsidRDefault="00EC18A6" w:rsidP="00EC18A6">
            <w:pPr>
              <w:jc w:val="center"/>
            </w:pPr>
            <w:r w:rsidRPr="00766440">
              <w:t>745,3</w:t>
            </w:r>
          </w:p>
        </w:tc>
        <w:tc>
          <w:tcPr>
            <w:tcW w:w="1134" w:type="dxa"/>
          </w:tcPr>
          <w:p w:rsidR="006B4DDB" w:rsidRPr="00766440" w:rsidRDefault="003E4586" w:rsidP="00FA467D">
            <w:pPr>
              <w:jc w:val="center"/>
            </w:pPr>
            <w:r w:rsidRPr="00766440">
              <w:t>1320,6</w:t>
            </w:r>
          </w:p>
        </w:tc>
        <w:tc>
          <w:tcPr>
            <w:tcW w:w="1143" w:type="dxa"/>
            <w:gridSpan w:val="2"/>
          </w:tcPr>
          <w:p w:rsidR="006B4DDB" w:rsidRPr="00766440" w:rsidRDefault="00F2028C" w:rsidP="00FA467D">
            <w:pPr>
              <w:jc w:val="center"/>
            </w:pPr>
            <w:r w:rsidRPr="00766440">
              <w:t>856,1</w:t>
            </w:r>
          </w:p>
        </w:tc>
        <w:tc>
          <w:tcPr>
            <w:tcW w:w="1700" w:type="dxa"/>
            <w:gridSpan w:val="2"/>
            <w:vMerge w:val="restart"/>
            <w:shd w:val="clear" w:color="auto" w:fill="auto"/>
          </w:tcPr>
          <w:p w:rsidR="006B4DDB" w:rsidRPr="00766440" w:rsidRDefault="006B4DDB" w:rsidP="0015393C">
            <w:pPr>
              <w:spacing w:line="216" w:lineRule="auto"/>
            </w:pPr>
            <w:r w:rsidRPr="00766440">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6B4DDB" w:rsidRPr="00766440" w:rsidRDefault="006B4DDB" w:rsidP="00917B74">
            <w:pPr>
              <w:spacing w:line="216" w:lineRule="auto"/>
            </w:pPr>
            <w:r w:rsidRPr="00766440">
              <w:rPr>
                <w:bCs/>
              </w:rPr>
              <w:t>Ответственный за выполнение мероприятий - УК,  получатели субсидий  - МБУ</w:t>
            </w:r>
            <w:r w:rsidR="00917B74" w:rsidRPr="00766440">
              <w:rPr>
                <w:bCs/>
              </w:rPr>
              <w:t xml:space="preserve"> </w:t>
            </w:r>
            <w:r w:rsidRPr="00766440">
              <w:rPr>
                <w:bCs/>
              </w:rPr>
              <w:t xml:space="preserve">ДО детские школы искусств </w:t>
            </w:r>
          </w:p>
        </w:tc>
      </w:tr>
      <w:tr w:rsidR="00E416BB" w:rsidRPr="00766440" w:rsidTr="000B580D">
        <w:tc>
          <w:tcPr>
            <w:tcW w:w="695" w:type="dxa"/>
            <w:gridSpan w:val="2"/>
            <w:vMerge/>
            <w:shd w:val="clear" w:color="auto" w:fill="auto"/>
          </w:tcPr>
          <w:p w:rsidR="006B4DDB" w:rsidRPr="00766440" w:rsidRDefault="006B4DDB" w:rsidP="0015393C">
            <w:pPr>
              <w:spacing w:line="216" w:lineRule="auto"/>
              <w:jc w:val="center"/>
            </w:pPr>
          </w:p>
        </w:tc>
        <w:tc>
          <w:tcPr>
            <w:tcW w:w="2118" w:type="dxa"/>
            <w:vMerge/>
            <w:shd w:val="clear" w:color="auto" w:fill="auto"/>
          </w:tcPr>
          <w:p w:rsidR="006B4DDB" w:rsidRPr="00766440" w:rsidRDefault="006B4DDB" w:rsidP="0015393C">
            <w:pPr>
              <w:pStyle w:val="21"/>
              <w:rPr>
                <w:bCs/>
              </w:rPr>
            </w:pPr>
          </w:p>
        </w:tc>
        <w:tc>
          <w:tcPr>
            <w:tcW w:w="1983" w:type="dxa"/>
            <w:gridSpan w:val="3"/>
            <w:shd w:val="clear" w:color="auto" w:fill="auto"/>
          </w:tcPr>
          <w:p w:rsidR="006B4DDB" w:rsidRPr="00766440" w:rsidRDefault="006B4DDB" w:rsidP="0015393C">
            <w:pPr>
              <w:spacing w:line="216" w:lineRule="auto"/>
            </w:pPr>
            <w:r w:rsidRPr="00766440">
              <w:t>местный бюджет</w:t>
            </w:r>
          </w:p>
          <w:p w:rsidR="006B4DDB" w:rsidRPr="00766440" w:rsidRDefault="006B4DDB" w:rsidP="0015393C">
            <w:pPr>
              <w:spacing w:line="216" w:lineRule="auto"/>
            </w:pPr>
          </w:p>
        </w:tc>
        <w:tc>
          <w:tcPr>
            <w:tcW w:w="1140" w:type="dxa"/>
            <w:shd w:val="clear" w:color="auto" w:fill="auto"/>
          </w:tcPr>
          <w:p w:rsidR="006B4DDB" w:rsidRPr="00766440" w:rsidRDefault="00F2028C" w:rsidP="00D12833">
            <w:pPr>
              <w:spacing w:line="216" w:lineRule="auto"/>
              <w:jc w:val="center"/>
            </w:pPr>
            <w:r w:rsidRPr="00766440">
              <w:t>3070,0</w:t>
            </w:r>
          </w:p>
        </w:tc>
        <w:tc>
          <w:tcPr>
            <w:tcW w:w="1140" w:type="dxa"/>
            <w:gridSpan w:val="2"/>
            <w:shd w:val="clear" w:color="auto" w:fill="auto"/>
          </w:tcPr>
          <w:p w:rsidR="006B4DDB" w:rsidRPr="00766440" w:rsidRDefault="006B4DDB" w:rsidP="00D12833">
            <w:pPr>
              <w:spacing w:line="216" w:lineRule="auto"/>
              <w:jc w:val="center"/>
            </w:pPr>
            <w:r w:rsidRPr="00766440">
              <w:t>49,0</w:t>
            </w:r>
          </w:p>
        </w:tc>
        <w:tc>
          <w:tcPr>
            <w:tcW w:w="1134" w:type="dxa"/>
            <w:gridSpan w:val="2"/>
            <w:shd w:val="clear" w:color="auto" w:fill="auto"/>
          </w:tcPr>
          <w:p w:rsidR="006B4DDB" w:rsidRPr="00766440" w:rsidRDefault="006B4DDB" w:rsidP="0015393C">
            <w:pPr>
              <w:spacing w:line="216" w:lineRule="auto"/>
              <w:jc w:val="center"/>
            </w:pPr>
            <w:r w:rsidRPr="00766440">
              <w:t>99,0</w:t>
            </w:r>
          </w:p>
        </w:tc>
        <w:tc>
          <w:tcPr>
            <w:tcW w:w="1134" w:type="dxa"/>
            <w:gridSpan w:val="2"/>
            <w:shd w:val="clear" w:color="auto" w:fill="auto"/>
          </w:tcPr>
          <w:p w:rsidR="006B4DDB" w:rsidRPr="00766440" w:rsidRDefault="00EC18A6" w:rsidP="0015393C">
            <w:pPr>
              <w:jc w:val="center"/>
            </w:pPr>
            <w:r w:rsidRPr="00766440">
              <w:t>745,3</w:t>
            </w:r>
          </w:p>
        </w:tc>
        <w:tc>
          <w:tcPr>
            <w:tcW w:w="1134" w:type="dxa"/>
          </w:tcPr>
          <w:p w:rsidR="006B4DDB" w:rsidRPr="00766440" w:rsidRDefault="003E4586" w:rsidP="008D2558">
            <w:pPr>
              <w:jc w:val="center"/>
            </w:pPr>
            <w:r w:rsidRPr="00766440">
              <w:t>1320,6</w:t>
            </w:r>
          </w:p>
        </w:tc>
        <w:tc>
          <w:tcPr>
            <w:tcW w:w="1143" w:type="dxa"/>
            <w:gridSpan w:val="2"/>
          </w:tcPr>
          <w:p w:rsidR="006B4DDB" w:rsidRPr="00766440" w:rsidRDefault="00F2028C" w:rsidP="008D2558">
            <w:pPr>
              <w:jc w:val="center"/>
            </w:pPr>
            <w:r w:rsidRPr="00766440">
              <w:t>856,1</w:t>
            </w:r>
          </w:p>
        </w:tc>
        <w:tc>
          <w:tcPr>
            <w:tcW w:w="1700" w:type="dxa"/>
            <w:gridSpan w:val="2"/>
            <w:vMerge/>
            <w:shd w:val="clear" w:color="auto" w:fill="auto"/>
          </w:tcPr>
          <w:p w:rsidR="006B4DDB" w:rsidRPr="00766440" w:rsidRDefault="006B4DDB" w:rsidP="0015393C">
            <w:pPr>
              <w:spacing w:line="216" w:lineRule="auto"/>
              <w:jc w:val="center"/>
            </w:pPr>
          </w:p>
        </w:tc>
        <w:tc>
          <w:tcPr>
            <w:tcW w:w="1849" w:type="dxa"/>
            <w:gridSpan w:val="2"/>
            <w:vMerge/>
            <w:shd w:val="clear" w:color="auto" w:fill="auto"/>
          </w:tcPr>
          <w:p w:rsidR="006B4DDB" w:rsidRPr="00766440" w:rsidRDefault="006B4DDB" w:rsidP="0015393C">
            <w:pPr>
              <w:spacing w:line="216" w:lineRule="auto"/>
            </w:pPr>
          </w:p>
        </w:tc>
      </w:tr>
      <w:tr w:rsidR="00E416BB" w:rsidRPr="00766440" w:rsidTr="000B580D">
        <w:tc>
          <w:tcPr>
            <w:tcW w:w="695" w:type="dxa"/>
            <w:gridSpan w:val="2"/>
            <w:vMerge/>
            <w:shd w:val="clear" w:color="auto" w:fill="auto"/>
          </w:tcPr>
          <w:p w:rsidR="006B4DDB" w:rsidRPr="00766440" w:rsidRDefault="006B4DDB" w:rsidP="00DF5E3B">
            <w:pPr>
              <w:spacing w:line="216" w:lineRule="auto"/>
              <w:jc w:val="center"/>
            </w:pPr>
          </w:p>
        </w:tc>
        <w:tc>
          <w:tcPr>
            <w:tcW w:w="2118" w:type="dxa"/>
            <w:vMerge/>
            <w:shd w:val="clear" w:color="auto" w:fill="auto"/>
          </w:tcPr>
          <w:p w:rsidR="006B4DDB" w:rsidRPr="00766440" w:rsidRDefault="006B4DDB" w:rsidP="00DF5E3B">
            <w:pPr>
              <w:pStyle w:val="21"/>
              <w:rPr>
                <w:bCs/>
              </w:rPr>
            </w:pPr>
          </w:p>
        </w:tc>
        <w:tc>
          <w:tcPr>
            <w:tcW w:w="1983" w:type="dxa"/>
            <w:gridSpan w:val="3"/>
            <w:shd w:val="clear" w:color="auto" w:fill="auto"/>
          </w:tcPr>
          <w:p w:rsidR="006B4DDB" w:rsidRPr="00766440" w:rsidRDefault="006B4DDB" w:rsidP="00DF5E3B">
            <w:pPr>
              <w:spacing w:line="216" w:lineRule="auto"/>
            </w:pPr>
            <w:r w:rsidRPr="00766440">
              <w:t>краевой бюджет</w:t>
            </w:r>
          </w:p>
        </w:tc>
        <w:tc>
          <w:tcPr>
            <w:tcW w:w="1140" w:type="dxa"/>
            <w:shd w:val="clear" w:color="auto" w:fill="auto"/>
          </w:tcPr>
          <w:p w:rsidR="006B4DDB" w:rsidRPr="00766440" w:rsidRDefault="006B4DDB" w:rsidP="00DF5E3B">
            <w:pPr>
              <w:spacing w:line="216" w:lineRule="auto"/>
            </w:pPr>
          </w:p>
        </w:tc>
        <w:tc>
          <w:tcPr>
            <w:tcW w:w="1140" w:type="dxa"/>
            <w:gridSpan w:val="2"/>
            <w:shd w:val="clear" w:color="auto" w:fill="auto"/>
          </w:tcPr>
          <w:p w:rsidR="006B4DDB" w:rsidRPr="00766440" w:rsidRDefault="006B4DDB" w:rsidP="00DF5E3B">
            <w:pPr>
              <w:spacing w:line="216" w:lineRule="auto"/>
            </w:pPr>
          </w:p>
        </w:tc>
        <w:tc>
          <w:tcPr>
            <w:tcW w:w="1134" w:type="dxa"/>
            <w:gridSpan w:val="2"/>
            <w:shd w:val="clear" w:color="auto" w:fill="auto"/>
          </w:tcPr>
          <w:p w:rsidR="006B4DDB" w:rsidRPr="00766440" w:rsidRDefault="006B4DDB" w:rsidP="00DF5E3B">
            <w:pPr>
              <w:spacing w:line="216" w:lineRule="auto"/>
            </w:pPr>
          </w:p>
        </w:tc>
        <w:tc>
          <w:tcPr>
            <w:tcW w:w="1134" w:type="dxa"/>
            <w:gridSpan w:val="2"/>
            <w:shd w:val="clear" w:color="auto" w:fill="auto"/>
          </w:tcPr>
          <w:p w:rsidR="006B4DDB" w:rsidRPr="00766440" w:rsidRDefault="006B4DDB" w:rsidP="00DF5E3B">
            <w:pPr>
              <w:spacing w:line="216" w:lineRule="auto"/>
            </w:pPr>
          </w:p>
        </w:tc>
        <w:tc>
          <w:tcPr>
            <w:tcW w:w="1134" w:type="dxa"/>
          </w:tcPr>
          <w:p w:rsidR="006B4DDB" w:rsidRPr="00766440" w:rsidRDefault="006B4DDB" w:rsidP="00DF5E3B">
            <w:pPr>
              <w:spacing w:line="216" w:lineRule="auto"/>
            </w:pPr>
          </w:p>
        </w:tc>
        <w:tc>
          <w:tcPr>
            <w:tcW w:w="1143" w:type="dxa"/>
            <w:gridSpan w:val="2"/>
          </w:tcPr>
          <w:p w:rsidR="006B4DDB" w:rsidRPr="00766440" w:rsidRDefault="006B4DDB" w:rsidP="00DF5E3B">
            <w:pPr>
              <w:spacing w:line="216" w:lineRule="auto"/>
            </w:pPr>
          </w:p>
        </w:tc>
        <w:tc>
          <w:tcPr>
            <w:tcW w:w="1700" w:type="dxa"/>
            <w:gridSpan w:val="2"/>
            <w:vMerge/>
            <w:shd w:val="clear" w:color="auto" w:fill="auto"/>
          </w:tcPr>
          <w:p w:rsidR="006B4DDB" w:rsidRPr="00766440" w:rsidRDefault="006B4DDB" w:rsidP="00DF5E3B">
            <w:pPr>
              <w:spacing w:line="216" w:lineRule="auto"/>
              <w:jc w:val="center"/>
            </w:pPr>
          </w:p>
        </w:tc>
        <w:tc>
          <w:tcPr>
            <w:tcW w:w="1849" w:type="dxa"/>
            <w:gridSpan w:val="2"/>
            <w:vMerge/>
            <w:shd w:val="clear" w:color="auto" w:fill="auto"/>
          </w:tcPr>
          <w:p w:rsidR="006B4DDB" w:rsidRPr="00766440" w:rsidRDefault="006B4DDB" w:rsidP="00DF5E3B">
            <w:pPr>
              <w:spacing w:line="216" w:lineRule="auto"/>
            </w:pPr>
          </w:p>
        </w:tc>
      </w:tr>
      <w:tr w:rsidR="00E416BB" w:rsidRPr="00766440" w:rsidTr="000B580D">
        <w:tc>
          <w:tcPr>
            <w:tcW w:w="695" w:type="dxa"/>
            <w:gridSpan w:val="2"/>
            <w:vMerge w:val="restart"/>
            <w:shd w:val="clear" w:color="auto" w:fill="auto"/>
          </w:tcPr>
          <w:p w:rsidR="006B4DDB" w:rsidRPr="00766440" w:rsidRDefault="006B4DDB" w:rsidP="00DF5E3B">
            <w:pPr>
              <w:spacing w:line="216" w:lineRule="auto"/>
              <w:jc w:val="center"/>
            </w:pPr>
            <w:r w:rsidRPr="00766440">
              <w:t>3.2</w:t>
            </w:r>
          </w:p>
        </w:tc>
        <w:tc>
          <w:tcPr>
            <w:tcW w:w="2118" w:type="dxa"/>
            <w:vMerge w:val="restart"/>
            <w:shd w:val="clear" w:color="auto" w:fill="auto"/>
          </w:tcPr>
          <w:p w:rsidR="006B4DDB" w:rsidRPr="00766440" w:rsidRDefault="006B4DDB" w:rsidP="00DF5E3B">
            <w:pPr>
              <w:pStyle w:val="21"/>
              <w:spacing w:after="0" w:line="240" w:lineRule="auto"/>
              <w:rPr>
                <w:bCs/>
              </w:rPr>
            </w:pPr>
            <w:r w:rsidRPr="00766440">
              <w:t>Оснащение образовательных организаций в сфере культуры музыкальными инструментами, оборудованием и учебными материалами</w:t>
            </w:r>
          </w:p>
        </w:tc>
        <w:tc>
          <w:tcPr>
            <w:tcW w:w="1983" w:type="dxa"/>
            <w:gridSpan w:val="3"/>
            <w:shd w:val="clear" w:color="auto" w:fill="auto"/>
          </w:tcPr>
          <w:p w:rsidR="006B4DDB" w:rsidRPr="00766440" w:rsidRDefault="006B4DDB" w:rsidP="00DF5E3B">
            <w:pPr>
              <w:spacing w:line="216" w:lineRule="auto"/>
            </w:pPr>
            <w:r w:rsidRPr="00766440">
              <w:t>Всего</w:t>
            </w:r>
          </w:p>
          <w:p w:rsidR="006B4DDB" w:rsidRPr="00766440" w:rsidRDefault="006B4DDB" w:rsidP="00DF5E3B">
            <w:pPr>
              <w:spacing w:line="216" w:lineRule="auto"/>
            </w:pPr>
          </w:p>
        </w:tc>
        <w:tc>
          <w:tcPr>
            <w:tcW w:w="1140" w:type="dxa"/>
            <w:shd w:val="clear" w:color="auto" w:fill="auto"/>
          </w:tcPr>
          <w:p w:rsidR="006B4DDB" w:rsidRPr="00766440" w:rsidRDefault="00F2028C" w:rsidP="001C3CC1">
            <w:pPr>
              <w:spacing w:line="216" w:lineRule="auto"/>
              <w:jc w:val="center"/>
            </w:pPr>
            <w:r w:rsidRPr="00766440">
              <w:t>953,4</w:t>
            </w:r>
          </w:p>
        </w:tc>
        <w:tc>
          <w:tcPr>
            <w:tcW w:w="1140" w:type="dxa"/>
            <w:gridSpan w:val="2"/>
            <w:shd w:val="clear" w:color="auto" w:fill="auto"/>
          </w:tcPr>
          <w:p w:rsidR="006B4DDB" w:rsidRPr="00766440" w:rsidRDefault="00F2028C" w:rsidP="00DF5E3B">
            <w:pPr>
              <w:spacing w:line="216" w:lineRule="auto"/>
              <w:jc w:val="center"/>
            </w:pPr>
            <w:r w:rsidRPr="00766440">
              <w:t>248,2</w:t>
            </w:r>
          </w:p>
        </w:tc>
        <w:tc>
          <w:tcPr>
            <w:tcW w:w="1134" w:type="dxa"/>
            <w:gridSpan w:val="2"/>
            <w:shd w:val="clear" w:color="auto" w:fill="auto"/>
          </w:tcPr>
          <w:p w:rsidR="006B4DDB" w:rsidRPr="00766440" w:rsidRDefault="006B4DDB" w:rsidP="00DF5E3B">
            <w:pPr>
              <w:spacing w:line="216" w:lineRule="auto"/>
              <w:jc w:val="center"/>
            </w:pPr>
            <w:r w:rsidRPr="00766440">
              <w:t>0,0</w:t>
            </w:r>
          </w:p>
        </w:tc>
        <w:tc>
          <w:tcPr>
            <w:tcW w:w="1134" w:type="dxa"/>
            <w:gridSpan w:val="2"/>
            <w:shd w:val="clear" w:color="auto" w:fill="auto"/>
          </w:tcPr>
          <w:p w:rsidR="006B4DDB" w:rsidRPr="00766440" w:rsidRDefault="00EC18A6" w:rsidP="00B376CB">
            <w:pPr>
              <w:spacing w:line="216" w:lineRule="auto"/>
              <w:jc w:val="center"/>
            </w:pPr>
            <w:r w:rsidRPr="00766440">
              <w:t>57,2</w:t>
            </w:r>
          </w:p>
        </w:tc>
        <w:tc>
          <w:tcPr>
            <w:tcW w:w="1134" w:type="dxa"/>
          </w:tcPr>
          <w:p w:rsidR="006B4DDB" w:rsidRPr="00766440" w:rsidRDefault="003E4586" w:rsidP="00FA467D">
            <w:pPr>
              <w:spacing w:line="216" w:lineRule="auto"/>
              <w:jc w:val="center"/>
            </w:pPr>
            <w:r w:rsidRPr="00766440">
              <w:t>624,1</w:t>
            </w:r>
          </w:p>
        </w:tc>
        <w:tc>
          <w:tcPr>
            <w:tcW w:w="1143" w:type="dxa"/>
            <w:gridSpan w:val="2"/>
          </w:tcPr>
          <w:p w:rsidR="006B4DDB" w:rsidRPr="00766440" w:rsidRDefault="00F2028C" w:rsidP="003E4586">
            <w:pPr>
              <w:spacing w:line="216" w:lineRule="auto"/>
              <w:jc w:val="center"/>
            </w:pPr>
            <w:r w:rsidRPr="00766440">
              <w:t>23,9</w:t>
            </w:r>
          </w:p>
        </w:tc>
        <w:tc>
          <w:tcPr>
            <w:tcW w:w="1700" w:type="dxa"/>
            <w:gridSpan w:val="2"/>
            <w:vMerge w:val="restart"/>
            <w:shd w:val="clear" w:color="auto" w:fill="auto"/>
          </w:tcPr>
          <w:p w:rsidR="006B4DDB" w:rsidRPr="00766440" w:rsidRDefault="006B4DDB" w:rsidP="00DF5E3B">
            <w:pPr>
              <w:spacing w:line="216" w:lineRule="auto"/>
            </w:pPr>
            <w:r w:rsidRPr="00766440">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6B4DDB" w:rsidRPr="00766440" w:rsidRDefault="006B4DDB" w:rsidP="00917B74">
            <w:pPr>
              <w:spacing w:line="216" w:lineRule="auto"/>
            </w:pPr>
            <w:r w:rsidRPr="00766440">
              <w:rPr>
                <w:bCs/>
              </w:rPr>
              <w:t>Ответственный за выполнение мероприятий - УК,  получатели субсидий  - МБУ</w:t>
            </w:r>
            <w:r w:rsidR="00917B74" w:rsidRPr="00766440">
              <w:rPr>
                <w:bCs/>
              </w:rPr>
              <w:t xml:space="preserve"> </w:t>
            </w:r>
            <w:r w:rsidRPr="00766440">
              <w:rPr>
                <w:bCs/>
              </w:rPr>
              <w:t>ДО детские школы искусств</w:t>
            </w:r>
          </w:p>
        </w:tc>
      </w:tr>
      <w:tr w:rsidR="00E416BB" w:rsidRPr="00766440" w:rsidTr="000B580D">
        <w:tc>
          <w:tcPr>
            <w:tcW w:w="695" w:type="dxa"/>
            <w:gridSpan w:val="2"/>
            <w:vMerge/>
            <w:shd w:val="clear" w:color="auto" w:fill="auto"/>
          </w:tcPr>
          <w:p w:rsidR="003E4586" w:rsidRPr="00766440" w:rsidRDefault="003E4586" w:rsidP="00DF5E3B">
            <w:pPr>
              <w:spacing w:line="216" w:lineRule="auto"/>
              <w:jc w:val="center"/>
            </w:pPr>
          </w:p>
        </w:tc>
        <w:tc>
          <w:tcPr>
            <w:tcW w:w="2118" w:type="dxa"/>
            <w:vMerge/>
            <w:shd w:val="clear" w:color="auto" w:fill="auto"/>
          </w:tcPr>
          <w:p w:rsidR="003E4586" w:rsidRPr="00766440" w:rsidRDefault="003E4586" w:rsidP="00DF5E3B">
            <w:pPr>
              <w:pStyle w:val="21"/>
              <w:spacing w:after="0" w:line="240" w:lineRule="auto"/>
              <w:rPr>
                <w:bCs/>
              </w:rPr>
            </w:pPr>
          </w:p>
        </w:tc>
        <w:tc>
          <w:tcPr>
            <w:tcW w:w="1983" w:type="dxa"/>
            <w:gridSpan w:val="3"/>
            <w:shd w:val="clear" w:color="auto" w:fill="auto"/>
          </w:tcPr>
          <w:p w:rsidR="003E4586" w:rsidRPr="00766440" w:rsidRDefault="003E4586" w:rsidP="00DF5E3B">
            <w:pPr>
              <w:spacing w:line="216" w:lineRule="auto"/>
            </w:pPr>
            <w:r w:rsidRPr="00766440">
              <w:t>местный бюджет</w:t>
            </w:r>
          </w:p>
          <w:p w:rsidR="003E4586" w:rsidRPr="00766440" w:rsidRDefault="003E4586" w:rsidP="00DF5E3B">
            <w:pPr>
              <w:spacing w:line="216" w:lineRule="auto"/>
            </w:pPr>
          </w:p>
        </w:tc>
        <w:tc>
          <w:tcPr>
            <w:tcW w:w="1140" w:type="dxa"/>
            <w:shd w:val="clear" w:color="auto" w:fill="auto"/>
          </w:tcPr>
          <w:p w:rsidR="003E4586" w:rsidRPr="00766440" w:rsidRDefault="00F2028C" w:rsidP="00D12833">
            <w:pPr>
              <w:spacing w:line="216" w:lineRule="auto"/>
              <w:jc w:val="center"/>
            </w:pPr>
            <w:r w:rsidRPr="00766440">
              <w:t>953,4</w:t>
            </w:r>
          </w:p>
        </w:tc>
        <w:tc>
          <w:tcPr>
            <w:tcW w:w="1140" w:type="dxa"/>
            <w:gridSpan w:val="2"/>
            <w:shd w:val="clear" w:color="auto" w:fill="auto"/>
          </w:tcPr>
          <w:p w:rsidR="003E4586" w:rsidRPr="00766440" w:rsidRDefault="00F2028C" w:rsidP="00D12833">
            <w:pPr>
              <w:spacing w:line="216" w:lineRule="auto"/>
              <w:jc w:val="center"/>
            </w:pPr>
            <w:r w:rsidRPr="00766440">
              <w:t>248,2</w:t>
            </w:r>
          </w:p>
        </w:tc>
        <w:tc>
          <w:tcPr>
            <w:tcW w:w="1134" w:type="dxa"/>
            <w:gridSpan w:val="2"/>
            <w:shd w:val="clear" w:color="auto" w:fill="auto"/>
          </w:tcPr>
          <w:p w:rsidR="003E4586" w:rsidRPr="00766440" w:rsidRDefault="003E4586" w:rsidP="00DF5E3B">
            <w:pPr>
              <w:spacing w:line="216" w:lineRule="auto"/>
              <w:jc w:val="center"/>
            </w:pPr>
            <w:r w:rsidRPr="00766440">
              <w:t>0,0</w:t>
            </w:r>
          </w:p>
        </w:tc>
        <w:tc>
          <w:tcPr>
            <w:tcW w:w="1134" w:type="dxa"/>
            <w:gridSpan w:val="2"/>
            <w:shd w:val="clear" w:color="auto" w:fill="auto"/>
          </w:tcPr>
          <w:p w:rsidR="003E4586" w:rsidRPr="00766440" w:rsidRDefault="00EC18A6" w:rsidP="00B376CB">
            <w:pPr>
              <w:spacing w:line="216" w:lineRule="auto"/>
              <w:jc w:val="center"/>
            </w:pPr>
            <w:r w:rsidRPr="00766440">
              <w:t>57,2</w:t>
            </w:r>
          </w:p>
        </w:tc>
        <w:tc>
          <w:tcPr>
            <w:tcW w:w="1134" w:type="dxa"/>
          </w:tcPr>
          <w:p w:rsidR="003E4586" w:rsidRPr="00766440" w:rsidRDefault="003E4586" w:rsidP="00E416BB">
            <w:pPr>
              <w:spacing w:line="216" w:lineRule="auto"/>
              <w:jc w:val="center"/>
            </w:pPr>
            <w:r w:rsidRPr="00766440">
              <w:t>624,1</w:t>
            </w:r>
          </w:p>
        </w:tc>
        <w:tc>
          <w:tcPr>
            <w:tcW w:w="1143" w:type="dxa"/>
            <w:gridSpan w:val="2"/>
          </w:tcPr>
          <w:p w:rsidR="003E4586" w:rsidRPr="00766440" w:rsidRDefault="00F2028C" w:rsidP="00E416BB">
            <w:pPr>
              <w:spacing w:line="216" w:lineRule="auto"/>
              <w:jc w:val="center"/>
            </w:pPr>
            <w:r w:rsidRPr="00766440">
              <w:t>23,9</w:t>
            </w:r>
          </w:p>
        </w:tc>
        <w:tc>
          <w:tcPr>
            <w:tcW w:w="1700" w:type="dxa"/>
            <w:gridSpan w:val="2"/>
            <w:vMerge/>
            <w:shd w:val="clear" w:color="auto" w:fill="auto"/>
          </w:tcPr>
          <w:p w:rsidR="003E4586" w:rsidRPr="00766440" w:rsidRDefault="003E4586" w:rsidP="00DF5E3B">
            <w:pPr>
              <w:spacing w:line="216" w:lineRule="auto"/>
            </w:pPr>
          </w:p>
        </w:tc>
        <w:tc>
          <w:tcPr>
            <w:tcW w:w="1849" w:type="dxa"/>
            <w:gridSpan w:val="2"/>
            <w:vMerge/>
            <w:shd w:val="clear" w:color="auto" w:fill="auto"/>
          </w:tcPr>
          <w:p w:rsidR="003E4586" w:rsidRPr="00766440" w:rsidRDefault="003E4586" w:rsidP="00DF5E3B">
            <w:pPr>
              <w:spacing w:line="216" w:lineRule="auto"/>
            </w:pPr>
          </w:p>
        </w:tc>
      </w:tr>
      <w:tr w:rsidR="00E416BB" w:rsidRPr="00766440" w:rsidTr="000B580D">
        <w:tc>
          <w:tcPr>
            <w:tcW w:w="695" w:type="dxa"/>
            <w:gridSpan w:val="2"/>
            <w:vMerge/>
            <w:shd w:val="clear" w:color="auto" w:fill="auto"/>
          </w:tcPr>
          <w:p w:rsidR="006B4DDB" w:rsidRPr="00766440" w:rsidRDefault="006B4DDB" w:rsidP="00DF5E3B">
            <w:pPr>
              <w:spacing w:line="216" w:lineRule="auto"/>
              <w:jc w:val="center"/>
            </w:pPr>
          </w:p>
        </w:tc>
        <w:tc>
          <w:tcPr>
            <w:tcW w:w="2118" w:type="dxa"/>
            <w:vMerge/>
            <w:shd w:val="clear" w:color="auto" w:fill="auto"/>
          </w:tcPr>
          <w:p w:rsidR="006B4DDB" w:rsidRPr="00766440" w:rsidRDefault="006B4DDB" w:rsidP="00DF5E3B">
            <w:pPr>
              <w:pStyle w:val="21"/>
              <w:spacing w:after="0" w:line="240" w:lineRule="auto"/>
              <w:rPr>
                <w:bCs/>
              </w:rPr>
            </w:pPr>
          </w:p>
        </w:tc>
        <w:tc>
          <w:tcPr>
            <w:tcW w:w="1983" w:type="dxa"/>
            <w:gridSpan w:val="3"/>
            <w:shd w:val="clear" w:color="auto" w:fill="auto"/>
          </w:tcPr>
          <w:p w:rsidR="006B4DDB" w:rsidRPr="00766440" w:rsidRDefault="006B4DDB" w:rsidP="00DF5E3B">
            <w:pPr>
              <w:spacing w:line="216" w:lineRule="auto"/>
            </w:pPr>
            <w:r w:rsidRPr="00766440">
              <w:t>краевой бюджет</w:t>
            </w:r>
          </w:p>
        </w:tc>
        <w:tc>
          <w:tcPr>
            <w:tcW w:w="1140" w:type="dxa"/>
            <w:shd w:val="clear" w:color="auto" w:fill="auto"/>
          </w:tcPr>
          <w:p w:rsidR="006B4DDB" w:rsidRPr="00766440" w:rsidRDefault="00F2028C" w:rsidP="003804D4">
            <w:pPr>
              <w:spacing w:line="216" w:lineRule="auto"/>
              <w:jc w:val="center"/>
            </w:pPr>
            <w:r w:rsidRPr="00766440">
              <w:t>0,0</w:t>
            </w:r>
          </w:p>
        </w:tc>
        <w:tc>
          <w:tcPr>
            <w:tcW w:w="1140" w:type="dxa"/>
            <w:gridSpan w:val="2"/>
            <w:shd w:val="clear" w:color="auto" w:fill="auto"/>
          </w:tcPr>
          <w:p w:rsidR="006B4DDB" w:rsidRPr="00766440" w:rsidRDefault="00F2028C" w:rsidP="00DF5E3B">
            <w:pPr>
              <w:spacing w:line="216" w:lineRule="auto"/>
              <w:jc w:val="center"/>
            </w:pPr>
            <w:r w:rsidRPr="00766440">
              <w:t>0,0</w:t>
            </w:r>
          </w:p>
        </w:tc>
        <w:tc>
          <w:tcPr>
            <w:tcW w:w="1134" w:type="dxa"/>
            <w:gridSpan w:val="2"/>
            <w:shd w:val="clear" w:color="auto" w:fill="auto"/>
          </w:tcPr>
          <w:p w:rsidR="006B4DDB" w:rsidRPr="00766440" w:rsidRDefault="006B4DDB" w:rsidP="00FE726B">
            <w:pPr>
              <w:spacing w:line="216" w:lineRule="auto"/>
              <w:jc w:val="center"/>
            </w:pPr>
            <w:r w:rsidRPr="00766440">
              <w:t>0,0</w:t>
            </w:r>
          </w:p>
        </w:tc>
        <w:tc>
          <w:tcPr>
            <w:tcW w:w="1134" w:type="dxa"/>
            <w:gridSpan w:val="2"/>
            <w:shd w:val="clear" w:color="auto" w:fill="auto"/>
          </w:tcPr>
          <w:p w:rsidR="006B4DDB" w:rsidRPr="00766440" w:rsidRDefault="006B4DDB" w:rsidP="00FE726B">
            <w:pPr>
              <w:spacing w:line="216" w:lineRule="auto"/>
              <w:jc w:val="center"/>
            </w:pPr>
            <w:r w:rsidRPr="00766440">
              <w:t>0,0</w:t>
            </w:r>
          </w:p>
        </w:tc>
        <w:tc>
          <w:tcPr>
            <w:tcW w:w="1134" w:type="dxa"/>
          </w:tcPr>
          <w:p w:rsidR="006B4DDB" w:rsidRPr="00766440" w:rsidRDefault="006B4DDB" w:rsidP="00FE726B">
            <w:pPr>
              <w:spacing w:line="216" w:lineRule="auto"/>
              <w:jc w:val="center"/>
            </w:pPr>
            <w:r w:rsidRPr="00766440">
              <w:t>0,0</w:t>
            </w:r>
          </w:p>
        </w:tc>
        <w:tc>
          <w:tcPr>
            <w:tcW w:w="1143" w:type="dxa"/>
            <w:gridSpan w:val="2"/>
          </w:tcPr>
          <w:p w:rsidR="006B4DDB" w:rsidRPr="00766440" w:rsidRDefault="00F2028C" w:rsidP="00FE726B">
            <w:pPr>
              <w:spacing w:line="216" w:lineRule="auto"/>
              <w:jc w:val="center"/>
            </w:pPr>
            <w:r w:rsidRPr="00766440">
              <w:t>0,0</w:t>
            </w:r>
          </w:p>
        </w:tc>
        <w:tc>
          <w:tcPr>
            <w:tcW w:w="1700" w:type="dxa"/>
            <w:gridSpan w:val="2"/>
            <w:vMerge/>
            <w:shd w:val="clear" w:color="auto" w:fill="auto"/>
          </w:tcPr>
          <w:p w:rsidR="006B4DDB" w:rsidRPr="00766440" w:rsidRDefault="006B4DDB" w:rsidP="00DF5E3B">
            <w:pPr>
              <w:spacing w:line="216" w:lineRule="auto"/>
            </w:pPr>
          </w:p>
        </w:tc>
        <w:tc>
          <w:tcPr>
            <w:tcW w:w="1849" w:type="dxa"/>
            <w:gridSpan w:val="2"/>
            <w:vMerge/>
            <w:shd w:val="clear" w:color="auto" w:fill="auto"/>
          </w:tcPr>
          <w:p w:rsidR="006B4DDB" w:rsidRPr="00766440" w:rsidRDefault="006B4DDB" w:rsidP="00DF5E3B">
            <w:pPr>
              <w:spacing w:line="216" w:lineRule="auto"/>
            </w:pPr>
          </w:p>
        </w:tc>
      </w:tr>
      <w:tr w:rsidR="00072AEA" w:rsidRPr="00766440" w:rsidTr="000B580D">
        <w:tc>
          <w:tcPr>
            <w:tcW w:w="695" w:type="dxa"/>
            <w:gridSpan w:val="2"/>
            <w:vMerge w:val="restart"/>
            <w:shd w:val="clear" w:color="auto" w:fill="auto"/>
          </w:tcPr>
          <w:p w:rsidR="00072AEA" w:rsidRPr="00766440" w:rsidRDefault="000B580D" w:rsidP="00DF5E3B">
            <w:pPr>
              <w:spacing w:line="216" w:lineRule="auto"/>
              <w:jc w:val="center"/>
            </w:pPr>
            <w:r w:rsidRPr="00766440">
              <w:t>3.3</w:t>
            </w:r>
          </w:p>
        </w:tc>
        <w:tc>
          <w:tcPr>
            <w:tcW w:w="2118" w:type="dxa"/>
            <w:vMerge w:val="restart"/>
            <w:shd w:val="clear" w:color="auto" w:fill="auto"/>
          </w:tcPr>
          <w:p w:rsidR="00072AEA" w:rsidRPr="00766440" w:rsidRDefault="00072AEA" w:rsidP="00F2028C">
            <w:pPr>
              <w:pStyle w:val="21"/>
              <w:spacing w:after="0" w:line="240" w:lineRule="auto"/>
              <w:rPr>
                <w:bCs/>
              </w:rPr>
            </w:pPr>
            <w:r w:rsidRPr="00766440">
              <w:rPr>
                <w:color w:val="000000" w:themeColor="text1"/>
              </w:rPr>
              <w:t>Приобретение музыкальных инструментов</w:t>
            </w:r>
            <w:r w:rsidR="00F2028C" w:rsidRPr="00766440">
              <w:rPr>
                <w:color w:val="000000" w:themeColor="text1"/>
              </w:rPr>
              <w:t xml:space="preserve">, методической литературы, оборудования в рамках </w:t>
            </w:r>
            <w:r w:rsidR="00F2028C" w:rsidRPr="00766440">
              <w:rPr>
                <w:color w:val="000000" w:themeColor="text1"/>
              </w:rPr>
              <w:lastRenderedPageBreak/>
              <w:t>нацпроекта «Культура»</w:t>
            </w:r>
            <w:r w:rsidRPr="00766440">
              <w:rPr>
                <w:color w:val="000000" w:themeColor="text1"/>
              </w:rPr>
              <w:t xml:space="preserve"> </w:t>
            </w:r>
          </w:p>
        </w:tc>
        <w:tc>
          <w:tcPr>
            <w:tcW w:w="1983" w:type="dxa"/>
            <w:gridSpan w:val="3"/>
            <w:shd w:val="clear" w:color="auto" w:fill="auto"/>
          </w:tcPr>
          <w:p w:rsidR="00072AEA" w:rsidRPr="00766440" w:rsidRDefault="00072AEA" w:rsidP="00072AEA">
            <w:pPr>
              <w:spacing w:line="216" w:lineRule="auto"/>
            </w:pPr>
            <w:r w:rsidRPr="00766440">
              <w:lastRenderedPageBreak/>
              <w:t>всего</w:t>
            </w:r>
          </w:p>
        </w:tc>
        <w:tc>
          <w:tcPr>
            <w:tcW w:w="1140" w:type="dxa"/>
            <w:shd w:val="clear" w:color="auto" w:fill="auto"/>
          </w:tcPr>
          <w:p w:rsidR="00072AEA" w:rsidRPr="00766440" w:rsidRDefault="00F2028C" w:rsidP="00072AEA">
            <w:pPr>
              <w:spacing w:line="216" w:lineRule="auto"/>
              <w:jc w:val="center"/>
              <w:rPr>
                <w:color w:val="000000" w:themeColor="text1"/>
              </w:rPr>
            </w:pPr>
            <w:r w:rsidRPr="00766440">
              <w:rPr>
                <w:color w:val="000000" w:themeColor="text1"/>
              </w:rPr>
              <w:t>14463,4</w:t>
            </w:r>
          </w:p>
        </w:tc>
        <w:tc>
          <w:tcPr>
            <w:tcW w:w="1140" w:type="dxa"/>
            <w:gridSpan w:val="2"/>
            <w:shd w:val="clear" w:color="auto" w:fill="auto"/>
          </w:tcPr>
          <w:p w:rsidR="00072AEA" w:rsidRPr="00766440" w:rsidRDefault="00072AEA" w:rsidP="00072AEA">
            <w:pPr>
              <w:spacing w:line="216" w:lineRule="auto"/>
              <w:jc w:val="center"/>
              <w:rPr>
                <w:color w:val="000000" w:themeColor="text1"/>
              </w:rPr>
            </w:pPr>
            <w:r w:rsidRPr="00766440">
              <w:rPr>
                <w:color w:val="000000" w:themeColor="text1"/>
              </w:rPr>
              <w:t>4065,0</w:t>
            </w:r>
          </w:p>
        </w:tc>
        <w:tc>
          <w:tcPr>
            <w:tcW w:w="1134" w:type="dxa"/>
            <w:gridSpan w:val="2"/>
            <w:shd w:val="clear" w:color="auto" w:fill="auto"/>
          </w:tcPr>
          <w:p w:rsidR="00072AEA" w:rsidRPr="00766440" w:rsidRDefault="00072AEA" w:rsidP="00072AEA">
            <w:pPr>
              <w:spacing w:line="216" w:lineRule="auto"/>
              <w:jc w:val="center"/>
              <w:rPr>
                <w:color w:val="000000" w:themeColor="text1"/>
              </w:rPr>
            </w:pPr>
            <w:r w:rsidRPr="00766440">
              <w:rPr>
                <w:color w:val="000000" w:themeColor="text1"/>
              </w:rPr>
              <w:t>00,0</w:t>
            </w:r>
          </w:p>
        </w:tc>
        <w:tc>
          <w:tcPr>
            <w:tcW w:w="1134" w:type="dxa"/>
            <w:gridSpan w:val="2"/>
            <w:shd w:val="clear" w:color="auto" w:fill="auto"/>
          </w:tcPr>
          <w:p w:rsidR="00072AEA" w:rsidRPr="00766440" w:rsidRDefault="00072AEA" w:rsidP="00072AEA">
            <w:pPr>
              <w:spacing w:line="216" w:lineRule="auto"/>
              <w:jc w:val="center"/>
              <w:rPr>
                <w:color w:val="000000" w:themeColor="text1"/>
              </w:rPr>
            </w:pPr>
            <w:r w:rsidRPr="00766440">
              <w:rPr>
                <w:color w:val="000000" w:themeColor="text1"/>
              </w:rPr>
              <w:t>00,0</w:t>
            </w:r>
          </w:p>
        </w:tc>
        <w:tc>
          <w:tcPr>
            <w:tcW w:w="1134" w:type="dxa"/>
          </w:tcPr>
          <w:p w:rsidR="00072AEA" w:rsidRPr="00766440" w:rsidRDefault="00072AEA" w:rsidP="00072AEA">
            <w:pPr>
              <w:spacing w:line="216" w:lineRule="auto"/>
              <w:jc w:val="center"/>
              <w:rPr>
                <w:color w:val="000000" w:themeColor="text1"/>
              </w:rPr>
            </w:pPr>
            <w:r w:rsidRPr="00766440">
              <w:rPr>
                <w:color w:val="000000" w:themeColor="text1"/>
              </w:rPr>
              <w:t>00,0</w:t>
            </w:r>
          </w:p>
        </w:tc>
        <w:tc>
          <w:tcPr>
            <w:tcW w:w="1143" w:type="dxa"/>
            <w:gridSpan w:val="2"/>
          </w:tcPr>
          <w:p w:rsidR="00072AEA" w:rsidRPr="00766440" w:rsidRDefault="00F2028C" w:rsidP="00072AEA">
            <w:pPr>
              <w:spacing w:line="216" w:lineRule="auto"/>
              <w:jc w:val="center"/>
              <w:rPr>
                <w:color w:val="000000" w:themeColor="text1"/>
              </w:rPr>
            </w:pPr>
            <w:r w:rsidRPr="00766440">
              <w:rPr>
                <w:color w:val="000000" w:themeColor="text1"/>
              </w:rPr>
              <w:t>10398,4</w:t>
            </w:r>
          </w:p>
        </w:tc>
        <w:tc>
          <w:tcPr>
            <w:tcW w:w="1700" w:type="dxa"/>
            <w:gridSpan w:val="2"/>
            <w:vMerge w:val="restart"/>
            <w:shd w:val="clear" w:color="auto" w:fill="auto"/>
          </w:tcPr>
          <w:p w:rsidR="00072AEA" w:rsidRPr="00766440" w:rsidRDefault="00072AEA" w:rsidP="00072AEA">
            <w:pPr>
              <w:spacing w:line="216" w:lineRule="auto"/>
            </w:pPr>
            <w:r w:rsidRPr="00766440">
              <w:t xml:space="preserve">Укрепление материально-технической базы организаций </w:t>
            </w:r>
            <w:r w:rsidRPr="00766440">
              <w:rPr>
                <w:bCs/>
              </w:rPr>
              <w:t xml:space="preserve">МБУДО ДШИ </w:t>
            </w:r>
          </w:p>
        </w:tc>
        <w:tc>
          <w:tcPr>
            <w:tcW w:w="1849" w:type="dxa"/>
            <w:gridSpan w:val="2"/>
            <w:vMerge w:val="restart"/>
            <w:shd w:val="clear" w:color="auto" w:fill="auto"/>
          </w:tcPr>
          <w:p w:rsidR="00072AEA" w:rsidRPr="00766440" w:rsidRDefault="00072AEA" w:rsidP="00072AEA">
            <w:pPr>
              <w:pStyle w:val="21"/>
              <w:spacing w:after="0" w:line="240" w:lineRule="auto"/>
              <w:rPr>
                <w:bCs/>
              </w:rPr>
            </w:pPr>
            <w:r w:rsidRPr="00766440">
              <w:rPr>
                <w:bCs/>
              </w:rPr>
              <w:t>УК-</w:t>
            </w:r>
            <w:r w:rsidRPr="00766440">
              <w:rPr>
                <w:shd w:val="clear" w:color="auto" w:fill="FFFFFF"/>
              </w:rPr>
              <w:t xml:space="preserve"> </w:t>
            </w:r>
            <w:r w:rsidRPr="00766440">
              <w:rPr>
                <w:bCs/>
              </w:rPr>
              <w:t xml:space="preserve">ответственный за выполнение </w:t>
            </w:r>
          </w:p>
          <w:p w:rsidR="00072AEA" w:rsidRPr="00766440" w:rsidRDefault="00072AEA" w:rsidP="00072AEA">
            <w:pPr>
              <w:spacing w:line="216" w:lineRule="auto"/>
            </w:pPr>
            <w:r w:rsidRPr="00766440">
              <w:rPr>
                <w:bCs/>
              </w:rPr>
              <w:t>мероприятий, МБУДО ДШИ получатели субсидий</w:t>
            </w: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rPr>
                <w:bCs/>
              </w:rPr>
            </w:pPr>
          </w:p>
        </w:tc>
        <w:tc>
          <w:tcPr>
            <w:tcW w:w="1983" w:type="dxa"/>
            <w:gridSpan w:val="3"/>
            <w:shd w:val="clear" w:color="auto" w:fill="auto"/>
          </w:tcPr>
          <w:p w:rsidR="00072AEA" w:rsidRPr="00766440" w:rsidRDefault="00072AEA" w:rsidP="00072AEA">
            <w:pPr>
              <w:spacing w:line="216" w:lineRule="auto"/>
            </w:pPr>
            <w:r w:rsidRPr="00766440">
              <w:t>местный бюджет</w:t>
            </w:r>
          </w:p>
          <w:p w:rsidR="00072AEA" w:rsidRPr="00766440" w:rsidRDefault="00072AEA" w:rsidP="00072AEA">
            <w:pPr>
              <w:spacing w:line="216" w:lineRule="auto"/>
            </w:pPr>
          </w:p>
        </w:tc>
        <w:tc>
          <w:tcPr>
            <w:tcW w:w="1140" w:type="dxa"/>
            <w:shd w:val="clear" w:color="auto" w:fill="auto"/>
          </w:tcPr>
          <w:p w:rsidR="00072AEA" w:rsidRPr="00766440" w:rsidRDefault="00F2028C" w:rsidP="00072AEA">
            <w:pPr>
              <w:spacing w:line="216" w:lineRule="auto"/>
              <w:jc w:val="center"/>
              <w:rPr>
                <w:color w:val="000000" w:themeColor="text1"/>
              </w:rPr>
            </w:pPr>
            <w:r w:rsidRPr="00766440">
              <w:rPr>
                <w:color w:val="000000" w:themeColor="text1"/>
              </w:rPr>
              <w:t>1820,8</w:t>
            </w:r>
          </w:p>
        </w:tc>
        <w:tc>
          <w:tcPr>
            <w:tcW w:w="1140" w:type="dxa"/>
            <w:gridSpan w:val="2"/>
            <w:shd w:val="clear" w:color="auto" w:fill="auto"/>
          </w:tcPr>
          <w:p w:rsidR="00072AEA" w:rsidRPr="00766440" w:rsidRDefault="00072AEA" w:rsidP="00072AEA">
            <w:pPr>
              <w:spacing w:line="216" w:lineRule="auto"/>
              <w:jc w:val="center"/>
              <w:rPr>
                <w:color w:val="000000" w:themeColor="text1"/>
              </w:rPr>
            </w:pPr>
            <w:r w:rsidRPr="00766440">
              <w:rPr>
                <w:color w:val="000000" w:themeColor="text1"/>
              </w:rPr>
              <w:t>365,0</w:t>
            </w:r>
          </w:p>
        </w:tc>
        <w:tc>
          <w:tcPr>
            <w:tcW w:w="1134" w:type="dxa"/>
            <w:gridSpan w:val="2"/>
            <w:shd w:val="clear" w:color="auto" w:fill="auto"/>
          </w:tcPr>
          <w:p w:rsidR="00072AEA" w:rsidRPr="00766440" w:rsidRDefault="00072AEA" w:rsidP="00072AEA">
            <w:pPr>
              <w:spacing w:line="216" w:lineRule="auto"/>
              <w:jc w:val="center"/>
              <w:rPr>
                <w:color w:val="000000" w:themeColor="text1"/>
              </w:rPr>
            </w:pPr>
            <w:r w:rsidRPr="00766440">
              <w:rPr>
                <w:color w:val="000000" w:themeColor="text1"/>
              </w:rPr>
              <w:t>00,0</w:t>
            </w:r>
          </w:p>
        </w:tc>
        <w:tc>
          <w:tcPr>
            <w:tcW w:w="1134" w:type="dxa"/>
            <w:gridSpan w:val="2"/>
            <w:shd w:val="clear" w:color="auto" w:fill="auto"/>
          </w:tcPr>
          <w:p w:rsidR="00072AEA" w:rsidRPr="00766440" w:rsidRDefault="00072AEA" w:rsidP="00072AEA">
            <w:pPr>
              <w:spacing w:line="216" w:lineRule="auto"/>
              <w:jc w:val="center"/>
              <w:rPr>
                <w:color w:val="000000" w:themeColor="text1"/>
              </w:rPr>
            </w:pPr>
            <w:r w:rsidRPr="00766440">
              <w:rPr>
                <w:color w:val="000000" w:themeColor="text1"/>
              </w:rPr>
              <w:t>00,0</w:t>
            </w:r>
          </w:p>
        </w:tc>
        <w:tc>
          <w:tcPr>
            <w:tcW w:w="1134" w:type="dxa"/>
          </w:tcPr>
          <w:p w:rsidR="00072AEA" w:rsidRPr="00766440" w:rsidRDefault="00072AEA" w:rsidP="00072AEA">
            <w:pPr>
              <w:spacing w:line="216" w:lineRule="auto"/>
              <w:jc w:val="center"/>
              <w:rPr>
                <w:color w:val="000000" w:themeColor="text1"/>
              </w:rPr>
            </w:pPr>
            <w:r w:rsidRPr="00766440">
              <w:rPr>
                <w:color w:val="000000" w:themeColor="text1"/>
              </w:rPr>
              <w:t>00,0</w:t>
            </w:r>
          </w:p>
        </w:tc>
        <w:tc>
          <w:tcPr>
            <w:tcW w:w="1143" w:type="dxa"/>
            <w:gridSpan w:val="2"/>
          </w:tcPr>
          <w:p w:rsidR="00072AEA" w:rsidRPr="00766440" w:rsidRDefault="00F2028C" w:rsidP="00072AEA">
            <w:pPr>
              <w:spacing w:line="216" w:lineRule="auto"/>
              <w:jc w:val="center"/>
              <w:rPr>
                <w:color w:val="000000" w:themeColor="text1"/>
              </w:rPr>
            </w:pPr>
            <w:r w:rsidRPr="00766440">
              <w:rPr>
                <w:color w:val="000000" w:themeColor="text1"/>
              </w:rPr>
              <w:t>1455,8</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rPr>
                <w:bCs/>
              </w:rPr>
            </w:pPr>
          </w:p>
        </w:tc>
        <w:tc>
          <w:tcPr>
            <w:tcW w:w="1983" w:type="dxa"/>
            <w:gridSpan w:val="3"/>
            <w:shd w:val="clear" w:color="auto" w:fill="auto"/>
          </w:tcPr>
          <w:p w:rsidR="00072AEA" w:rsidRPr="00766440" w:rsidRDefault="00072AEA" w:rsidP="00072AEA">
            <w:pPr>
              <w:spacing w:line="216" w:lineRule="auto"/>
            </w:pPr>
            <w:r w:rsidRPr="00766440">
              <w:t>краевой бюджет</w:t>
            </w:r>
          </w:p>
          <w:p w:rsidR="00072AEA" w:rsidRPr="00766440" w:rsidRDefault="00072AEA" w:rsidP="00072AEA">
            <w:pPr>
              <w:spacing w:line="216" w:lineRule="auto"/>
            </w:pPr>
          </w:p>
        </w:tc>
        <w:tc>
          <w:tcPr>
            <w:tcW w:w="1140" w:type="dxa"/>
            <w:shd w:val="clear" w:color="auto" w:fill="auto"/>
          </w:tcPr>
          <w:p w:rsidR="00072AEA" w:rsidRPr="00766440" w:rsidRDefault="00F2028C" w:rsidP="00072AEA">
            <w:pPr>
              <w:spacing w:line="216" w:lineRule="auto"/>
              <w:jc w:val="center"/>
              <w:rPr>
                <w:color w:val="000000" w:themeColor="text1"/>
              </w:rPr>
            </w:pPr>
            <w:r w:rsidRPr="00766440">
              <w:rPr>
                <w:color w:val="000000" w:themeColor="text1"/>
              </w:rPr>
              <w:t>12642,6</w:t>
            </w:r>
          </w:p>
        </w:tc>
        <w:tc>
          <w:tcPr>
            <w:tcW w:w="1140" w:type="dxa"/>
            <w:gridSpan w:val="2"/>
            <w:shd w:val="clear" w:color="auto" w:fill="auto"/>
          </w:tcPr>
          <w:p w:rsidR="00072AEA" w:rsidRPr="00766440" w:rsidRDefault="00072AEA" w:rsidP="00072AEA">
            <w:pPr>
              <w:spacing w:line="216" w:lineRule="auto"/>
              <w:jc w:val="center"/>
              <w:rPr>
                <w:color w:val="000000" w:themeColor="text1"/>
              </w:rPr>
            </w:pPr>
            <w:r w:rsidRPr="00766440">
              <w:rPr>
                <w:color w:val="000000" w:themeColor="text1"/>
              </w:rPr>
              <w:t>3700,0</w:t>
            </w:r>
          </w:p>
        </w:tc>
        <w:tc>
          <w:tcPr>
            <w:tcW w:w="1134" w:type="dxa"/>
            <w:gridSpan w:val="2"/>
            <w:shd w:val="clear" w:color="auto" w:fill="auto"/>
          </w:tcPr>
          <w:p w:rsidR="00072AEA" w:rsidRPr="00766440" w:rsidRDefault="00072AEA" w:rsidP="00072AEA">
            <w:pPr>
              <w:spacing w:line="216" w:lineRule="auto"/>
              <w:jc w:val="center"/>
              <w:rPr>
                <w:color w:val="000000" w:themeColor="text1"/>
              </w:rPr>
            </w:pPr>
            <w:r w:rsidRPr="00766440">
              <w:rPr>
                <w:color w:val="000000" w:themeColor="text1"/>
              </w:rPr>
              <w:t>00,0</w:t>
            </w:r>
          </w:p>
        </w:tc>
        <w:tc>
          <w:tcPr>
            <w:tcW w:w="1134" w:type="dxa"/>
            <w:gridSpan w:val="2"/>
            <w:shd w:val="clear" w:color="auto" w:fill="auto"/>
          </w:tcPr>
          <w:p w:rsidR="00072AEA" w:rsidRPr="00766440" w:rsidRDefault="00072AEA" w:rsidP="00072AEA">
            <w:pPr>
              <w:spacing w:line="216" w:lineRule="auto"/>
              <w:jc w:val="center"/>
              <w:rPr>
                <w:color w:val="000000" w:themeColor="text1"/>
              </w:rPr>
            </w:pPr>
            <w:r w:rsidRPr="00766440">
              <w:rPr>
                <w:color w:val="000000" w:themeColor="text1"/>
              </w:rPr>
              <w:t>00,0</w:t>
            </w:r>
          </w:p>
        </w:tc>
        <w:tc>
          <w:tcPr>
            <w:tcW w:w="1134" w:type="dxa"/>
          </w:tcPr>
          <w:p w:rsidR="00072AEA" w:rsidRPr="00766440" w:rsidRDefault="00072AEA" w:rsidP="00072AEA">
            <w:pPr>
              <w:spacing w:line="216" w:lineRule="auto"/>
              <w:jc w:val="center"/>
              <w:rPr>
                <w:color w:val="000000" w:themeColor="text1"/>
              </w:rPr>
            </w:pPr>
            <w:r w:rsidRPr="00766440">
              <w:rPr>
                <w:color w:val="000000" w:themeColor="text1"/>
              </w:rPr>
              <w:t>00,0</w:t>
            </w:r>
          </w:p>
        </w:tc>
        <w:tc>
          <w:tcPr>
            <w:tcW w:w="1143" w:type="dxa"/>
            <w:gridSpan w:val="2"/>
          </w:tcPr>
          <w:p w:rsidR="00072AEA" w:rsidRPr="00766440" w:rsidRDefault="00F2028C" w:rsidP="00072AEA">
            <w:pPr>
              <w:spacing w:line="216" w:lineRule="auto"/>
              <w:jc w:val="center"/>
              <w:rPr>
                <w:color w:val="000000" w:themeColor="text1"/>
              </w:rPr>
            </w:pPr>
            <w:r w:rsidRPr="00766440">
              <w:rPr>
                <w:color w:val="000000" w:themeColor="text1"/>
              </w:rPr>
              <w:t>8942,6</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rPr>
                <w:bCs/>
              </w:rPr>
            </w:pPr>
          </w:p>
        </w:tc>
        <w:tc>
          <w:tcPr>
            <w:tcW w:w="1983" w:type="dxa"/>
            <w:gridSpan w:val="3"/>
            <w:shd w:val="clear" w:color="auto" w:fill="auto"/>
          </w:tcPr>
          <w:p w:rsidR="00072AEA" w:rsidRPr="00766440" w:rsidRDefault="00072AEA" w:rsidP="00072AEA">
            <w:pPr>
              <w:spacing w:line="216" w:lineRule="auto"/>
            </w:pPr>
          </w:p>
        </w:tc>
        <w:tc>
          <w:tcPr>
            <w:tcW w:w="1140" w:type="dxa"/>
            <w:shd w:val="clear" w:color="auto" w:fill="auto"/>
          </w:tcPr>
          <w:p w:rsidR="00072AEA" w:rsidRPr="00766440" w:rsidRDefault="00072AEA" w:rsidP="003804D4">
            <w:pPr>
              <w:spacing w:line="216" w:lineRule="auto"/>
              <w:jc w:val="center"/>
            </w:pPr>
          </w:p>
        </w:tc>
        <w:tc>
          <w:tcPr>
            <w:tcW w:w="1140" w:type="dxa"/>
            <w:gridSpan w:val="2"/>
            <w:shd w:val="clear" w:color="auto" w:fill="auto"/>
          </w:tcPr>
          <w:p w:rsidR="00072AEA" w:rsidRPr="00766440" w:rsidRDefault="00072AEA" w:rsidP="00DF5E3B">
            <w:pPr>
              <w:spacing w:line="216" w:lineRule="auto"/>
              <w:jc w:val="center"/>
            </w:pPr>
          </w:p>
        </w:tc>
        <w:tc>
          <w:tcPr>
            <w:tcW w:w="1134" w:type="dxa"/>
            <w:gridSpan w:val="2"/>
            <w:shd w:val="clear" w:color="auto" w:fill="auto"/>
          </w:tcPr>
          <w:p w:rsidR="00072AEA" w:rsidRPr="00766440" w:rsidRDefault="00072AEA" w:rsidP="00FE726B">
            <w:pPr>
              <w:spacing w:line="216" w:lineRule="auto"/>
              <w:jc w:val="center"/>
            </w:pPr>
          </w:p>
        </w:tc>
        <w:tc>
          <w:tcPr>
            <w:tcW w:w="1134" w:type="dxa"/>
            <w:gridSpan w:val="2"/>
            <w:shd w:val="clear" w:color="auto" w:fill="auto"/>
          </w:tcPr>
          <w:p w:rsidR="00072AEA" w:rsidRPr="00766440" w:rsidRDefault="00072AEA" w:rsidP="00FE726B">
            <w:pPr>
              <w:spacing w:line="216" w:lineRule="auto"/>
              <w:jc w:val="center"/>
            </w:pPr>
          </w:p>
        </w:tc>
        <w:tc>
          <w:tcPr>
            <w:tcW w:w="1134" w:type="dxa"/>
          </w:tcPr>
          <w:p w:rsidR="00072AEA" w:rsidRPr="00766440" w:rsidRDefault="00072AEA" w:rsidP="00FE726B">
            <w:pPr>
              <w:spacing w:line="216" w:lineRule="auto"/>
              <w:jc w:val="center"/>
            </w:pPr>
          </w:p>
        </w:tc>
        <w:tc>
          <w:tcPr>
            <w:tcW w:w="1143" w:type="dxa"/>
            <w:gridSpan w:val="2"/>
          </w:tcPr>
          <w:p w:rsidR="00072AEA" w:rsidRPr="00766440" w:rsidRDefault="00072AEA" w:rsidP="00FE726B">
            <w:pPr>
              <w:spacing w:line="216" w:lineRule="auto"/>
              <w:jc w:val="center"/>
            </w:pPr>
          </w:p>
        </w:tc>
        <w:tc>
          <w:tcPr>
            <w:tcW w:w="1700" w:type="dxa"/>
            <w:gridSpan w:val="2"/>
            <w:shd w:val="clear" w:color="auto" w:fill="auto"/>
          </w:tcPr>
          <w:p w:rsidR="00072AEA" w:rsidRPr="00766440" w:rsidRDefault="00072AEA" w:rsidP="00DF5E3B">
            <w:pPr>
              <w:spacing w:line="216" w:lineRule="auto"/>
            </w:pPr>
          </w:p>
        </w:tc>
        <w:tc>
          <w:tcPr>
            <w:tcW w:w="1849" w:type="dxa"/>
            <w:gridSpan w:val="2"/>
            <w:shd w:val="clear" w:color="auto" w:fill="auto"/>
          </w:tcPr>
          <w:p w:rsidR="00072AEA" w:rsidRPr="00766440" w:rsidRDefault="00072AEA" w:rsidP="00DF5E3B">
            <w:pPr>
              <w:spacing w:line="216" w:lineRule="auto"/>
            </w:pPr>
          </w:p>
        </w:tc>
      </w:tr>
      <w:tr w:rsidR="000B580D" w:rsidRPr="00766440" w:rsidTr="000B580D">
        <w:tc>
          <w:tcPr>
            <w:tcW w:w="2813" w:type="dxa"/>
            <w:gridSpan w:val="3"/>
            <w:vMerge w:val="restart"/>
            <w:shd w:val="clear" w:color="auto" w:fill="auto"/>
          </w:tcPr>
          <w:p w:rsidR="000B580D" w:rsidRPr="00766440" w:rsidRDefault="000B580D" w:rsidP="0015393C">
            <w:pPr>
              <w:pStyle w:val="21"/>
              <w:spacing w:after="0" w:line="240" w:lineRule="auto"/>
              <w:jc w:val="center"/>
            </w:pPr>
            <w:r w:rsidRPr="00766440">
              <w:t>Итого по разделу 3</w:t>
            </w:r>
          </w:p>
        </w:tc>
        <w:tc>
          <w:tcPr>
            <w:tcW w:w="1983" w:type="dxa"/>
            <w:gridSpan w:val="3"/>
            <w:shd w:val="clear" w:color="auto" w:fill="auto"/>
          </w:tcPr>
          <w:p w:rsidR="000B580D" w:rsidRPr="00766440" w:rsidRDefault="000B580D" w:rsidP="0015393C">
            <w:pPr>
              <w:spacing w:line="216" w:lineRule="auto"/>
            </w:pPr>
            <w:r w:rsidRPr="00766440">
              <w:t>Всего</w:t>
            </w:r>
          </w:p>
        </w:tc>
        <w:tc>
          <w:tcPr>
            <w:tcW w:w="1140" w:type="dxa"/>
            <w:shd w:val="clear" w:color="auto" w:fill="auto"/>
          </w:tcPr>
          <w:p w:rsidR="000B580D" w:rsidRPr="00766440" w:rsidRDefault="000B580D" w:rsidP="000B580D">
            <w:r w:rsidRPr="00766440">
              <w:t>18486,8</w:t>
            </w:r>
          </w:p>
        </w:tc>
        <w:tc>
          <w:tcPr>
            <w:tcW w:w="1140" w:type="dxa"/>
            <w:gridSpan w:val="2"/>
            <w:shd w:val="clear" w:color="auto" w:fill="auto"/>
          </w:tcPr>
          <w:p w:rsidR="000B580D" w:rsidRPr="00766440" w:rsidRDefault="000B580D" w:rsidP="0015393C">
            <w:pPr>
              <w:spacing w:line="216" w:lineRule="auto"/>
              <w:jc w:val="center"/>
            </w:pPr>
            <w:r w:rsidRPr="00766440">
              <w:t>4362,2</w:t>
            </w:r>
          </w:p>
        </w:tc>
        <w:tc>
          <w:tcPr>
            <w:tcW w:w="1134" w:type="dxa"/>
            <w:gridSpan w:val="2"/>
            <w:shd w:val="clear" w:color="auto" w:fill="auto"/>
          </w:tcPr>
          <w:p w:rsidR="000B580D" w:rsidRPr="00766440" w:rsidRDefault="000B580D" w:rsidP="0015393C">
            <w:pPr>
              <w:jc w:val="center"/>
            </w:pPr>
            <w:r w:rsidRPr="00766440">
              <w:t>99,0</w:t>
            </w:r>
          </w:p>
        </w:tc>
        <w:tc>
          <w:tcPr>
            <w:tcW w:w="1134" w:type="dxa"/>
            <w:gridSpan w:val="2"/>
            <w:shd w:val="clear" w:color="auto" w:fill="auto"/>
          </w:tcPr>
          <w:p w:rsidR="000B580D" w:rsidRPr="00766440" w:rsidRDefault="000B580D" w:rsidP="00771185">
            <w:pPr>
              <w:jc w:val="center"/>
            </w:pPr>
            <w:r w:rsidRPr="00766440">
              <w:t>802,5</w:t>
            </w:r>
          </w:p>
        </w:tc>
        <w:tc>
          <w:tcPr>
            <w:tcW w:w="1134" w:type="dxa"/>
          </w:tcPr>
          <w:p w:rsidR="000B580D" w:rsidRPr="00766440" w:rsidRDefault="000B580D" w:rsidP="00FA467D">
            <w:pPr>
              <w:jc w:val="center"/>
            </w:pPr>
            <w:r w:rsidRPr="00766440">
              <w:t>1944,7</w:t>
            </w:r>
          </w:p>
        </w:tc>
        <w:tc>
          <w:tcPr>
            <w:tcW w:w="1143" w:type="dxa"/>
            <w:gridSpan w:val="2"/>
          </w:tcPr>
          <w:p w:rsidR="000B580D" w:rsidRPr="00766440" w:rsidRDefault="000B580D" w:rsidP="000B580D">
            <w:r w:rsidRPr="00766440">
              <w:t>11278,4</w:t>
            </w:r>
          </w:p>
        </w:tc>
        <w:tc>
          <w:tcPr>
            <w:tcW w:w="1700" w:type="dxa"/>
            <w:gridSpan w:val="2"/>
            <w:shd w:val="clear" w:color="auto" w:fill="auto"/>
          </w:tcPr>
          <w:p w:rsidR="000B580D" w:rsidRPr="00766440" w:rsidRDefault="000B580D" w:rsidP="0015393C">
            <w:pPr>
              <w:spacing w:line="216" w:lineRule="auto"/>
            </w:pPr>
          </w:p>
        </w:tc>
        <w:tc>
          <w:tcPr>
            <w:tcW w:w="1849" w:type="dxa"/>
            <w:gridSpan w:val="2"/>
            <w:shd w:val="clear" w:color="auto" w:fill="auto"/>
          </w:tcPr>
          <w:p w:rsidR="000B580D" w:rsidRPr="00766440" w:rsidRDefault="000B580D" w:rsidP="0015393C">
            <w:pPr>
              <w:spacing w:line="216" w:lineRule="auto"/>
            </w:pPr>
          </w:p>
        </w:tc>
      </w:tr>
      <w:tr w:rsidR="000B580D" w:rsidRPr="00766440" w:rsidTr="000B580D">
        <w:tc>
          <w:tcPr>
            <w:tcW w:w="2813" w:type="dxa"/>
            <w:gridSpan w:val="3"/>
            <w:vMerge/>
            <w:shd w:val="clear" w:color="auto" w:fill="auto"/>
            <w:vAlign w:val="center"/>
          </w:tcPr>
          <w:p w:rsidR="000B580D" w:rsidRPr="00766440" w:rsidRDefault="000B580D" w:rsidP="0015393C">
            <w:pPr>
              <w:pStyle w:val="21"/>
              <w:spacing w:after="0" w:line="240" w:lineRule="auto"/>
              <w:jc w:val="both"/>
            </w:pPr>
          </w:p>
        </w:tc>
        <w:tc>
          <w:tcPr>
            <w:tcW w:w="1983" w:type="dxa"/>
            <w:gridSpan w:val="3"/>
            <w:shd w:val="clear" w:color="auto" w:fill="auto"/>
          </w:tcPr>
          <w:p w:rsidR="000B580D" w:rsidRPr="00766440" w:rsidRDefault="000B580D" w:rsidP="0015393C">
            <w:pPr>
              <w:spacing w:line="216" w:lineRule="auto"/>
            </w:pPr>
            <w:r w:rsidRPr="00766440">
              <w:t>местный бюджет</w:t>
            </w:r>
          </w:p>
        </w:tc>
        <w:tc>
          <w:tcPr>
            <w:tcW w:w="1140" w:type="dxa"/>
            <w:shd w:val="clear" w:color="auto" w:fill="auto"/>
          </w:tcPr>
          <w:p w:rsidR="000B580D" w:rsidRPr="00766440" w:rsidRDefault="000B580D" w:rsidP="000B580D">
            <w:r w:rsidRPr="00766440">
              <w:t>5844,2</w:t>
            </w:r>
          </w:p>
        </w:tc>
        <w:tc>
          <w:tcPr>
            <w:tcW w:w="1140" w:type="dxa"/>
            <w:gridSpan w:val="2"/>
            <w:shd w:val="clear" w:color="auto" w:fill="auto"/>
          </w:tcPr>
          <w:p w:rsidR="000B580D" w:rsidRPr="00766440" w:rsidRDefault="000B580D" w:rsidP="0015393C">
            <w:pPr>
              <w:spacing w:line="216" w:lineRule="auto"/>
              <w:jc w:val="center"/>
            </w:pPr>
            <w:r w:rsidRPr="00766440">
              <w:t>662,2</w:t>
            </w:r>
          </w:p>
        </w:tc>
        <w:tc>
          <w:tcPr>
            <w:tcW w:w="1134" w:type="dxa"/>
            <w:gridSpan w:val="2"/>
            <w:shd w:val="clear" w:color="auto" w:fill="auto"/>
          </w:tcPr>
          <w:p w:rsidR="000B580D" w:rsidRPr="00766440" w:rsidRDefault="000B580D" w:rsidP="0015393C">
            <w:pPr>
              <w:jc w:val="center"/>
            </w:pPr>
            <w:r w:rsidRPr="00766440">
              <w:t>99,0</w:t>
            </w:r>
          </w:p>
        </w:tc>
        <w:tc>
          <w:tcPr>
            <w:tcW w:w="1134" w:type="dxa"/>
            <w:gridSpan w:val="2"/>
            <w:shd w:val="clear" w:color="auto" w:fill="auto"/>
          </w:tcPr>
          <w:p w:rsidR="000B580D" w:rsidRPr="00766440" w:rsidRDefault="000B580D" w:rsidP="00771185">
            <w:pPr>
              <w:jc w:val="center"/>
            </w:pPr>
            <w:r w:rsidRPr="00766440">
              <w:t>802,5</w:t>
            </w:r>
          </w:p>
        </w:tc>
        <w:tc>
          <w:tcPr>
            <w:tcW w:w="1134" w:type="dxa"/>
          </w:tcPr>
          <w:p w:rsidR="000B580D" w:rsidRPr="00766440" w:rsidRDefault="000B580D" w:rsidP="00E416BB">
            <w:pPr>
              <w:jc w:val="center"/>
            </w:pPr>
            <w:r w:rsidRPr="00766440">
              <w:t>1944,7</w:t>
            </w:r>
          </w:p>
        </w:tc>
        <w:tc>
          <w:tcPr>
            <w:tcW w:w="1143" w:type="dxa"/>
            <w:gridSpan w:val="2"/>
          </w:tcPr>
          <w:p w:rsidR="000B580D" w:rsidRPr="00766440" w:rsidRDefault="000B580D" w:rsidP="000B580D">
            <w:r w:rsidRPr="00766440">
              <w:t>2335,8</w:t>
            </w:r>
          </w:p>
        </w:tc>
        <w:tc>
          <w:tcPr>
            <w:tcW w:w="1700" w:type="dxa"/>
            <w:gridSpan w:val="2"/>
            <w:shd w:val="clear" w:color="auto" w:fill="auto"/>
          </w:tcPr>
          <w:p w:rsidR="000B580D" w:rsidRPr="00766440" w:rsidRDefault="000B580D" w:rsidP="0015393C">
            <w:pPr>
              <w:spacing w:line="216" w:lineRule="auto"/>
            </w:pPr>
          </w:p>
        </w:tc>
        <w:tc>
          <w:tcPr>
            <w:tcW w:w="1849" w:type="dxa"/>
            <w:gridSpan w:val="2"/>
            <w:shd w:val="clear" w:color="auto" w:fill="auto"/>
          </w:tcPr>
          <w:p w:rsidR="000B580D" w:rsidRPr="00766440" w:rsidRDefault="000B580D" w:rsidP="0015393C">
            <w:pPr>
              <w:spacing w:line="216" w:lineRule="auto"/>
            </w:pPr>
          </w:p>
        </w:tc>
      </w:tr>
      <w:tr w:rsidR="000B580D" w:rsidRPr="00766440" w:rsidTr="000B580D">
        <w:tc>
          <w:tcPr>
            <w:tcW w:w="2813" w:type="dxa"/>
            <w:gridSpan w:val="3"/>
            <w:vMerge/>
            <w:shd w:val="clear" w:color="auto" w:fill="auto"/>
            <w:vAlign w:val="center"/>
          </w:tcPr>
          <w:p w:rsidR="000B580D" w:rsidRPr="00766440" w:rsidRDefault="000B580D" w:rsidP="00DF5E3B">
            <w:pPr>
              <w:pStyle w:val="21"/>
              <w:spacing w:after="0" w:line="240" w:lineRule="auto"/>
              <w:jc w:val="both"/>
            </w:pPr>
          </w:p>
        </w:tc>
        <w:tc>
          <w:tcPr>
            <w:tcW w:w="1983" w:type="dxa"/>
            <w:gridSpan w:val="3"/>
            <w:shd w:val="clear" w:color="auto" w:fill="auto"/>
          </w:tcPr>
          <w:p w:rsidR="000B580D" w:rsidRPr="00766440" w:rsidRDefault="000B580D" w:rsidP="00DF5E3B">
            <w:pPr>
              <w:spacing w:line="216" w:lineRule="auto"/>
            </w:pPr>
            <w:r w:rsidRPr="00766440">
              <w:t>краевой бюджет</w:t>
            </w:r>
          </w:p>
        </w:tc>
        <w:tc>
          <w:tcPr>
            <w:tcW w:w="1140" w:type="dxa"/>
            <w:shd w:val="clear" w:color="auto" w:fill="auto"/>
          </w:tcPr>
          <w:p w:rsidR="000B580D" w:rsidRPr="00766440" w:rsidRDefault="000B580D" w:rsidP="000B580D">
            <w:r w:rsidRPr="00766440">
              <w:t>12642,6</w:t>
            </w:r>
          </w:p>
        </w:tc>
        <w:tc>
          <w:tcPr>
            <w:tcW w:w="1140" w:type="dxa"/>
            <w:gridSpan w:val="2"/>
            <w:shd w:val="clear" w:color="auto" w:fill="auto"/>
          </w:tcPr>
          <w:p w:rsidR="000B580D" w:rsidRPr="00766440" w:rsidRDefault="000B580D" w:rsidP="00DF5E3B">
            <w:pPr>
              <w:spacing w:line="216" w:lineRule="auto"/>
              <w:jc w:val="center"/>
            </w:pPr>
            <w:r w:rsidRPr="00766440">
              <w:t>3700,0</w:t>
            </w:r>
          </w:p>
        </w:tc>
        <w:tc>
          <w:tcPr>
            <w:tcW w:w="1134" w:type="dxa"/>
            <w:gridSpan w:val="2"/>
            <w:shd w:val="clear" w:color="auto" w:fill="auto"/>
          </w:tcPr>
          <w:p w:rsidR="000B580D" w:rsidRPr="00766440" w:rsidRDefault="000B580D" w:rsidP="00DF5E3B">
            <w:pPr>
              <w:spacing w:line="216" w:lineRule="auto"/>
              <w:jc w:val="center"/>
            </w:pPr>
            <w:r w:rsidRPr="00766440">
              <w:t>0,0</w:t>
            </w:r>
          </w:p>
        </w:tc>
        <w:tc>
          <w:tcPr>
            <w:tcW w:w="1134" w:type="dxa"/>
            <w:gridSpan w:val="2"/>
            <w:shd w:val="clear" w:color="auto" w:fill="auto"/>
          </w:tcPr>
          <w:p w:rsidR="000B580D" w:rsidRPr="00766440" w:rsidRDefault="000B580D" w:rsidP="00DF5E3B">
            <w:pPr>
              <w:spacing w:line="216" w:lineRule="auto"/>
              <w:jc w:val="center"/>
            </w:pPr>
            <w:r w:rsidRPr="00766440">
              <w:t>0,0</w:t>
            </w:r>
          </w:p>
        </w:tc>
        <w:tc>
          <w:tcPr>
            <w:tcW w:w="1134" w:type="dxa"/>
          </w:tcPr>
          <w:p w:rsidR="000B580D" w:rsidRPr="00766440" w:rsidRDefault="000B580D" w:rsidP="00DF5E3B">
            <w:pPr>
              <w:spacing w:line="216" w:lineRule="auto"/>
              <w:jc w:val="center"/>
            </w:pPr>
            <w:r w:rsidRPr="00766440">
              <w:t>0,0</w:t>
            </w:r>
          </w:p>
        </w:tc>
        <w:tc>
          <w:tcPr>
            <w:tcW w:w="1143" w:type="dxa"/>
            <w:gridSpan w:val="2"/>
          </w:tcPr>
          <w:p w:rsidR="000B580D" w:rsidRPr="00766440" w:rsidRDefault="000B580D" w:rsidP="000B580D">
            <w:r w:rsidRPr="00766440">
              <w:t>8942,6</w:t>
            </w:r>
          </w:p>
        </w:tc>
        <w:tc>
          <w:tcPr>
            <w:tcW w:w="1700" w:type="dxa"/>
            <w:gridSpan w:val="2"/>
            <w:shd w:val="clear" w:color="auto" w:fill="auto"/>
          </w:tcPr>
          <w:p w:rsidR="000B580D" w:rsidRPr="00766440" w:rsidRDefault="000B580D" w:rsidP="00DF5E3B">
            <w:pPr>
              <w:spacing w:line="216" w:lineRule="auto"/>
            </w:pPr>
          </w:p>
        </w:tc>
        <w:tc>
          <w:tcPr>
            <w:tcW w:w="1849" w:type="dxa"/>
            <w:gridSpan w:val="2"/>
            <w:shd w:val="clear" w:color="auto" w:fill="auto"/>
          </w:tcPr>
          <w:p w:rsidR="000B580D" w:rsidRPr="00766440" w:rsidRDefault="000B580D" w:rsidP="00DF5E3B">
            <w:pPr>
              <w:spacing w:line="216" w:lineRule="auto"/>
            </w:pPr>
          </w:p>
          <w:p w:rsidR="000B580D" w:rsidRPr="00766440" w:rsidRDefault="000B580D" w:rsidP="00DF5E3B">
            <w:pPr>
              <w:spacing w:line="216" w:lineRule="auto"/>
            </w:pPr>
          </w:p>
        </w:tc>
      </w:tr>
      <w:tr w:rsidR="00072AEA" w:rsidRPr="00766440" w:rsidTr="000B580D">
        <w:tc>
          <w:tcPr>
            <w:tcW w:w="695" w:type="dxa"/>
            <w:gridSpan w:val="2"/>
            <w:shd w:val="clear" w:color="auto" w:fill="auto"/>
          </w:tcPr>
          <w:p w:rsidR="00072AEA" w:rsidRPr="00766440" w:rsidRDefault="00072AEA" w:rsidP="00DF5E3B">
            <w:pPr>
              <w:spacing w:line="216" w:lineRule="auto"/>
              <w:jc w:val="center"/>
            </w:pPr>
            <w:r w:rsidRPr="00766440">
              <w:t>4</w:t>
            </w:r>
          </w:p>
        </w:tc>
        <w:tc>
          <w:tcPr>
            <w:tcW w:w="2118" w:type="dxa"/>
            <w:shd w:val="clear" w:color="auto" w:fill="auto"/>
          </w:tcPr>
          <w:p w:rsidR="00072AEA" w:rsidRPr="00766440" w:rsidRDefault="00072AEA" w:rsidP="00EA24F4">
            <w:pPr>
              <w:pStyle w:val="a6"/>
              <w:spacing w:line="360" w:lineRule="auto"/>
            </w:pPr>
            <w:r w:rsidRPr="00766440">
              <w:t>Задача</w:t>
            </w:r>
          </w:p>
        </w:tc>
        <w:tc>
          <w:tcPr>
            <w:tcW w:w="12357" w:type="dxa"/>
            <w:gridSpan w:val="17"/>
            <w:shd w:val="clear" w:color="auto" w:fill="auto"/>
          </w:tcPr>
          <w:p w:rsidR="00072AEA" w:rsidRPr="00766440" w:rsidRDefault="00072AEA" w:rsidP="00DF5E3B">
            <w:pPr>
              <w:spacing w:line="216" w:lineRule="auto"/>
              <w:rPr>
                <w:b/>
                <w:bCs/>
                <w:i/>
              </w:rPr>
            </w:pPr>
            <w:r w:rsidRPr="00766440">
              <w:rPr>
                <w:b/>
                <w:i/>
              </w:rPr>
              <w:t>Ознаменование памятных дат</w:t>
            </w:r>
          </w:p>
        </w:tc>
      </w:tr>
      <w:tr w:rsidR="00072AEA" w:rsidRPr="00766440" w:rsidTr="000B580D">
        <w:tc>
          <w:tcPr>
            <w:tcW w:w="695" w:type="dxa"/>
            <w:gridSpan w:val="2"/>
            <w:vMerge w:val="restart"/>
            <w:shd w:val="clear" w:color="auto" w:fill="auto"/>
          </w:tcPr>
          <w:p w:rsidR="00072AEA" w:rsidRPr="00766440" w:rsidRDefault="00072AEA" w:rsidP="00DF5E3B">
            <w:pPr>
              <w:spacing w:line="216" w:lineRule="auto"/>
              <w:jc w:val="center"/>
            </w:pPr>
            <w:r w:rsidRPr="00766440">
              <w:t>4.1</w:t>
            </w:r>
          </w:p>
        </w:tc>
        <w:tc>
          <w:tcPr>
            <w:tcW w:w="2118" w:type="dxa"/>
            <w:vMerge w:val="restart"/>
            <w:shd w:val="clear" w:color="auto" w:fill="auto"/>
          </w:tcPr>
          <w:p w:rsidR="00072AEA" w:rsidRPr="00766440" w:rsidRDefault="00072AEA" w:rsidP="00DF5E3B">
            <w:pPr>
              <w:pStyle w:val="a6"/>
            </w:pPr>
            <w:r w:rsidRPr="00766440">
              <w:t>Проведение мероприятий, посвященных государственным праздникам, памятным датам и знаменательным событиям международного, российского, краевого и районного значения</w:t>
            </w:r>
          </w:p>
        </w:tc>
        <w:tc>
          <w:tcPr>
            <w:tcW w:w="1983" w:type="dxa"/>
            <w:gridSpan w:val="3"/>
            <w:shd w:val="clear" w:color="auto" w:fill="auto"/>
          </w:tcPr>
          <w:p w:rsidR="00072AEA" w:rsidRPr="00766440" w:rsidRDefault="00072AEA" w:rsidP="00DF5E3B">
            <w:pPr>
              <w:spacing w:line="216" w:lineRule="auto"/>
            </w:pPr>
            <w:r w:rsidRPr="00766440">
              <w:t>всего</w:t>
            </w:r>
          </w:p>
        </w:tc>
        <w:tc>
          <w:tcPr>
            <w:tcW w:w="1140" w:type="dxa"/>
            <w:shd w:val="clear" w:color="auto" w:fill="auto"/>
          </w:tcPr>
          <w:p w:rsidR="00072AEA" w:rsidRPr="00766440" w:rsidRDefault="00F2028C" w:rsidP="00B87E9B">
            <w:pPr>
              <w:spacing w:line="216" w:lineRule="auto"/>
              <w:jc w:val="center"/>
            </w:pPr>
            <w:r w:rsidRPr="00766440">
              <w:t>3557,4</w:t>
            </w:r>
          </w:p>
        </w:tc>
        <w:tc>
          <w:tcPr>
            <w:tcW w:w="1140" w:type="dxa"/>
            <w:gridSpan w:val="2"/>
            <w:shd w:val="clear" w:color="auto" w:fill="auto"/>
          </w:tcPr>
          <w:p w:rsidR="00072AEA" w:rsidRPr="00766440" w:rsidRDefault="00072AEA" w:rsidP="00B87E9B">
            <w:pPr>
              <w:spacing w:line="216" w:lineRule="auto"/>
              <w:jc w:val="center"/>
            </w:pPr>
            <w:r w:rsidRPr="00766440">
              <w:t>316,0</w:t>
            </w:r>
          </w:p>
        </w:tc>
        <w:tc>
          <w:tcPr>
            <w:tcW w:w="1134" w:type="dxa"/>
            <w:gridSpan w:val="2"/>
            <w:shd w:val="clear" w:color="auto" w:fill="auto"/>
          </w:tcPr>
          <w:p w:rsidR="00072AEA" w:rsidRPr="00766440" w:rsidRDefault="00072AEA" w:rsidP="00B87E9B">
            <w:pPr>
              <w:spacing w:line="216" w:lineRule="auto"/>
              <w:jc w:val="center"/>
            </w:pPr>
            <w:r w:rsidRPr="00766440">
              <w:t>561,0</w:t>
            </w:r>
          </w:p>
        </w:tc>
        <w:tc>
          <w:tcPr>
            <w:tcW w:w="1134" w:type="dxa"/>
            <w:gridSpan w:val="2"/>
            <w:shd w:val="clear" w:color="auto" w:fill="auto"/>
          </w:tcPr>
          <w:p w:rsidR="00072AEA" w:rsidRPr="00766440" w:rsidRDefault="00072AEA" w:rsidP="00B87E9B">
            <w:pPr>
              <w:spacing w:line="216" w:lineRule="auto"/>
              <w:jc w:val="center"/>
            </w:pPr>
            <w:r w:rsidRPr="00766440">
              <w:t>22,7</w:t>
            </w:r>
          </w:p>
        </w:tc>
        <w:tc>
          <w:tcPr>
            <w:tcW w:w="1134" w:type="dxa"/>
          </w:tcPr>
          <w:p w:rsidR="00072AEA" w:rsidRPr="00766440" w:rsidRDefault="00072AEA" w:rsidP="00FA467D">
            <w:pPr>
              <w:spacing w:line="216" w:lineRule="auto"/>
              <w:jc w:val="center"/>
            </w:pPr>
            <w:r w:rsidRPr="00766440">
              <w:t>1098,7</w:t>
            </w:r>
          </w:p>
        </w:tc>
        <w:tc>
          <w:tcPr>
            <w:tcW w:w="1143" w:type="dxa"/>
            <w:gridSpan w:val="2"/>
          </w:tcPr>
          <w:p w:rsidR="00072AEA" w:rsidRPr="00766440" w:rsidRDefault="00F2028C" w:rsidP="00FA467D">
            <w:pPr>
              <w:spacing w:line="216" w:lineRule="auto"/>
              <w:jc w:val="center"/>
            </w:pPr>
            <w:r w:rsidRPr="00766440">
              <w:t>1559,0</w:t>
            </w:r>
          </w:p>
        </w:tc>
        <w:tc>
          <w:tcPr>
            <w:tcW w:w="1700" w:type="dxa"/>
            <w:gridSpan w:val="2"/>
            <w:vMerge w:val="restart"/>
            <w:shd w:val="clear" w:color="auto" w:fill="auto"/>
          </w:tcPr>
          <w:p w:rsidR="00072AEA" w:rsidRPr="00766440" w:rsidRDefault="00072AEA" w:rsidP="00DF5E3B">
            <w:pPr>
              <w:spacing w:line="216" w:lineRule="auto"/>
            </w:pPr>
            <w:r w:rsidRPr="00766440">
              <w:t>Духовно-нравственное развитие, патриотическое воспитание населения</w:t>
            </w:r>
          </w:p>
        </w:tc>
        <w:tc>
          <w:tcPr>
            <w:tcW w:w="1849" w:type="dxa"/>
            <w:gridSpan w:val="2"/>
            <w:vMerge w:val="restart"/>
            <w:shd w:val="clear" w:color="auto" w:fill="auto"/>
          </w:tcPr>
          <w:p w:rsidR="00072AEA" w:rsidRPr="00766440" w:rsidRDefault="00072AEA" w:rsidP="00427CFE">
            <w:pPr>
              <w:spacing w:line="216" w:lineRule="auto"/>
              <w:rPr>
                <w:bCs/>
              </w:rPr>
            </w:pPr>
            <w:r w:rsidRPr="00766440">
              <w:rPr>
                <w:bCs/>
              </w:rPr>
              <w:t>Ответственный за выполнение мероприятий - УК, получатели субсидий  – МБУ «ЦМТО УК», МБУ «СКЦ МО Крымский район»</w:t>
            </w:r>
          </w:p>
        </w:tc>
      </w:tr>
      <w:tr w:rsidR="00072AEA" w:rsidRPr="00766440" w:rsidTr="000B580D">
        <w:tc>
          <w:tcPr>
            <w:tcW w:w="695" w:type="dxa"/>
            <w:gridSpan w:val="2"/>
            <w:vMerge/>
            <w:shd w:val="clear" w:color="auto" w:fill="auto"/>
            <w:vAlign w:val="center"/>
          </w:tcPr>
          <w:p w:rsidR="00072AEA" w:rsidRPr="00766440" w:rsidRDefault="00072AEA" w:rsidP="00DF5E3B">
            <w:pPr>
              <w:spacing w:line="216" w:lineRule="auto"/>
            </w:pPr>
          </w:p>
        </w:tc>
        <w:tc>
          <w:tcPr>
            <w:tcW w:w="2118" w:type="dxa"/>
            <w:vMerge/>
            <w:shd w:val="clear" w:color="auto" w:fill="auto"/>
          </w:tcPr>
          <w:p w:rsidR="00072AEA" w:rsidRPr="00766440" w:rsidRDefault="00072AEA" w:rsidP="00DF5E3B">
            <w:pPr>
              <w:pStyle w:val="a6"/>
            </w:pPr>
          </w:p>
        </w:tc>
        <w:tc>
          <w:tcPr>
            <w:tcW w:w="1983" w:type="dxa"/>
            <w:gridSpan w:val="3"/>
            <w:shd w:val="clear" w:color="auto" w:fill="auto"/>
          </w:tcPr>
          <w:p w:rsidR="00072AEA" w:rsidRPr="00766440" w:rsidRDefault="00072AEA" w:rsidP="00DF5E3B">
            <w:pPr>
              <w:spacing w:line="216" w:lineRule="auto"/>
            </w:pPr>
            <w:r w:rsidRPr="00766440">
              <w:t>местный бюджет</w:t>
            </w:r>
          </w:p>
          <w:p w:rsidR="00072AEA" w:rsidRPr="00766440" w:rsidRDefault="00072AEA" w:rsidP="00DF5E3B">
            <w:pPr>
              <w:spacing w:line="216" w:lineRule="auto"/>
            </w:pPr>
          </w:p>
        </w:tc>
        <w:tc>
          <w:tcPr>
            <w:tcW w:w="1140" w:type="dxa"/>
            <w:shd w:val="clear" w:color="auto" w:fill="auto"/>
          </w:tcPr>
          <w:p w:rsidR="00072AEA" w:rsidRPr="00766440" w:rsidRDefault="00F2028C" w:rsidP="00D12833">
            <w:pPr>
              <w:spacing w:line="216" w:lineRule="auto"/>
              <w:jc w:val="center"/>
            </w:pPr>
            <w:r w:rsidRPr="00766440">
              <w:t>3557,4</w:t>
            </w:r>
            <w:r w:rsidR="00072AEA" w:rsidRPr="00766440">
              <w:t>9</w:t>
            </w:r>
          </w:p>
        </w:tc>
        <w:tc>
          <w:tcPr>
            <w:tcW w:w="1140" w:type="dxa"/>
            <w:gridSpan w:val="2"/>
            <w:shd w:val="clear" w:color="auto" w:fill="auto"/>
          </w:tcPr>
          <w:p w:rsidR="00072AEA" w:rsidRPr="00766440" w:rsidRDefault="00072AEA" w:rsidP="00D12833">
            <w:pPr>
              <w:spacing w:line="216" w:lineRule="auto"/>
              <w:jc w:val="center"/>
            </w:pPr>
            <w:r w:rsidRPr="00766440">
              <w:t>316,0</w:t>
            </w:r>
          </w:p>
        </w:tc>
        <w:tc>
          <w:tcPr>
            <w:tcW w:w="1134" w:type="dxa"/>
            <w:gridSpan w:val="2"/>
            <w:shd w:val="clear" w:color="auto" w:fill="auto"/>
          </w:tcPr>
          <w:p w:rsidR="00072AEA" w:rsidRPr="00766440" w:rsidRDefault="00072AEA" w:rsidP="00B87E9B">
            <w:pPr>
              <w:spacing w:line="216" w:lineRule="auto"/>
              <w:jc w:val="center"/>
            </w:pPr>
            <w:r w:rsidRPr="00766440">
              <w:t>561,0</w:t>
            </w:r>
          </w:p>
        </w:tc>
        <w:tc>
          <w:tcPr>
            <w:tcW w:w="1134" w:type="dxa"/>
            <w:gridSpan w:val="2"/>
            <w:shd w:val="clear" w:color="auto" w:fill="auto"/>
          </w:tcPr>
          <w:p w:rsidR="00072AEA" w:rsidRPr="00766440" w:rsidRDefault="00072AEA" w:rsidP="008D2558">
            <w:pPr>
              <w:spacing w:line="216" w:lineRule="auto"/>
              <w:jc w:val="center"/>
            </w:pPr>
            <w:r w:rsidRPr="00766440">
              <w:t>22,7</w:t>
            </w:r>
          </w:p>
        </w:tc>
        <w:tc>
          <w:tcPr>
            <w:tcW w:w="1134" w:type="dxa"/>
          </w:tcPr>
          <w:p w:rsidR="00072AEA" w:rsidRPr="00766440" w:rsidRDefault="00072AEA" w:rsidP="00E416BB">
            <w:pPr>
              <w:spacing w:line="216" w:lineRule="auto"/>
              <w:jc w:val="center"/>
            </w:pPr>
            <w:r w:rsidRPr="00766440">
              <w:t>1098,7</w:t>
            </w:r>
          </w:p>
        </w:tc>
        <w:tc>
          <w:tcPr>
            <w:tcW w:w="1143" w:type="dxa"/>
            <w:gridSpan w:val="2"/>
          </w:tcPr>
          <w:p w:rsidR="00072AEA" w:rsidRPr="00766440" w:rsidRDefault="00F2028C" w:rsidP="00E416BB">
            <w:pPr>
              <w:spacing w:line="216" w:lineRule="auto"/>
              <w:jc w:val="center"/>
            </w:pPr>
            <w:r w:rsidRPr="00766440">
              <w:t>1559,0</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rPr>
                <w:bCs/>
              </w:rPr>
            </w:pPr>
          </w:p>
        </w:tc>
      </w:tr>
      <w:tr w:rsidR="00072AEA" w:rsidRPr="00766440" w:rsidTr="000B580D">
        <w:tc>
          <w:tcPr>
            <w:tcW w:w="695" w:type="dxa"/>
            <w:gridSpan w:val="2"/>
            <w:vMerge/>
            <w:shd w:val="clear" w:color="auto" w:fill="auto"/>
            <w:vAlign w:val="center"/>
          </w:tcPr>
          <w:p w:rsidR="00072AEA" w:rsidRPr="00766440" w:rsidRDefault="00072AEA" w:rsidP="00DF5E3B">
            <w:pPr>
              <w:spacing w:line="216" w:lineRule="auto"/>
            </w:pPr>
          </w:p>
        </w:tc>
        <w:tc>
          <w:tcPr>
            <w:tcW w:w="2118" w:type="dxa"/>
            <w:vMerge/>
            <w:shd w:val="clear" w:color="auto" w:fill="auto"/>
          </w:tcPr>
          <w:p w:rsidR="00072AEA" w:rsidRPr="00766440" w:rsidRDefault="00072AEA" w:rsidP="00DF5E3B">
            <w:pPr>
              <w:pStyle w:val="a6"/>
            </w:pPr>
          </w:p>
        </w:tc>
        <w:tc>
          <w:tcPr>
            <w:tcW w:w="1983" w:type="dxa"/>
            <w:gridSpan w:val="3"/>
            <w:shd w:val="clear" w:color="auto" w:fill="auto"/>
          </w:tcPr>
          <w:p w:rsidR="00072AEA" w:rsidRPr="00766440" w:rsidRDefault="00072AEA" w:rsidP="00DF5E3B">
            <w:pPr>
              <w:spacing w:line="216" w:lineRule="auto"/>
            </w:pPr>
            <w:r w:rsidRPr="00766440">
              <w:t>краевой бюджет</w:t>
            </w:r>
          </w:p>
        </w:tc>
        <w:tc>
          <w:tcPr>
            <w:tcW w:w="1140" w:type="dxa"/>
            <w:shd w:val="clear" w:color="auto" w:fill="auto"/>
          </w:tcPr>
          <w:p w:rsidR="00072AEA" w:rsidRPr="00766440" w:rsidRDefault="00072AEA" w:rsidP="00DF5E3B">
            <w:pPr>
              <w:spacing w:line="216" w:lineRule="auto"/>
            </w:pPr>
          </w:p>
        </w:tc>
        <w:tc>
          <w:tcPr>
            <w:tcW w:w="1140"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tcPr>
          <w:p w:rsidR="00072AEA" w:rsidRPr="00766440" w:rsidRDefault="00072AEA" w:rsidP="00DF5E3B">
            <w:pPr>
              <w:spacing w:line="216" w:lineRule="auto"/>
            </w:pPr>
          </w:p>
        </w:tc>
        <w:tc>
          <w:tcPr>
            <w:tcW w:w="1143" w:type="dxa"/>
            <w:gridSpan w:val="2"/>
          </w:tcPr>
          <w:p w:rsidR="00072AEA" w:rsidRPr="00766440" w:rsidRDefault="00072AEA" w:rsidP="00DF5E3B">
            <w:pPr>
              <w:spacing w:line="216" w:lineRule="auto"/>
            </w:pP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rPr>
                <w:bCs/>
              </w:rPr>
            </w:pPr>
          </w:p>
        </w:tc>
      </w:tr>
      <w:tr w:rsidR="00072AEA" w:rsidRPr="00766440" w:rsidTr="000B580D">
        <w:tc>
          <w:tcPr>
            <w:tcW w:w="695" w:type="dxa"/>
            <w:gridSpan w:val="2"/>
            <w:vMerge w:val="restart"/>
            <w:shd w:val="clear" w:color="auto" w:fill="auto"/>
          </w:tcPr>
          <w:p w:rsidR="00072AEA" w:rsidRPr="00766440" w:rsidRDefault="00072AEA" w:rsidP="00DF5E3B">
            <w:pPr>
              <w:spacing w:line="216" w:lineRule="auto"/>
              <w:jc w:val="center"/>
            </w:pPr>
            <w:r w:rsidRPr="00766440">
              <w:t>4.2</w:t>
            </w:r>
          </w:p>
        </w:tc>
        <w:tc>
          <w:tcPr>
            <w:tcW w:w="2118" w:type="dxa"/>
            <w:vMerge w:val="restart"/>
            <w:shd w:val="clear" w:color="auto" w:fill="auto"/>
          </w:tcPr>
          <w:p w:rsidR="00072AEA" w:rsidRPr="00766440" w:rsidRDefault="00072AEA" w:rsidP="00DF5E3B">
            <w:pPr>
              <w:pStyle w:val="a6"/>
            </w:pPr>
            <w:r w:rsidRPr="00766440">
              <w:t xml:space="preserve">Организация и проведение юбилейных мероприятий учреждений, </w:t>
            </w:r>
            <w:r w:rsidRPr="00766440">
              <w:rPr>
                <w:color w:val="000000" w:themeColor="text1"/>
              </w:rPr>
              <w:t>творческих коллективов</w:t>
            </w:r>
            <w:r w:rsidRPr="00766440">
              <w:t xml:space="preserve">, чествования заслуженных деятелей культуры и искусства  </w:t>
            </w:r>
            <w:r w:rsidRPr="00766440">
              <w:lastRenderedPageBreak/>
              <w:t>Крымского района</w:t>
            </w:r>
          </w:p>
        </w:tc>
        <w:tc>
          <w:tcPr>
            <w:tcW w:w="1983" w:type="dxa"/>
            <w:gridSpan w:val="3"/>
            <w:shd w:val="clear" w:color="auto" w:fill="auto"/>
          </w:tcPr>
          <w:p w:rsidR="00072AEA" w:rsidRPr="00766440" w:rsidRDefault="00072AEA" w:rsidP="00DF5E3B">
            <w:pPr>
              <w:spacing w:line="216" w:lineRule="auto"/>
            </w:pPr>
            <w:r w:rsidRPr="00766440">
              <w:lastRenderedPageBreak/>
              <w:t>Всего</w:t>
            </w:r>
          </w:p>
          <w:p w:rsidR="00072AEA" w:rsidRPr="00766440" w:rsidRDefault="00072AEA" w:rsidP="00DF5E3B">
            <w:pPr>
              <w:spacing w:line="216" w:lineRule="auto"/>
            </w:pPr>
          </w:p>
        </w:tc>
        <w:tc>
          <w:tcPr>
            <w:tcW w:w="1140" w:type="dxa"/>
            <w:shd w:val="clear" w:color="auto" w:fill="auto"/>
          </w:tcPr>
          <w:p w:rsidR="00072AEA" w:rsidRPr="00766440" w:rsidRDefault="00F2028C" w:rsidP="00271499">
            <w:pPr>
              <w:spacing w:line="216" w:lineRule="auto"/>
              <w:jc w:val="center"/>
            </w:pPr>
            <w:r w:rsidRPr="00766440">
              <w:t>673,2</w:t>
            </w:r>
          </w:p>
        </w:tc>
        <w:tc>
          <w:tcPr>
            <w:tcW w:w="1140" w:type="dxa"/>
            <w:gridSpan w:val="2"/>
            <w:shd w:val="clear" w:color="auto" w:fill="auto"/>
          </w:tcPr>
          <w:p w:rsidR="00072AEA" w:rsidRPr="00766440" w:rsidRDefault="00072AEA" w:rsidP="005F67CD">
            <w:pPr>
              <w:spacing w:line="216" w:lineRule="auto"/>
              <w:jc w:val="center"/>
            </w:pPr>
            <w:r w:rsidRPr="00766440">
              <w:t>0,0</w:t>
            </w:r>
          </w:p>
        </w:tc>
        <w:tc>
          <w:tcPr>
            <w:tcW w:w="1134" w:type="dxa"/>
            <w:gridSpan w:val="2"/>
            <w:shd w:val="clear" w:color="auto" w:fill="auto"/>
          </w:tcPr>
          <w:p w:rsidR="00072AEA" w:rsidRPr="00766440" w:rsidRDefault="00072AEA" w:rsidP="00D44431">
            <w:pPr>
              <w:spacing w:line="216" w:lineRule="auto"/>
              <w:jc w:val="center"/>
            </w:pPr>
            <w:r w:rsidRPr="00766440">
              <w:t>123,7</w:t>
            </w:r>
          </w:p>
        </w:tc>
        <w:tc>
          <w:tcPr>
            <w:tcW w:w="1134" w:type="dxa"/>
            <w:gridSpan w:val="2"/>
            <w:shd w:val="clear" w:color="auto" w:fill="auto"/>
          </w:tcPr>
          <w:p w:rsidR="00072AEA" w:rsidRPr="00766440" w:rsidRDefault="00072AEA" w:rsidP="007362F3">
            <w:pPr>
              <w:spacing w:line="216" w:lineRule="auto"/>
              <w:jc w:val="center"/>
            </w:pPr>
            <w:r w:rsidRPr="00766440">
              <w:t>261,2</w:t>
            </w:r>
          </w:p>
        </w:tc>
        <w:tc>
          <w:tcPr>
            <w:tcW w:w="1134" w:type="dxa"/>
          </w:tcPr>
          <w:p w:rsidR="00072AEA" w:rsidRPr="00766440" w:rsidRDefault="00072AEA" w:rsidP="00896163">
            <w:pPr>
              <w:spacing w:line="216" w:lineRule="auto"/>
              <w:jc w:val="center"/>
            </w:pPr>
            <w:r w:rsidRPr="00766440">
              <w:t>102,6</w:t>
            </w:r>
          </w:p>
        </w:tc>
        <w:tc>
          <w:tcPr>
            <w:tcW w:w="1143" w:type="dxa"/>
            <w:gridSpan w:val="2"/>
          </w:tcPr>
          <w:p w:rsidR="00072AEA" w:rsidRPr="00766440" w:rsidRDefault="00F2028C" w:rsidP="00771185">
            <w:pPr>
              <w:spacing w:line="216" w:lineRule="auto"/>
              <w:jc w:val="center"/>
            </w:pPr>
            <w:r w:rsidRPr="00766440">
              <w:t>185,7</w:t>
            </w:r>
          </w:p>
        </w:tc>
        <w:tc>
          <w:tcPr>
            <w:tcW w:w="1700" w:type="dxa"/>
            <w:gridSpan w:val="2"/>
            <w:vMerge w:val="restart"/>
            <w:shd w:val="clear" w:color="auto" w:fill="auto"/>
          </w:tcPr>
          <w:p w:rsidR="00072AEA" w:rsidRPr="00766440" w:rsidRDefault="00072AEA" w:rsidP="00DF5E3B">
            <w:pPr>
              <w:spacing w:line="216" w:lineRule="auto"/>
            </w:pPr>
            <w:r w:rsidRPr="00766440">
              <w:t>Духовно-нравственное развитие, патриотическое воспитание населения</w:t>
            </w:r>
          </w:p>
        </w:tc>
        <w:tc>
          <w:tcPr>
            <w:tcW w:w="1849" w:type="dxa"/>
            <w:gridSpan w:val="2"/>
            <w:vMerge w:val="restart"/>
            <w:shd w:val="clear" w:color="auto" w:fill="auto"/>
          </w:tcPr>
          <w:p w:rsidR="00072AEA" w:rsidRPr="00766440" w:rsidRDefault="00072AEA" w:rsidP="00427CFE">
            <w:pPr>
              <w:spacing w:line="216" w:lineRule="auto"/>
              <w:rPr>
                <w:bCs/>
              </w:rPr>
            </w:pPr>
            <w:r w:rsidRPr="00766440">
              <w:rPr>
                <w:bCs/>
              </w:rPr>
              <w:t>Ответственный за выполнение мероприятий - УК, получатели субсидий  – МБУ «ЦМТО УК», МБУ «СКЦ МО Крымский район»</w:t>
            </w:r>
          </w:p>
        </w:tc>
      </w:tr>
      <w:tr w:rsidR="00072AEA" w:rsidRPr="00766440" w:rsidTr="000B580D">
        <w:tc>
          <w:tcPr>
            <w:tcW w:w="695" w:type="dxa"/>
            <w:gridSpan w:val="2"/>
            <w:vMerge/>
            <w:shd w:val="clear" w:color="auto" w:fill="auto"/>
            <w:vAlign w:val="center"/>
          </w:tcPr>
          <w:p w:rsidR="00072AEA" w:rsidRPr="00766440" w:rsidRDefault="00072AEA" w:rsidP="00DF5E3B">
            <w:pPr>
              <w:spacing w:line="216" w:lineRule="auto"/>
            </w:pPr>
          </w:p>
        </w:tc>
        <w:tc>
          <w:tcPr>
            <w:tcW w:w="2118" w:type="dxa"/>
            <w:vMerge/>
            <w:shd w:val="clear" w:color="auto" w:fill="auto"/>
          </w:tcPr>
          <w:p w:rsidR="00072AEA" w:rsidRPr="00766440" w:rsidRDefault="00072AEA" w:rsidP="00DF5E3B">
            <w:pPr>
              <w:pStyle w:val="a6"/>
            </w:pPr>
          </w:p>
        </w:tc>
        <w:tc>
          <w:tcPr>
            <w:tcW w:w="1983" w:type="dxa"/>
            <w:gridSpan w:val="3"/>
            <w:shd w:val="clear" w:color="auto" w:fill="auto"/>
          </w:tcPr>
          <w:p w:rsidR="00072AEA" w:rsidRPr="00766440" w:rsidRDefault="00072AEA" w:rsidP="00DF5E3B">
            <w:pPr>
              <w:spacing w:line="216" w:lineRule="auto"/>
            </w:pPr>
            <w:r w:rsidRPr="00766440">
              <w:t>местный бюджет</w:t>
            </w:r>
          </w:p>
          <w:p w:rsidR="00072AEA" w:rsidRPr="00766440" w:rsidRDefault="00072AEA" w:rsidP="00DF5E3B">
            <w:pPr>
              <w:spacing w:line="216" w:lineRule="auto"/>
            </w:pPr>
          </w:p>
        </w:tc>
        <w:tc>
          <w:tcPr>
            <w:tcW w:w="1140" w:type="dxa"/>
            <w:shd w:val="clear" w:color="auto" w:fill="auto"/>
          </w:tcPr>
          <w:p w:rsidR="00072AEA" w:rsidRPr="00766440" w:rsidRDefault="00F2028C" w:rsidP="005F67CD">
            <w:pPr>
              <w:spacing w:line="216" w:lineRule="auto"/>
              <w:jc w:val="center"/>
            </w:pPr>
            <w:r w:rsidRPr="00766440">
              <w:t>673,2</w:t>
            </w:r>
          </w:p>
        </w:tc>
        <w:tc>
          <w:tcPr>
            <w:tcW w:w="1140" w:type="dxa"/>
            <w:gridSpan w:val="2"/>
            <w:shd w:val="clear" w:color="auto" w:fill="auto"/>
          </w:tcPr>
          <w:p w:rsidR="00072AEA" w:rsidRPr="00766440" w:rsidRDefault="00072AEA" w:rsidP="005F67CD">
            <w:pPr>
              <w:spacing w:line="216" w:lineRule="auto"/>
              <w:jc w:val="center"/>
            </w:pPr>
            <w:r w:rsidRPr="00766440">
              <w:t>0,0</w:t>
            </w:r>
          </w:p>
        </w:tc>
        <w:tc>
          <w:tcPr>
            <w:tcW w:w="1134" w:type="dxa"/>
            <w:gridSpan w:val="2"/>
            <w:shd w:val="clear" w:color="auto" w:fill="auto"/>
          </w:tcPr>
          <w:p w:rsidR="00072AEA" w:rsidRPr="00766440" w:rsidRDefault="00072AEA" w:rsidP="00DF5E3B">
            <w:pPr>
              <w:spacing w:line="216" w:lineRule="auto"/>
              <w:jc w:val="center"/>
            </w:pPr>
            <w:r w:rsidRPr="00766440">
              <w:t>123,7</w:t>
            </w:r>
          </w:p>
        </w:tc>
        <w:tc>
          <w:tcPr>
            <w:tcW w:w="1134" w:type="dxa"/>
            <w:gridSpan w:val="2"/>
            <w:shd w:val="clear" w:color="auto" w:fill="auto"/>
          </w:tcPr>
          <w:p w:rsidR="00072AEA" w:rsidRPr="00766440" w:rsidRDefault="00072AEA" w:rsidP="00BE2CA5">
            <w:pPr>
              <w:spacing w:line="216" w:lineRule="auto"/>
              <w:jc w:val="center"/>
            </w:pPr>
            <w:r w:rsidRPr="00766440">
              <w:t>261,2</w:t>
            </w:r>
          </w:p>
        </w:tc>
        <w:tc>
          <w:tcPr>
            <w:tcW w:w="1134" w:type="dxa"/>
          </w:tcPr>
          <w:p w:rsidR="00072AEA" w:rsidRPr="00766440" w:rsidRDefault="00072AEA" w:rsidP="00E416BB">
            <w:pPr>
              <w:spacing w:line="216" w:lineRule="auto"/>
              <w:jc w:val="center"/>
            </w:pPr>
            <w:r w:rsidRPr="00766440">
              <w:t>102,6</w:t>
            </w:r>
          </w:p>
        </w:tc>
        <w:tc>
          <w:tcPr>
            <w:tcW w:w="1143" w:type="dxa"/>
            <w:gridSpan w:val="2"/>
          </w:tcPr>
          <w:p w:rsidR="00072AEA" w:rsidRPr="00766440" w:rsidRDefault="00F2028C" w:rsidP="00E416BB">
            <w:pPr>
              <w:spacing w:line="216" w:lineRule="auto"/>
              <w:jc w:val="center"/>
            </w:pPr>
            <w:r w:rsidRPr="00766440">
              <w:t>185,7</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rPr>
                <w:bCs/>
              </w:rPr>
            </w:pPr>
          </w:p>
        </w:tc>
      </w:tr>
      <w:tr w:rsidR="00072AEA" w:rsidRPr="00766440" w:rsidTr="000B580D">
        <w:tc>
          <w:tcPr>
            <w:tcW w:w="695" w:type="dxa"/>
            <w:gridSpan w:val="2"/>
            <w:vMerge/>
            <w:shd w:val="clear" w:color="auto" w:fill="auto"/>
            <w:vAlign w:val="center"/>
          </w:tcPr>
          <w:p w:rsidR="00072AEA" w:rsidRPr="00766440" w:rsidRDefault="00072AEA" w:rsidP="00DF5E3B">
            <w:pPr>
              <w:spacing w:line="216" w:lineRule="auto"/>
            </w:pPr>
          </w:p>
        </w:tc>
        <w:tc>
          <w:tcPr>
            <w:tcW w:w="2118" w:type="dxa"/>
            <w:vMerge/>
            <w:shd w:val="clear" w:color="auto" w:fill="auto"/>
          </w:tcPr>
          <w:p w:rsidR="00072AEA" w:rsidRPr="00766440" w:rsidRDefault="00072AEA" w:rsidP="00DF5E3B">
            <w:pPr>
              <w:pStyle w:val="a6"/>
            </w:pPr>
          </w:p>
        </w:tc>
        <w:tc>
          <w:tcPr>
            <w:tcW w:w="1983" w:type="dxa"/>
            <w:gridSpan w:val="3"/>
            <w:shd w:val="clear" w:color="auto" w:fill="auto"/>
          </w:tcPr>
          <w:p w:rsidR="00072AEA" w:rsidRPr="00766440" w:rsidRDefault="00072AEA" w:rsidP="00DF5E3B">
            <w:pPr>
              <w:spacing w:line="216" w:lineRule="auto"/>
            </w:pPr>
            <w:r w:rsidRPr="00766440">
              <w:t>краевой бюджет</w:t>
            </w:r>
          </w:p>
        </w:tc>
        <w:tc>
          <w:tcPr>
            <w:tcW w:w="1140" w:type="dxa"/>
            <w:shd w:val="clear" w:color="auto" w:fill="auto"/>
          </w:tcPr>
          <w:p w:rsidR="00072AEA" w:rsidRPr="00766440" w:rsidRDefault="00072AEA" w:rsidP="00DF5E3B">
            <w:pPr>
              <w:spacing w:line="216" w:lineRule="auto"/>
            </w:pPr>
          </w:p>
        </w:tc>
        <w:tc>
          <w:tcPr>
            <w:tcW w:w="1140"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jc w:val="center"/>
            </w:pPr>
          </w:p>
        </w:tc>
        <w:tc>
          <w:tcPr>
            <w:tcW w:w="1134" w:type="dxa"/>
            <w:gridSpan w:val="2"/>
            <w:shd w:val="clear" w:color="auto" w:fill="auto"/>
          </w:tcPr>
          <w:p w:rsidR="00072AEA" w:rsidRPr="00766440" w:rsidRDefault="00072AEA" w:rsidP="00DF5E3B">
            <w:pPr>
              <w:spacing w:line="216" w:lineRule="auto"/>
              <w:jc w:val="center"/>
            </w:pPr>
          </w:p>
        </w:tc>
        <w:tc>
          <w:tcPr>
            <w:tcW w:w="1134" w:type="dxa"/>
          </w:tcPr>
          <w:p w:rsidR="00072AEA" w:rsidRPr="00766440" w:rsidRDefault="00072AEA" w:rsidP="00DF5E3B">
            <w:pPr>
              <w:spacing w:line="216" w:lineRule="auto"/>
              <w:jc w:val="center"/>
            </w:pPr>
          </w:p>
        </w:tc>
        <w:tc>
          <w:tcPr>
            <w:tcW w:w="1143" w:type="dxa"/>
            <w:gridSpan w:val="2"/>
          </w:tcPr>
          <w:p w:rsidR="00072AEA" w:rsidRPr="00766440" w:rsidRDefault="00072AEA" w:rsidP="00DF5E3B">
            <w:pPr>
              <w:spacing w:line="216" w:lineRule="auto"/>
              <w:jc w:val="center"/>
            </w:pP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rPr>
                <w:bCs/>
              </w:rPr>
            </w:pPr>
          </w:p>
        </w:tc>
      </w:tr>
      <w:tr w:rsidR="00072AEA" w:rsidRPr="00766440" w:rsidTr="000B580D">
        <w:tc>
          <w:tcPr>
            <w:tcW w:w="695" w:type="dxa"/>
            <w:gridSpan w:val="2"/>
            <w:vMerge w:val="restart"/>
            <w:shd w:val="clear" w:color="auto" w:fill="auto"/>
          </w:tcPr>
          <w:p w:rsidR="00072AEA" w:rsidRPr="00766440" w:rsidRDefault="00072AEA" w:rsidP="00DF5E3B">
            <w:pPr>
              <w:spacing w:line="216" w:lineRule="auto"/>
              <w:jc w:val="center"/>
            </w:pPr>
            <w:r w:rsidRPr="00766440">
              <w:t>4.3</w:t>
            </w:r>
          </w:p>
        </w:tc>
        <w:tc>
          <w:tcPr>
            <w:tcW w:w="2118" w:type="dxa"/>
            <w:vMerge w:val="restart"/>
            <w:shd w:val="clear" w:color="auto" w:fill="auto"/>
          </w:tcPr>
          <w:p w:rsidR="00072AEA" w:rsidRPr="00766440" w:rsidRDefault="00072AEA" w:rsidP="00DF5E3B">
            <w:pPr>
              <w:pStyle w:val="a6"/>
            </w:pPr>
            <w:r w:rsidRPr="00766440">
              <w:t>Чествование ветеранов Великой Отечественной войны</w:t>
            </w:r>
          </w:p>
        </w:tc>
        <w:tc>
          <w:tcPr>
            <w:tcW w:w="1983" w:type="dxa"/>
            <w:gridSpan w:val="3"/>
            <w:shd w:val="clear" w:color="auto" w:fill="auto"/>
          </w:tcPr>
          <w:p w:rsidR="00072AEA" w:rsidRPr="00766440" w:rsidRDefault="00072AEA" w:rsidP="00DF5E3B">
            <w:pPr>
              <w:spacing w:line="216" w:lineRule="auto"/>
            </w:pPr>
            <w:r w:rsidRPr="00766440">
              <w:t>Всего</w:t>
            </w:r>
          </w:p>
        </w:tc>
        <w:tc>
          <w:tcPr>
            <w:tcW w:w="1140" w:type="dxa"/>
            <w:shd w:val="clear" w:color="auto" w:fill="auto"/>
          </w:tcPr>
          <w:p w:rsidR="00072AEA" w:rsidRPr="00766440" w:rsidRDefault="004453AF" w:rsidP="003804D4">
            <w:pPr>
              <w:spacing w:line="216" w:lineRule="auto"/>
              <w:jc w:val="center"/>
            </w:pPr>
            <w:r w:rsidRPr="00766440">
              <w:t>707,8</w:t>
            </w:r>
          </w:p>
          <w:p w:rsidR="00072AEA" w:rsidRPr="00766440" w:rsidRDefault="00072AEA" w:rsidP="003804D4">
            <w:pPr>
              <w:spacing w:line="216" w:lineRule="auto"/>
              <w:jc w:val="center"/>
            </w:pPr>
          </w:p>
        </w:tc>
        <w:tc>
          <w:tcPr>
            <w:tcW w:w="1140" w:type="dxa"/>
            <w:gridSpan w:val="2"/>
            <w:shd w:val="clear" w:color="auto" w:fill="auto"/>
          </w:tcPr>
          <w:p w:rsidR="00072AEA" w:rsidRPr="00766440" w:rsidRDefault="00072AEA" w:rsidP="00DF5E3B">
            <w:pPr>
              <w:spacing w:line="216" w:lineRule="auto"/>
              <w:jc w:val="center"/>
            </w:pPr>
            <w:r w:rsidRPr="00766440">
              <w:t>227,7</w:t>
            </w:r>
          </w:p>
        </w:tc>
        <w:tc>
          <w:tcPr>
            <w:tcW w:w="1134" w:type="dxa"/>
            <w:gridSpan w:val="2"/>
            <w:shd w:val="clear" w:color="auto" w:fill="auto"/>
          </w:tcPr>
          <w:p w:rsidR="00072AEA" w:rsidRPr="00766440" w:rsidRDefault="00072AEA" w:rsidP="0084649E">
            <w:pPr>
              <w:spacing w:line="216" w:lineRule="auto"/>
              <w:jc w:val="center"/>
            </w:pPr>
            <w:r w:rsidRPr="00766440">
              <w:t>169,7</w:t>
            </w:r>
          </w:p>
        </w:tc>
        <w:tc>
          <w:tcPr>
            <w:tcW w:w="1134" w:type="dxa"/>
            <w:gridSpan w:val="2"/>
            <w:shd w:val="clear" w:color="auto" w:fill="auto"/>
          </w:tcPr>
          <w:p w:rsidR="00072AEA" w:rsidRPr="00766440" w:rsidRDefault="00072AEA" w:rsidP="00FA467D">
            <w:pPr>
              <w:spacing w:line="216" w:lineRule="auto"/>
              <w:jc w:val="center"/>
            </w:pPr>
            <w:r w:rsidRPr="00766440">
              <w:t>0,0</w:t>
            </w:r>
          </w:p>
        </w:tc>
        <w:tc>
          <w:tcPr>
            <w:tcW w:w="1134" w:type="dxa"/>
          </w:tcPr>
          <w:p w:rsidR="00072AEA" w:rsidRPr="00766440" w:rsidRDefault="00072AEA" w:rsidP="001A34A9">
            <w:pPr>
              <w:spacing w:line="216" w:lineRule="auto"/>
              <w:jc w:val="center"/>
            </w:pPr>
            <w:r w:rsidRPr="00766440">
              <w:t>182,7</w:t>
            </w:r>
          </w:p>
        </w:tc>
        <w:tc>
          <w:tcPr>
            <w:tcW w:w="1143" w:type="dxa"/>
            <w:gridSpan w:val="2"/>
          </w:tcPr>
          <w:p w:rsidR="00072AEA" w:rsidRPr="00766440" w:rsidRDefault="004453AF" w:rsidP="00FA467D">
            <w:pPr>
              <w:spacing w:line="216" w:lineRule="auto"/>
              <w:jc w:val="center"/>
            </w:pPr>
            <w:r w:rsidRPr="00766440">
              <w:t>127,7</w:t>
            </w:r>
          </w:p>
        </w:tc>
        <w:tc>
          <w:tcPr>
            <w:tcW w:w="1700" w:type="dxa"/>
            <w:gridSpan w:val="2"/>
            <w:vMerge w:val="restart"/>
            <w:shd w:val="clear" w:color="auto" w:fill="auto"/>
          </w:tcPr>
          <w:p w:rsidR="00072AEA" w:rsidRPr="00766440" w:rsidRDefault="00072AEA" w:rsidP="00DF5E3B">
            <w:pPr>
              <w:spacing w:line="216" w:lineRule="auto"/>
            </w:pPr>
            <w:r w:rsidRPr="00766440">
              <w:t>Духовно-нравственное развитие, патриотическое воспитание населения</w:t>
            </w:r>
          </w:p>
        </w:tc>
        <w:tc>
          <w:tcPr>
            <w:tcW w:w="1849" w:type="dxa"/>
            <w:gridSpan w:val="2"/>
            <w:vMerge w:val="restart"/>
            <w:shd w:val="clear" w:color="auto" w:fill="auto"/>
          </w:tcPr>
          <w:p w:rsidR="00072AEA" w:rsidRPr="00766440" w:rsidRDefault="00072AEA" w:rsidP="00DF5E3B">
            <w:pPr>
              <w:spacing w:line="216" w:lineRule="auto"/>
              <w:rPr>
                <w:bCs/>
              </w:rPr>
            </w:pPr>
            <w:r w:rsidRPr="00766440">
              <w:rPr>
                <w:bCs/>
              </w:rPr>
              <w:t>Ответственный за выполнение мероприятий - УК, получатели субсидий  – МБУ «ЦМТО УК», МБУ «СКЦ МО Крымский район»</w:t>
            </w:r>
          </w:p>
        </w:tc>
      </w:tr>
      <w:tr w:rsidR="00072AEA" w:rsidRPr="00766440" w:rsidTr="000B580D">
        <w:tc>
          <w:tcPr>
            <w:tcW w:w="695" w:type="dxa"/>
            <w:gridSpan w:val="2"/>
            <w:vMerge/>
            <w:shd w:val="clear" w:color="auto" w:fill="auto"/>
            <w:vAlign w:val="center"/>
          </w:tcPr>
          <w:p w:rsidR="00072AEA" w:rsidRPr="00766440" w:rsidRDefault="00072AEA" w:rsidP="00DF5E3B">
            <w:pPr>
              <w:spacing w:line="216" w:lineRule="auto"/>
            </w:pPr>
          </w:p>
        </w:tc>
        <w:tc>
          <w:tcPr>
            <w:tcW w:w="2118" w:type="dxa"/>
            <w:vMerge/>
            <w:shd w:val="clear" w:color="auto" w:fill="auto"/>
          </w:tcPr>
          <w:p w:rsidR="00072AEA" w:rsidRPr="00766440" w:rsidRDefault="00072AEA" w:rsidP="00DF5E3B">
            <w:pPr>
              <w:pStyle w:val="a6"/>
            </w:pPr>
          </w:p>
        </w:tc>
        <w:tc>
          <w:tcPr>
            <w:tcW w:w="1983" w:type="dxa"/>
            <w:gridSpan w:val="3"/>
            <w:shd w:val="clear" w:color="auto" w:fill="auto"/>
          </w:tcPr>
          <w:p w:rsidR="00072AEA" w:rsidRPr="00766440" w:rsidRDefault="00072AEA" w:rsidP="00DF5E3B">
            <w:pPr>
              <w:spacing w:line="216" w:lineRule="auto"/>
            </w:pPr>
            <w:r w:rsidRPr="00766440">
              <w:t>местный бюджет</w:t>
            </w:r>
          </w:p>
        </w:tc>
        <w:tc>
          <w:tcPr>
            <w:tcW w:w="1140" w:type="dxa"/>
            <w:shd w:val="clear" w:color="auto" w:fill="auto"/>
          </w:tcPr>
          <w:p w:rsidR="00072AEA" w:rsidRPr="00766440" w:rsidRDefault="004453AF" w:rsidP="00DF5E3B">
            <w:pPr>
              <w:spacing w:line="216" w:lineRule="auto"/>
              <w:jc w:val="center"/>
            </w:pPr>
            <w:r w:rsidRPr="00766440">
              <w:t>707,8</w:t>
            </w:r>
          </w:p>
          <w:p w:rsidR="00072AEA" w:rsidRPr="00766440" w:rsidRDefault="00072AEA" w:rsidP="00DF5E3B">
            <w:pPr>
              <w:spacing w:line="216" w:lineRule="auto"/>
              <w:jc w:val="center"/>
            </w:pPr>
          </w:p>
        </w:tc>
        <w:tc>
          <w:tcPr>
            <w:tcW w:w="1140" w:type="dxa"/>
            <w:gridSpan w:val="2"/>
            <w:shd w:val="clear" w:color="auto" w:fill="auto"/>
          </w:tcPr>
          <w:p w:rsidR="00072AEA" w:rsidRPr="00766440" w:rsidRDefault="00072AEA" w:rsidP="00DF5E3B">
            <w:pPr>
              <w:spacing w:line="216" w:lineRule="auto"/>
              <w:jc w:val="center"/>
            </w:pPr>
            <w:r w:rsidRPr="00766440">
              <w:t>227,7</w:t>
            </w:r>
          </w:p>
        </w:tc>
        <w:tc>
          <w:tcPr>
            <w:tcW w:w="1134" w:type="dxa"/>
            <w:gridSpan w:val="2"/>
            <w:shd w:val="clear" w:color="auto" w:fill="auto"/>
          </w:tcPr>
          <w:p w:rsidR="00072AEA" w:rsidRPr="00766440" w:rsidRDefault="00072AEA" w:rsidP="0084649E">
            <w:pPr>
              <w:spacing w:line="216" w:lineRule="auto"/>
              <w:jc w:val="center"/>
            </w:pPr>
            <w:r w:rsidRPr="00766440">
              <w:t>169,7</w:t>
            </w:r>
          </w:p>
        </w:tc>
        <w:tc>
          <w:tcPr>
            <w:tcW w:w="1134" w:type="dxa"/>
            <w:gridSpan w:val="2"/>
            <w:shd w:val="clear" w:color="auto" w:fill="auto"/>
          </w:tcPr>
          <w:p w:rsidR="00072AEA" w:rsidRPr="00766440" w:rsidRDefault="00072AEA" w:rsidP="008D2558">
            <w:pPr>
              <w:spacing w:line="216" w:lineRule="auto"/>
              <w:jc w:val="center"/>
            </w:pPr>
            <w:r w:rsidRPr="00766440">
              <w:t>0,0</w:t>
            </w:r>
          </w:p>
        </w:tc>
        <w:tc>
          <w:tcPr>
            <w:tcW w:w="1134" w:type="dxa"/>
          </w:tcPr>
          <w:p w:rsidR="00072AEA" w:rsidRPr="00766440" w:rsidRDefault="00072AEA" w:rsidP="00E416BB">
            <w:pPr>
              <w:spacing w:line="216" w:lineRule="auto"/>
              <w:jc w:val="center"/>
            </w:pPr>
            <w:r w:rsidRPr="00766440">
              <w:t>182,7</w:t>
            </w:r>
          </w:p>
        </w:tc>
        <w:tc>
          <w:tcPr>
            <w:tcW w:w="1143" w:type="dxa"/>
            <w:gridSpan w:val="2"/>
          </w:tcPr>
          <w:p w:rsidR="00072AEA" w:rsidRPr="00766440" w:rsidRDefault="004453AF" w:rsidP="00E416BB">
            <w:pPr>
              <w:spacing w:line="216" w:lineRule="auto"/>
              <w:jc w:val="center"/>
            </w:pPr>
            <w:r w:rsidRPr="00766440">
              <w:t>127,7</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rPr>
                <w:bCs/>
              </w:rPr>
            </w:pPr>
          </w:p>
        </w:tc>
      </w:tr>
      <w:tr w:rsidR="00072AEA" w:rsidRPr="00766440" w:rsidTr="000B580D">
        <w:tc>
          <w:tcPr>
            <w:tcW w:w="695" w:type="dxa"/>
            <w:gridSpan w:val="2"/>
            <w:vMerge/>
            <w:shd w:val="clear" w:color="auto" w:fill="auto"/>
            <w:vAlign w:val="center"/>
          </w:tcPr>
          <w:p w:rsidR="00072AEA" w:rsidRPr="00766440" w:rsidRDefault="00072AEA" w:rsidP="00DF5E3B">
            <w:pPr>
              <w:spacing w:line="216" w:lineRule="auto"/>
            </w:pPr>
          </w:p>
        </w:tc>
        <w:tc>
          <w:tcPr>
            <w:tcW w:w="2118" w:type="dxa"/>
            <w:vMerge/>
            <w:shd w:val="clear" w:color="auto" w:fill="auto"/>
          </w:tcPr>
          <w:p w:rsidR="00072AEA" w:rsidRPr="00766440" w:rsidRDefault="00072AEA" w:rsidP="00DF5E3B">
            <w:pPr>
              <w:pStyle w:val="a6"/>
            </w:pPr>
          </w:p>
        </w:tc>
        <w:tc>
          <w:tcPr>
            <w:tcW w:w="1983" w:type="dxa"/>
            <w:gridSpan w:val="3"/>
            <w:shd w:val="clear" w:color="auto" w:fill="auto"/>
          </w:tcPr>
          <w:p w:rsidR="00072AEA" w:rsidRPr="00766440" w:rsidRDefault="00072AEA" w:rsidP="00DF5E3B">
            <w:pPr>
              <w:spacing w:line="216" w:lineRule="auto"/>
            </w:pPr>
            <w:r w:rsidRPr="00766440">
              <w:t>краевой бюджет</w:t>
            </w:r>
          </w:p>
        </w:tc>
        <w:tc>
          <w:tcPr>
            <w:tcW w:w="1140" w:type="dxa"/>
            <w:shd w:val="clear" w:color="auto" w:fill="auto"/>
          </w:tcPr>
          <w:p w:rsidR="00072AEA" w:rsidRPr="00766440" w:rsidRDefault="00072AEA" w:rsidP="00DF5E3B">
            <w:pPr>
              <w:spacing w:line="216" w:lineRule="auto"/>
              <w:jc w:val="center"/>
            </w:pPr>
          </w:p>
          <w:p w:rsidR="00072AEA" w:rsidRPr="00766440" w:rsidRDefault="00072AEA" w:rsidP="00DF5E3B">
            <w:pPr>
              <w:spacing w:line="216" w:lineRule="auto"/>
              <w:jc w:val="center"/>
            </w:pPr>
          </w:p>
        </w:tc>
        <w:tc>
          <w:tcPr>
            <w:tcW w:w="1140" w:type="dxa"/>
            <w:gridSpan w:val="2"/>
            <w:shd w:val="clear" w:color="auto" w:fill="auto"/>
          </w:tcPr>
          <w:p w:rsidR="00072AEA" w:rsidRPr="00766440" w:rsidRDefault="00072AEA" w:rsidP="00DF5E3B">
            <w:pPr>
              <w:spacing w:line="216" w:lineRule="auto"/>
              <w:jc w:val="center"/>
            </w:pPr>
          </w:p>
        </w:tc>
        <w:tc>
          <w:tcPr>
            <w:tcW w:w="1134" w:type="dxa"/>
            <w:gridSpan w:val="2"/>
            <w:shd w:val="clear" w:color="auto" w:fill="auto"/>
          </w:tcPr>
          <w:p w:rsidR="00072AEA" w:rsidRPr="00766440" w:rsidRDefault="00072AEA" w:rsidP="00DF5E3B">
            <w:pPr>
              <w:spacing w:line="216" w:lineRule="auto"/>
              <w:jc w:val="center"/>
            </w:pPr>
          </w:p>
        </w:tc>
        <w:tc>
          <w:tcPr>
            <w:tcW w:w="1134" w:type="dxa"/>
            <w:gridSpan w:val="2"/>
            <w:shd w:val="clear" w:color="auto" w:fill="auto"/>
          </w:tcPr>
          <w:p w:rsidR="00072AEA" w:rsidRPr="00766440" w:rsidRDefault="00072AEA" w:rsidP="00DF5E3B">
            <w:pPr>
              <w:spacing w:line="216" w:lineRule="auto"/>
              <w:jc w:val="center"/>
            </w:pPr>
          </w:p>
        </w:tc>
        <w:tc>
          <w:tcPr>
            <w:tcW w:w="1134" w:type="dxa"/>
          </w:tcPr>
          <w:p w:rsidR="00072AEA" w:rsidRPr="00766440" w:rsidRDefault="00072AEA" w:rsidP="00DF5E3B">
            <w:pPr>
              <w:spacing w:line="216" w:lineRule="auto"/>
              <w:jc w:val="center"/>
            </w:pPr>
          </w:p>
        </w:tc>
        <w:tc>
          <w:tcPr>
            <w:tcW w:w="1143" w:type="dxa"/>
            <w:gridSpan w:val="2"/>
          </w:tcPr>
          <w:p w:rsidR="00072AEA" w:rsidRPr="00766440" w:rsidRDefault="00072AEA" w:rsidP="00DF5E3B">
            <w:pPr>
              <w:spacing w:line="216" w:lineRule="auto"/>
              <w:jc w:val="center"/>
            </w:pP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rPr>
                <w:bCs/>
              </w:rPr>
            </w:pPr>
          </w:p>
        </w:tc>
      </w:tr>
      <w:tr w:rsidR="00072AEA" w:rsidRPr="00766440" w:rsidTr="000B580D">
        <w:tc>
          <w:tcPr>
            <w:tcW w:w="2813" w:type="dxa"/>
            <w:gridSpan w:val="3"/>
            <w:shd w:val="clear" w:color="auto" w:fill="auto"/>
            <w:vAlign w:val="center"/>
          </w:tcPr>
          <w:p w:rsidR="00072AEA" w:rsidRPr="00766440" w:rsidRDefault="00072AEA" w:rsidP="00DF5E3B">
            <w:pPr>
              <w:pStyle w:val="a6"/>
              <w:jc w:val="center"/>
            </w:pPr>
            <w:r w:rsidRPr="00766440">
              <w:t>Итого по разделу 4</w:t>
            </w:r>
          </w:p>
          <w:p w:rsidR="00072AEA" w:rsidRPr="00766440" w:rsidRDefault="00072AEA" w:rsidP="00DF5E3B">
            <w:pPr>
              <w:pStyle w:val="a6"/>
              <w:jc w:val="center"/>
            </w:pPr>
          </w:p>
        </w:tc>
        <w:tc>
          <w:tcPr>
            <w:tcW w:w="1983" w:type="dxa"/>
            <w:gridSpan w:val="3"/>
            <w:shd w:val="clear" w:color="auto" w:fill="auto"/>
          </w:tcPr>
          <w:p w:rsidR="00072AEA" w:rsidRPr="00766440" w:rsidRDefault="00072AEA" w:rsidP="00DF5E3B">
            <w:pPr>
              <w:spacing w:line="216" w:lineRule="auto"/>
            </w:pPr>
            <w:r w:rsidRPr="00766440">
              <w:t>местный бюджет</w:t>
            </w:r>
          </w:p>
        </w:tc>
        <w:tc>
          <w:tcPr>
            <w:tcW w:w="1140" w:type="dxa"/>
            <w:shd w:val="clear" w:color="auto" w:fill="auto"/>
          </w:tcPr>
          <w:p w:rsidR="00072AEA" w:rsidRPr="00766440" w:rsidRDefault="004453AF" w:rsidP="00271499">
            <w:pPr>
              <w:spacing w:line="216" w:lineRule="auto"/>
              <w:jc w:val="center"/>
            </w:pPr>
            <w:r w:rsidRPr="00766440">
              <w:t>4938,4</w:t>
            </w:r>
          </w:p>
        </w:tc>
        <w:tc>
          <w:tcPr>
            <w:tcW w:w="1140" w:type="dxa"/>
            <w:gridSpan w:val="2"/>
            <w:shd w:val="clear" w:color="auto" w:fill="auto"/>
          </w:tcPr>
          <w:p w:rsidR="00072AEA" w:rsidRPr="00766440" w:rsidRDefault="00072AEA" w:rsidP="00DF5E3B">
            <w:pPr>
              <w:spacing w:line="216" w:lineRule="auto"/>
              <w:jc w:val="center"/>
            </w:pPr>
            <w:r w:rsidRPr="00766440">
              <w:t>543,7</w:t>
            </w:r>
          </w:p>
        </w:tc>
        <w:tc>
          <w:tcPr>
            <w:tcW w:w="1134" w:type="dxa"/>
            <w:gridSpan w:val="2"/>
            <w:shd w:val="clear" w:color="auto" w:fill="auto"/>
          </w:tcPr>
          <w:p w:rsidR="00072AEA" w:rsidRPr="00766440" w:rsidRDefault="00072AEA" w:rsidP="00D44431">
            <w:pPr>
              <w:spacing w:line="216" w:lineRule="auto"/>
              <w:jc w:val="center"/>
            </w:pPr>
            <w:r w:rsidRPr="00766440">
              <w:t>854,4</w:t>
            </w:r>
          </w:p>
        </w:tc>
        <w:tc>
          <w:tcPr>
            <w:tcW w:w="1134" w:type="dxa"/>
            <w:gridSpan w:val="2"/>
            <w:shd w:val="clear" w:color="auto" w:fill="auto"/>
          </w:tcPr>
          <w:p w:rsidR="00072AEA" w:rsidRPr="00766440" w:rsidRDefault="00072AEA" w:rsidP="00ED64AC">
            <w:pPr>
              <w:spacing w:line="216" w:lineRule="auto"/>
              <w:jc w:val="center"/>
            </w:pPr>
            <w:r w:rsidRPr="00766440">
              <w:t>283,9</w:t>
            </w:r>
          </w:p>
        </w:tc>
        <w:tc>
          <w:tcPr>
            <w:tcW w:w="1134" w:type="dxa"/>
          </w:tcPr>
          <w:p w:rsidR="00072AEA" w:rsidRPr="00766440" w:rsidRDefault="00072AEA" w:rsidP="00ED64AC">
            <w:pPr>
              <w:jc w:val="center"/>
            </w:pPr>
            <w:r w:rsidRPr="00766440">
              <w:t>1384,0</w:t>
            </w:r>
          </w:p>
        </w:tc>
        <w:tc>
          <w:tcPr>
            <w:tcW w:w="1143" w:type="dxa"/>
            <w:gridSpan w:val="2"/>
          </w:tcPr>
          <w:p w:rsidR="00072AEA" w:rsidRPr="00766440" w:rsidRDefault="004453AF" w:rsidP="00D173F4">
            <w:pPr>
              <w:jc w:val="center"/>
            </w:pPr>
            <w:r w:rsidRPr="00766440">
              <w:t>1872,4</w:t>
            </w:r>
          </w:p>
        </w:tc>
        <w:tc>
          <w:tcPr>
            <w:tcW w:w="1700" w:type="dxa"/>
            <w:gridSpan w:val="2"/>
            <w:shd w:val="clear" w:color="auto" w:fill="auto"/>
          </w:tcPr>
          <w:p w:rsidR="00072AEA" w:rsidRPr="00766440" w:rsidRDefault="00072AEA" w:rsidP="00DF5E3B">
            <w:pPr>
              <w:spacing w:line="216" w:lineRule="auto"/>
              <w:jc w:val="center"/>
            </w:pPr>
          </w:p>
        </w:tc>
        <w:tc>
          <w:tcPr>
            <w:tcW w:w="1849" w:type="dxa"/>
            <w:gridSpan w:val="2"/>
            <w:shd w:val="clear" w:color="auto" w:fill="auto"/>
          </w:tcPr>
          <w:p w:rsidR="00072AEA" w:rsidRPr="00766440" w:rsidRDefault="00072AEA" w:rsidP="00DF5E3B">
            <w:pPr>
              <w:spacing w:line="216" w:lineRule="auto"/>
              <w:rPr>
                <w:bCs/>
              </w:rPr>
            </w:pPr>
          </w:p>
        </w:tc>
      </w:tr>
      <w:tr w:rsidR="00072AEA" w:rsidRPr="00766440" w:rsidTr="000B580D">
        <w:tc>
          <w:tcPr>
            <w:tcW w:w="695" w:type="dxa"/>
            <w:gridSpan w:val="2"/>
            <w:shd w:val="clear" w:color="auto" w:fill="auto"/>
          </w:tcPr>
          <w:p w:rsidR="00072AEA" w:rsidRPr="00766440" w:rsidRDefault="00072AEA" w:rsidP="00DF5E3B">
            <w:pPr>
              <w:spacing w:line="216" w:lineRule="auto"/>
              <w:jc w:val="center"/>
            </w:pPr>
            <w:r w:rsidRPr="00766440">
              <w:t>5</w:t>
            </w:r>
          </w:p>
        </w:tc>
        <w:tc>
          <w:tcPr>
            <w:tcW w:w="2118" w:type="dxa"/>
            <w:shd w:val="clear" w:color="auto" w:fill="auto"/>
          </w:tcPr>
          <w:p w:rsidR="00072AEA" w:rsidRPr="00766440" w:rsidRDefault="00072AEA" w:rsidP="00EA24F4">
            <w:pPr>
              <w:pStyle w:val="a6"/>
              <w:spacing w:line="360" w:lineRule="auto"/>
            </w:pPr>
            <w:r w:rsidRPr="00766440">
              <w:t>Задача</w:t>
            </w:r>
          </w:p>
        </w:tc>
        <w:tc>
          <w:tcPr>
            <w:tcW w:w="12357" w:type="dxa"/>
            <w:gridSpan w:val="17"/>
            <w:shd w:val="clear" w:color="auto" w:fill="auto"/>
          </w:tcPr>
          <w:p w:rsidR="00072AEA" w:rsidRPr="00766440" w:rsidRDefault="00072AEA" w:rsidP="00DF5E3B">
            <w:pPr>
              <w:spacing w:line="216" w:lineRule="auto"/>
              <w:rPr>
                <w:b/>
                <w:bCs/>
                <w:i/>
              </w:rPr>
            </w:pPr>
            <w:r w:rsidRPr="00766440">
              <w:rPr>
                <w:b/>
                <w:i/>
              </w:rPr>
              <w:t>Поддержка граждан старшего поколения</w:t>
            </w:r>
          </w:p>
        </w:tc>
      </w:tr>
      <w:tr w:rsidR="00072AEA" w:rsidRPr="00766440" w:rsidTr="000B580D">
        <w:tc>
          <w:tcPr>
            <w:tcW w:w="695" w:type="dxa"/>
            <w:gridSpan w:val="2"/>
            <w:vMerge w:val="restart"/>
            <w:shd w:val="clear" w:color="auto" w:fill="auto"/>
          </w:tcPr>
          <w:p w:rsidR="00072AEA" w:rsidRPr="00766440" w:rsidRDefault="00072AEA" w:rsidP="00DF5E3B">
            <w:pPr>
              <w:spacing w:line="216" w:lineRule="auto"/>
              <w:jc w:val="center"/>
            </w:pPr>
            <w:r w:rsidRPr="00766440">
              <w:t>5.1</w:t>
            </w:r>
          </w:p>
        </w:tc>
        <w:tc>
          <w:tcPr>
            <w:tcW w:w="2118" w:type="dxa"/>
            <w:vMerge w:val="restart"/>
            <w:shd w:val="clear" w:color="auto" w:fill="auto"/>
          </w:tcPr>
          <w:p w:rsidR="00072AEA" w:rsidRPr="00766440" w:rsidRDefault="00072AEA" w:rsidP="00DF5E3B">
            <w:pPr>
              <w:pStyle w:val="ad"/>
              <w:rPr>
                <w:sz w:val="24"/>
                <w:szCs w:val="24"/>
              </w:rPr>
            </w:pPr>
            <w:r w:rsidRPr="00766440">
              <w:rPr>
                <w:sz w:val="24"/>
                <w:szCs w:val="24"/>
              </w:rPr>
              <w:t xml:space="preserve">Проведение районного конкурса на лучшее клубное и библиотечное учреждение, работающее с гражданами пожилого возраста </w:t>
            </w:r>
          </w:p>
        </w:tc>
        <w:tc>
          <w:tcPr>
            <w:tcW w:w="1983" w:type="dxa"/>
            <w:gridSpan w:val="3"/>
            <w:shd w:val="clear" w:color="auto" w:fill="auto"/>
          </w:tcPr>
          <w:p w:rsidR="00072AEA" w:rsidRPr="00766440" w:rsidRDefault="00072AEA" w:rsidP="00DF5E3B">
            <w:pPr>
              <w:spacing w:line="216" w:lineRule="auto"/>
            </w:pPr>
            <w:r w:rsidRPr="00766440">
              <w:t>Всего</w:t>
            </w:r>
          </w:p>
        </w:tc>
        <w:tc>
          <w:tcPr>
            <w:tcW w:w="1140" w:type="dxa"/>
            <w:shd w:val="clear" w:color="auto" w:fill="auto"/>
          </w:tcPr>
          <w:p w:rsidR="00072AEA" w:rsidRPr="00766440" w:rsidRDefault="004453AF" w:rsidP="00D173F4">
            <w:pPr>
              <w:jc w:val="center"/>
            </w:pPr>
            <w:r w:rsidRPr="00766440">
              <w:t>302,7</w:t>
            </w:r>
          </w:p>
        </w:tc>
        <w:tc>
          <w:tcPr>
            <w:tcW w:w="1140" w:type="dxa"/>
            <w:gridSpan w:val="2"/>
            <w:shd w:val="clear" w:color="auto" w:fill="auto"/>
          </w:tcPr>
          <w:p w:rsidR="00072AEA" w:rsidRPr="00766440" w:rsidRDefault="00072AEA" w:rsidP="00DF5E3B">
            <w:pPr>
              <w:jc w:val="center"/>
            </w:pPr>
            <w:r w:rsidRPr="00766440">
              <w:t>0,0</w:t>
            </w:r>
          </w:p>
        </w:tc>
        <w:tc>
          <w:tcPr>
            <w:tcW w:w="1134" w:type="dxa"/>
            <w:gridSpan w:val="2"/>
            <w:shd w:val="clear" w:color="auto" w:fill="auto"/>
          </w:tcPr>
          <w:p w:rsidR="00072AEA" w:rsidRPr="00766440" w:rsidRDefault="00072AEA" w:rsidP="00DF5E3B">
            <w:pPr>
              <w:jc w:val="center"/>
            </w:pPr>
            <w:r w:rsidRPr="00766440">
              <w:t>0,0</w:t>
            </w:r>
          </w:p>
        </w:tc>
        <w:tc>
          <w:tcPr>
            <w:tcW w:w="1134" w:type="dxa"/>
            <w:gridSpan w:val="2"/>
            <w:shd w:val="clear" w:color="auto" w:fill="auto"/>
          </w:tcPr>
          <w:p w:rsidR="00072AEA" w:rsidRPr="00766440" w:rsidRDefault="00072AEA" w:rsidP="00DF5E3B">
            <w:pPr>
              <w:jc w:val="center"/>
            </w:pPr>
            <w:r w:rsidRPr="00766440">
              <w:t>140,9</w:t>
            </w:r>
          </w:p>
        </w:tc>
        <w:tc>
          <w:tcPr>
            <w:tcW w:w="1134" w:type="dxa"/>
          </w:tcPr>
          <w:p w:rsidR="00072AEA" w:rsidRPr="00766440" w:rsidRDefault="00072AEA" w:rsidP="00160945">
            <w:pPr>
              <w:jc w:val="center"/>
            </w:pPr>
            <w:r w:rsidRPr="00766440">
              <w:t>150,0</w:t>
            </w:r>
          </w:p>
        </w:tc>
        <w:tc>
          <w:tcPr>
            <w:tcW w:w="1143" w:type="dxa"/>
            <w:gridSpan w:val="2"/>
          </w:tcPr>
          <w:p w:rsidR="00072AEA" w:rsidRPr="00766440" w:rsidRDefault="004453AF" w:rsidP="00DF5E3B">
            <w:pPr>
              <w:jc w:val="center"/>
            </w:pPr>
            <w:r w:rsidRPr="00766440">
              <w:t>11,8</w:t>
            </w:r>
          </w:p>
        </w:tc>
        <w:tc>
          <w:tcPr>
            <w:tcW w:w="1700" w:type="dxa"/>
            <w:gridSpan w:val="2"/>
            <w:vMerge w:val="restart"/>
            <w:shd w:val="clear" w:color="auto" w:fill="auto"/>
          </w:tcPr>
          <w:p w:rsidR="00072AEA" w:rsidRPr="00766440" w:rsidRDefault="00072AEA" w:rsidP="00DF5E3B">
            <w:pPr>
              <w:spacing w:line="216" w:lineRule="auto"/>
            </w:pPr>
            <w:r w:rsidRPr="00766440">
              <w:t>Социальная поддержка граждан старшего поколения</w:t>
            </w:r>
          </w:p>
        </w:tc>
        <w:tc>
          <w:tcPr>
            <w:tcW w:w="1849" w:type="dxa"/>
            <w:gridSpan w:val="2"/>
            <w:vMerge w:val="restart"/>
            <w:shd w:val="clear" w:color="auto" w:fill="auto"/>
          </w:tcPr>
          <w:p w:rsidR="00072AEA" w:rsidRPr="00766440" w:rsidRDefault="00072AEA" w:rsidP="00BD5CA0">
            <w:pPr>
              <w:spacing w:line="216" w:lineRule="auto"/>
            </w:pPr>
            <w:r w:rsidRPr="00766440">
              <w:rPr>
                <w:bCs/>
              </w:rPr>
              <w:t>Ответственный за выполнение мероприятий - УК,  получатель субсидий  - МБУ «Крымская ММБ»</w:t>
            </w: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местный бюджет</w:t>
            </w:r>
          </w:p>
        </w:tc>
        <w:tc>
          <w:tcPr>
            <w:tcW w:w="1140" w:type="dxa"/>
            <w:shd w:val="clear" w:color="auto" w:fill="auto"/>
          </w:tcPr>
          <w:p w:rsidR="00072AEA" w:rsidRPr="00766440" w:rsidRDefault="004453AF" w:rsidP="008E6BB0">
            <w:pPr>
              <w:jc w:val="center"/>
            </w:pPr>
            <w:r w:rsidRPr="00766440">
              <w:t>302,7</w:t>
            </w:r>
          </w:p>
        </w:tc>
        <w:tc>
          <w:tcPr>
            <w:tcW w:w="1140" w:type="dxa"/>
            <w:gridSpan w:val="2"/>
            <w:shd w:val="clear" w:color="auto" w:fill="auto"/>
          </w:tcPr>
          <w:p w:rsidR="00072AEA" w:rsidRPr="00766440" w:rsidRDefault="00072AEA" w:rsidP="00DF5E3B">
            <w:pPr>
              <w:jc w:val="center"/>
            </w:pPr>
            <w:r w:rsidRPr="00766440">
              <w:t>0,0</w:t>
            </w:r>
          </w:p>
        </w:tc>
        <w:tc>
          <w:tcPr>
            <w:tcW w:w="1134" w:type="dxa"/>
            <w:gridSpan w:val="2"/>
            <w:shd w:val="clear" w:color="auto" w:fill="auto"/>
          </w:tcPr>
          <w:p w:rsidR="00072AEA" w:rsidRPr="00766440" w:rsidRDefault="00072AEA" w:rsidP="00DF5E3B">
            <w:pPr>
              <w:jc w:val="center"/>
            </w:pPr>
            <w:r w:rsidRPr="00766440">
              <w:t>0,0</w:t>
            </w:r>
          </w:p>
        </w:tc>
        <w:tc>
          <w:tcPr>
            <w:tcW w:w="1134" w:type="dxa"/>
            <w:gridSpan w:val="2"/>
            <w:shd w:val="clear" w:color="auto" w:fill="auto"/>
          </w:tcPr>
          <w:p w:rsidR="00072AEA" w:rsidRPr="00766440" w:rsidRDefault="00072AEA" w:rsidP="00DF5E3B">
            <w:pPr>
              <w:jc w:val="center"/>
            </w:pPr>
            <w:r w:rsidRPr="00766440">
              <w:t>140,9</w:t>
            </w:r>
          </w:p>
        </w:tc>
        <w:tc>
          <w:tcPr>
            <w:tcW w:w="1134" w:type="dxa"/>
          </w:tcPr>
          <w:p w:rsidR="00072AEA" w:rsidRPr="00766440" w:rsidRDefault="00072AEA" w:rsidP="00DF5E3B">
            <w:pPr>
              <w:jc w:val="center"/>
            </w:pPr>
            <w:r w:rsidRPr="00766440">
              <w:t>150,0</w:t>
            </w:r>
          </w:p>
        </w:tc>
        <w:tc>
          <w:tcPr>
            <w:tcW w:w="1143" w:type="dxa"/>
            <w:gridSpan w:val="2"/>
          </w:tcPr>
          <w:p w:rsidR="00072AEA" w:rsidRPr="00766440" w:rsidRDefault="004453AF" w:rsidP="00DF5E3B">
            <w:pPr>
              <w:jc w:val="center"/>
            </w:pPr>
            <w:r w:rsidRPr="00766440">
              <w:t>11,8</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краевой бюджет</w:t>
            </w:r>
          </w:p>
        </w:tc>
        <w:tc>
          <w:tcPr>
            <w:tcW w:w="1140" w:type="dxa"/>
            <w:shd w:val="clear" w:color="auto" w:fill="auto"/>
          </w:tcPr>
          <w:p w:rsidR="00072AEA" w:rsidRPr="00766440" w:rsidRDefault="00072AEA" w:rsidP="00DF5E3B">
            <w:pPr>
              <w:spacing w:line="216" w:lineRule="auto"/>
            </w:pPr>
          </w:p>
        </w:tc>
        <w:tc>
          <w:tcPr>
            <w:tcW w:w="1140"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tcPr>
          <w:p w:rsidR="00072AEA" w:rsidRPr="00766440" w:rsidRDefault="00072AEA" w:rsidP="00DF5E3B">
            <w:pPr>
              <w:spacing w:line="216" w:lineRule="auto"/>
            </w:pPr>
          </w:p>
        </w:tc>
        <w:tc>
          <w:tcPr>
            <w:tcW w:w="1143" w:type="dxa"/>
            <w:gridSpan w:val="2"/>
          </w:tcPr>
          <w:p w:rsidR="00072AEA" w:rsidRPr="00766440" w:rsidRDefault="00072AEA" w:rsidP="00DF5E3B">
            <w:pPr>
              <w:spacing w:line="216" w:lineRule="auto"/>
            </w:pP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val="restart"/>
            <w:shd w:val="clear" w:color="auto" w:fill="auto"/>
          </w:tcPr>
          <w:p w:rsidR="00072AEA" w:rsidRPr="00766440" w:rsidRDefault="00072AEA" w:rsidP="00DF5E3B">
            <w:pPr>
              <w:spacing w:line="216" w:lineRule="auto"/>
              <w:jc w:val="center"/>
            </w:pPr>
            <w:r w:rsidRPr="00766440">
              <w:t>5.2</w:t>
            </w:r>
          </w:p>
        </w:tc>
        <w:tc>
          <w:tcPr>
            <w:tcW w:w="2118" w:type="dxa"/>
            <w:vMerge w:val="restart"/>
            <w:shd w:val="clear" w:color="auto" w:fill="auto"/>
          </w:tcPr>
          <w:p w:rsidR="00072AEA" w:rsidRPr="00766440" w:rsidRDefault="00072AEA" w:rsidP="00DF5E3B">
            <w:pPr>
              <w:pStyle w:val="ad"/>
              <w:tabs>
                <w:tab w:val="left" w:pos="275"/>
              </w:tabs>
              <w:rPr>
                <w:sz w:val="24"/>
                <w:szCs w:val="24"/>
              </w:rPr>
            </w:pPr>
            <w:r w:rsidRPr="00766440">
              <w:rPr>
                <w:sz w:val="24"/>
                <w:szCs w:val="24"/>
              </w:rPr>
              <w:t>Проведение районного смотра-конкурса самодеятельного художественного творчества «Не стареют душой ветераны»</w:t>
            </w:r>
          </w:p>
        </w:tc>
        <w:tc>
          <w:tcPr>
            <w:tcW w:w="1983" w:type="dxa"/>
            <w:gridSpan w:val="3"/>
            <w:shd w:val="clear" w:color="auto" w:fill="auto"/>
          </w:tcPr>
          <w:p w:rsidR="00072AEA" w:rsidRPr="00766440" w:rsidRDefault="00072AEA" w:rsidP="00DF5E3B">
            <w:pPr>
              <w:spacing w:line="216" w:lineRule="auto"/>
            </w:pPr>
            <w:r w:rsidRPr="00766440">
              <w:t>Всего</w:t>
            </w:r>
          </w:p>
        </w:tc>
        <w:tc>
          <w:tcPr>
            <w:tcW w:w="1140" w:type="dxa"/>
            <w:shd w:val="clear" w:color="auto" w:fill="auto"/>
          </w:tcPr>
          <w:p w:rsidR="00072AEA" w:rsidRPr="00766440" w:rsidRDefault="004453AF" w:rsidP="00DF5E3B">
            <w:pPr>
              <w:jc w:val="center"/>
            </w:pPr>
            <w:r w:rsidRPr="00766440">
              <w:t>78,8</w:t>
            </w:r>
          </w:p>
        </w:tc>
        <w:tc>
          <w:tcPr>
            <w:tcW w:w="1140" w:type="dxa"/>
            <w:gridSpan w:val="2"/>
            <w:shd w:val="clear" w:color="auto" w:fill="auto"/>
          </w:tcPr>
          <w:p w:rsidR="00072AEA" w:rsidRPr="00766440" w:rsidRDefault="00072AEA" w:rsidP="00DF5E3B">
            <w:pPr>
              <w:jc w:val="center"/>
            </w:pPr>
            <w:r w:rsidRPr="00766440">
              <w:t>0,0</w:t>
            </w:r>
          </w:p>
        </w:tc>
        <w:tc>
          <w:tcPr>
            <w:tcW w:w="1134" w:type="dxa"/>
            <w:gridSpan w:val="2"/>
            <w:shd w:val="clear" w:color="auto" w:fill="auto"/>
          </w:tcPr>
          <w:p w:rsidR="00072AEA" w:rsidRPr="00766440" w:rsidRDefault="00072AEA" w:rsidP="00DF5E3B">
            <w:pPr>
              <w:jc w:val="center"/>
            </w:pPr>
            <w:r w:rsidRPr="00766440">
              <w:t>27,0</w:t>
            </w:r>
          </w:p>
        </w:tc>
        <w:tc>
          <w:tcPr>
            <w:tcW w:w="1134" w:type="dxa"/>
            <w:gridSpan w:val="2"/>
            <w:shd w:val="clear" w:color="auto" w:fill="auto"/>
          </w:tcPr>
          <w:p w:rsidR="00072AEA" w:rsidRPr="00766440" w:rsidRDefault="00072AEA" w:rsidP="00037E12">
            <w:pPr>
              <w:jc w:val="center"/>
            </w:pPr>
            <w:r w:rsidRPr="00766440">
              <w:t>0,0</w:t>
            </w:r>
          </w:p>
        </w:tc>
        <w:tc>
          <w:tcPr>
            <w:tcW w:w="1134" w:type="dxa"/>
          </w:tcPr>
          <w:p w:rsidR="00072AEA" w:rsidRPr="00766440" w:rsidRDefault="00072AEA" w:rsidP="00FA467D">
            <w:pPr>
              <w:jc w:val="center"/>
            </w:pPr>
            <w:r w:rsidRPr="00766440">
              <w:t>27,2</w:t>
            </w:r>
          </w:p>
        </w:tc>
        <w:tc>
          <w:tcPr>
            <w:tcW w:w="1143" w:type="dxa"/>
            <w:gridSpan w:val="2"/>
          </w:tcPr>
          <w:p w:rsidR="00072AEA" w:rsidRPr="00766440" w:rsidRDefault="004453AF" w:rsidP="00FA467D">
            <w:pPr>
              <w:jc w:val="center"/>
            </w:pPr>
            <w:r w:rsidRPr="00766440">
              <w:t>24,6</w:t>
            </w:r>
          </w:p>
        </w:tc>
        <w:tc>
          <w:tcPr>
            <w:tcW w:w="1700" w:type="dxa"/>
            <w:gridSpan w:val="2"/>
            <w:vMerge w:val="restart"/>
            <w:shd w:val="clear" w:color="auto" w:fill="auto"/>
          </w:tcPr>
          <w:p w:rsidR="00072AEA" w:rsidRPr="00766440" w:rsidRDefault="00072AEA" w:rsidP="00DF5E3B">
            <w:pPr>
              <w:spacing w:line="216" w:lineRule="auto"/>
            </w:pPr>
            <w:r w:rsidRPr="00766440">
              <w:t>Социальная поддержка и творческое развитие граждан старшего поколения</w:t>
            </w:r>
          </w:p>
        </w:tc>
        <w:tc>
          <w:tcPr>
            <w:tcW w:w="1849" w:type="dxa"/>
            <w:gridSpan w:val="2"/>
            <w:vMerge w:val="restart"/>
            <w:shd w:val="clear" w:color="auto" w:fill="auto"/>
          </w:tcPr>
          <w:p w:rsidR="00072AEA" w:rsidRPr="00766440" w:rsidRDefault="00072AEA" w:rsidP="00DF5E3B">
            <w:pPr>
              <w:spacing w:line="216" w:lineRule="auto"/>
            </w:pPr>
            <w:r w:rsidRPr="00766440">
              <w:rPr>
                <w:bCs/>
              </w:rPr>
              <w:t>Ответственный за выполнение мероприятий - УК,  получатель субсидий  - МБУ «ЦМТО УК»</w:t>
            </w: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местный бюджет</w:t>
            </w:r>
          </w:p>
        </w:tc>
        <w:tc>
          <w:tcPr>
            <w:tcW w:w="1140" w:type="dxa"/>
            <w:shd w:val="clear" w:color="auto" w:fill="auto"/>
          </w:tcPr>
          <w:p w:rsidR="00072AEA" w:rsidRPr="00766440" w:rsidRDefault="004453AF" w:rsidP="00DF5E3B">
            <w:pPr>
              <w:jc w:val="center"/>
            </w:pPr>
            <w:r w:rsidRPr="00766440">
              <w:t>78,8</w:t>
            </w:r>
          </w:p>
        </w:tc>
        <w:tc>
          <w:tcPr>
            <w:tcW w:w="1140" w:type="dxa"/>
            <w:gridSpan w:val="2"/>
            <w:shd w:val="clear" w:color="auto" w:fill="auto"/>
          </w:tcPr>
          <w:p w:rsidR="00072AEA" w:rsidRPr="00766440" w:rsidRDefault="00072AEA" w:rsidP="00DF5E3B">
            <w:pPr>
              <w:jc w:val="center"/>
            </w:pPr>
            <w:r w:rsidRPr="00766440">
              <w:t>0,0</w:t>
            </w:r>
          </w:p>
        </w:tc>
        <w:tc>
          <w:tcPr>
            <w:tcW w:w="1134" w:type="dxa"/>
            <w:gridSpan w:val="2"/>
            <w:shd w:val="clear" w:color="auto" w:fill="auto"/>
          </w:tcPr>
          <w:p w:rsidR="00072AEA" w:rsidRPr="00766440" w:rsidRDefault="00072AEA" w:rsidP="00DF5E3B">
            <w:pPr>
              <w:jc w:val="center"/>
            </w:pPr>
            <w:r w:rsidRPr="00766440">
              <w:t>27,0</w:t>
            </w:r>
          </w:p>
        </w:tc>
        <w:tc>
          <w:tcPr>
            <w:tcW w:w="1134" w:type="dxa"/>
            <w:gridSpan w:val="2"/>
            <w:shd w:val="clear" w:color="auto" w:fill="auto"/>
          </w:tcPr>
          <w:p w:rsidR="00072AEA" w:rsidRPr="00766440" w:rsidRDefault="00072AEA" w:rsidP="00037E12">
            <w:pPr>
              <w:jc w:val="center"/>
            </w:pPr>
            <w:r w:rsidRPr="00766440">
              <w:t>0,0</w:t>
            </w:r>
          </w:p>
        </w:tc>
        <w:tc>
          <w:tcPr>
            <w:tcW w:w="1134" w:type="dxa"/>
          </w:tcPr>
          <w:p w:rsidR="00072AEA" w:rsidRPr="00766440" w:rsidRDefault="00072AEA" w:rsidP="00FA467D">
            <w:pPr>
              <w:jc w:val="center"/>
            </w:pPr>
            <w:r w:rsidRPr="00766440">
              <w:t>27,2</w:t>
            </w:r>
          </w:p>
        </w:tc>
        <w:tc>
          <w:tcPr>
            <w:tcW w:w="1143" w:type="dxa"/>
            <w:gridSpan w:val="2"/>
          </w:tcPr>
          <w:p w:rsidR="00072AEA" w:rsidRPr="00766440" w:rsidRDefault="004453AF" w:rsidP="00FA467D">
            <w:pPr>
              <w:jc w:val="center"/>
            </w:pPr>
            <w:r w:rsidRPr="00766440">
              <w:t>24,6</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краевой бюджет</w:t>
            </w:r>
          </w:p>
        </w:tc>
        <w:tc>
          <w:tcPr>
            <w:tcW w:w="1140" w:type="dxa"/>
            <w:shd w:val="clear" w:color="auto" w:fill="auto"/>
          </w:tcPr>
          <w:p w:rsidR="00072AEA" w:rsidRPr="00766440" w:rsidRDefault="00072AEA" w:rsidP="00DF5E3B">
            <w:pPr>
              <w:spacing w:line="216" w:lineRule="auto"/>
            </w:pPr>
          </w:p>
        </w:tc>
        <w:tc>
          <w:tcPr>
            <w:tcW w:w="1140"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tcPr>
          <w:p w:rsidR="00072AEA" w:rsidRPr="00766440" w:rsidRDefault="00072AEA" w:rsidP="00DF5E3B">
            <w:pPr>
              <w:spacing w:line="216" w:lineRule="auto"/>
            </w:pPr>
          </w:p>
        </w:tc>
        <w:tc>
          <w:tcPr>
            <w:tcW w:w="1143" w:type="dxa"/>
            <w:gridSpan w:val="2"/>
          </w:tcPr>
          <w:p w:rsidR="00072AEA" w:rsidRPr="00766440" w:rsidRDefault="00072AEA" w:rsidP="00DF5E3B">
            <w:pPr>
              <w:spacing w:line="216" w:lineRule="auto"/>
            </w:pP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rPr>
          <w:trHeight w:val="513"/>
        </w:trPr>
        <w:tc>
          <w:tcPr>
            <w:tcW w:w="695" w:type="dxa"/>
            <w:gridSpan w:val="2"/>
            <w:vMerge w:val="restart"/>
            <w:shd w:val="clear" w:color="auto" w:fill="auto"/>
          </w:tcPr>
          <w:p w:rsidR="00072AEA" w:rsidRPr="00766440" w:rsidRDefault="00072AEA" w:rsidP="00DF5E3B">
            <w:pPr>
              <w:spacing w:line="216" w:lineRule="auto"/>
              <w:jc w:val="center"/>
            </w:pPr>
            <w:r w:rsidRPr="00766440">
              <w:lastRenderedPageBreak/>
              <w:t>5.3</w:t>
            </w:r>
          </w:p>
        </w:tc>
        <w:tc>
          <w:tcPr>
            <w:tcW w:w="2118" w:type="dxa"/>
            <w:vMerge w:val="restart"/>
            <w:shd w:val="clear" w:color="auto" w:fill="auto"/>
          </w:tcPr>
          <w:p w:rsidR="00072AEA" w:rsidRPr="00766440" w:rsidRDefault="00072AEA" w:rsidP="00DF5E3B">
            <w:pPr>
              <w:pStyle w:val="21"/>
              <w:spacing w:after="0" w:line="240" w:lineRule="auto"/>
              <w:jc w:val="both"/>
              <w:rPr>
                <w:bCs/>
              </w:rPr>
            </w:pPr>
            <w:r w:rsidRPr="00766440">
              <w:t>Проведение мероприятий, посвященных Дню пожилого человека</w:t>
            </w:r>
          </w:p>
        </w:tc>
        <w:tc>
          <w:tcPr>
            <w:tcW w:w="1983" w:type="dxa"/>
            <w:gridSpan w:val="3"/>
            <w:shd w:val="clear" w:color="auto" w:fill="auto"/>
          </w:tcPr>
          <w:p w:rsidR="00072AEA" w:rsidRPr="00766440" w:rsidRDefault="00072AEA" w:rsidP="00DF5E3B">
            <w:pPr>
              <w:spacing w:line="216" w:lineRule="auto"/>
            </w:pPr>
            <w:r w:rsidRPr="00766440">
              <w:t>Всего</w:t>
            </w:r>
          </w:p>
        </w:tc>
        <w:tc>
          <w:tcPr>
            <w:tcW w:w="1140" w:type="dxa"/>
            <w:shd w:val="clear" w:color="auto" w:fill="auto"/>
          </w:tcPr>
          <w:p w:rsidR="00072AEA" w:rsidRPr="00766440" w:rsidRDefault="00072AEA" w:rsidP="004453AF">
            <w:pPr>
              <w:jc w:val="center"/>
            </w:pPr>
            <w:r w:rsidRPr="00766440">
              <w:t>33,</w:t>
            </w:r>
            <w:r w:rsidR="004453AF" w:rsidRPr="00766440">
              <w:t>9</w:t>
            </w:r>
          </w:p>
        </w:tc>
        <w:tc>
          <w:tcPr>
            <w:tcW w:w="1140" w:type="dxa"/>
            <w:gridSpan w:val="2"/>
            <w:shd w:val="clear" w:color="auto" w:fill="auto"/>
          </w:tcPr>
          <w:p w:rsidR="00072AEA" w:rsidRPr="00766440" w:rsidRDefault="00072AEA" w:rsidP="00DF5E3B">
            <w:pPr>
              <w:jc w:val="center"/>
            </w:pPr>
            <w:r w:rsidRPr="00766440">
              <w:t>0,0</w:t>
            </w:r>
          </w:p>
        </w:tc>
        <w:tc>
          <w:tcPr>
            <w:tcW w:w="1134" w:type="dxa"/>
            <w:gridSpan w:val="2"/>
            <w:shd w:val="clear" w:color="auto" w:fill="auto"/>
          </w:tcPr>
          <w:p w:rsidR="00072AEA" w:rsidRPr="00766440" w:rsidRDefault="00072AEA" w:rsidP="00DF5E3B">
            <w:pPr>
              <w:jc w:val="center"/>
            </w:pPr>
            <w:r w:rsidRPr="00766440">
              <w:t>0,0</w:t>
            </w:r>
          </w:p>
        </w:tc>
        <w:tc>
          <w:tcPr>
            <w:tcW w:w="1134" w:type="dxa"/>
            <w:gridSpan w:val="2"/>
            <w:shd w:val="clear" w:color="auto" w:fill="auto"/>
          </w:tcPr>
          <w:p w:rsidR="00072AEA" w:rsidRPr="00766440" w:rsidRDefault="00072AEA" w:rsidP="00E07BB8">
            <w:pPr>
              <w:jc w:val="center"/>
            </w:pPr>
            <w:r w:rsidRPr="00766440">
              <w:t>0,0</w:t>
            </w:r>
          </w:p>
        </w:tc>
        <w:tc>
          <w:tcPr>
            <w:tcW w:w="1134" w:type="dxa"/>
          </w:tcPr>
          <w:p w:rsidR="00072AEA" w:rsidRPr="00766440" w:rsidRDefault="00072AEA" w:rsidP="00DF5E3B">
            <w:pPr>
              <w:jc w:val="center"/>
            </w:pPr>
            <w:r w:rsidRPr="00766440">
              <w:t>16,5</w:t>
            </w:r>
          </w:p>
        </w:tc>
        <w:tc>
          <w:tcPr>
            <w:tcW w:w="1143" w:type="dxa"/>
            <w:gridSpan w:val="2"/>
          </w:tcPr>
          <w:p w:rsidR="00072AEA" w:rsidRPr="00766440" w:rsidRDefault="004453AF" w:rsidP="00DF5E3B">
            <w:pPr>
              <w:jc w:val="center"/>
            </w:pPr>
            <w:r w:rsidRPr="00766440">
              <w:t>17,4</w:t>
            </w:r>
          </w:p>
        </w:tc>
        <w:tc>
          <w:tcPr>
            <w:tcW w:w="1700" w:type="dxa"/>
            <w:gridSpan w:val="2"/>
            <w:vMerge w:val="restart"/>
            <w:shd w:val="clear" w:color="auto" w:fill="auto"/>
          </w:tcPr>
          <w:p w:rsidR="00072AEA" w:rsidRPr="00766440" w:rsidRDefault="00072AEA" w:rsidP="00DF5E3B">
            <w:pPr>
              <w:spacing w:line="216" w:lineRule="auto"/>
            </w:pPr>
            <w:r w:rsidRPr="00766440">
              <w:t>Социальная поддержка граждан старшего поколения</w:t>
            </w:r>
          </w:p>
        </w:tc>
        <w:tc>
          <w:tcPr>
            <w:tcW w:w="1849" w:type="dxa"/>
            <w:gridSpan w:val="2"/>
            <w:vMerge w:val="restart"/>
            <w:shd w:val="clear" w:color="auto" w:fill="auto"/>
          </w:tcPr>
          <w:p w:rsidR="00072AEA" w:rsidRPr="00766440" w:rsidRDefault="00072AEA" w:rsidP="00DF5E3B">
            <w:pPr>
              <w:spacing w:line="216" w:lineRule="auto"/>
            </w:pPr>
            <w:r w:rsidRPr="00766440">
              <w:rPr>
                <w:bCs/>
              </w:rPr>
              <w:t>Ответственный за выполнение мероприятий - УК,  получатель субсидий  - МБУ «СКЦ МО Крымский район»</w:t>
            </w:r>
          </w:p>
        </w:tc>
      </w:tr>
      <w:tr w:rsidR="00072AEA" w:rsidRPr="00766440" w:rsidTr="000B580D">
        <w:trPr>
          <w:trHeight w:val="420"/>
        </w:trPr>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местный бюджет</w:t>
            </w:r>
          </w:p>
          <w:p w:rsidR="00072AEA" w:rsidRPr="00766440" w:rsidRDefault="00072AEA" w:rsidP="00DF5E3B">
            <w:pPr>
              <w:spacing w:line="216" w:lineRule="auto"/>
            </w:pPr>
          </w:p>
        </w:tc>
        <w:tc>
          <w:tcPr>
            <w:tcW w:w="1140" w:type="dxa"/>
            <w:shd w:val="clear" w:color="auto" w:fill="auto"/>
          </w:tcPr>
          <w:p w:rsidR="00072AEA" w:rsidRPr="00766440" w:rsidRDefault="004453AF" w:rsidP="00DF5E3B">
            <w:pPr>
              <w:jc w:val="center"/>
            </w:pPr>
            <w:r w:rsidRPr="00766440">
              <w:t>33,9</w:t>
            </w:r>
          </w:p>
        </w:tc>
        <w:tc>
          <w:tcPr>
            <w:tcW w:w="1140" w:type="dxa"/>
            <w:gridSpan w:val="2"/>
            <w:shd w:val="clear" w:color="auto" w:fill="auto"/>
          </w:tcPr>
          <w:p w:rsidR="00072AEA" w:rsidRPr="00766440" w:rsidRDefault="00072AEA" w:rsidP="00DF5E3B">
            <w:pPr>
              <w:jc w:val="center"/>
            </w:pPr>
            <w:r w:rsidRPr="00766440">
              <w:t>0,0</w:t>
            </w:r>
          </w:p>
        </w:tc>
        <w:tc>
          <w:tcPr>
            <w:tcW w:w="1134" w:type="dxa"/>
            <w:gridSpan w:val="2"/>
            <w:shd w:val="clear" w:color="auto" w:fill="auto"/>
          </w:tcPr>
          <w:p w:rsidR="00072AEA" w:rsidRPr="00766440" w:rsidRDefault="00072AEA" w:rsidP="00DF5E3B">
            <w:pPr>
              <w:jc w:val="center"/>
            </w:pPr>
            <w:r w:rsidRPr="00766440">
              <w:t>0,0</w:t>
            </w:r>
          </w:p>
        </w:tc>
        <w:tc>
          <w:tcPr>
            <w:tcW w:w="1134" w:type="dxa"/>
            <w:gridSpan w:val="2"/>
            <w:shd w:val="clear" w:color="auto" w:fill="auto"/>
          </w:tcPr>
          <w:p w:rsidR="00072AEA" w:rsidRPr="00766440" w:rsidRDefault="00072AEA" w:rsidP="00DF5E3B">
            <w:pPr>
              <w:jc w:val="center"/>
            </w:pPr>
            <w:r w:rsidRPr="00766440">
              <w:t>0,0</w:t>
            </w:r>
          </w:p>
        </w:tc>
        <w:tc>
          <w:tcPr>
            <w:tcW w:w="1134" w:type="dxa"/>
          </w:tcPr>
          <w:p w:rsidR="00072AEA" w:rsidRPr="00766440" w:rsidRDefault="00072AEA" w:rsidP="00DF5E3B">
            <w:pPr>
              <w:jc w:val="center"/>
            </w:pPr>
            <w:r w:rsidRPr="00766440">
              <w:t>16,5</w:t>
            </w:r>
          </w:p>
        </w:tc>
        <w:tc>
          <w:tcPr>
            <w:tcW w:w="1143" w:type="dxa"/>
            <w:gridSpan w:val="2"/>
          </w:tcPr>
          <w:p w:rsidR="00072AEA" w:rsidRPr="00766440" w:rsidRDefault="004453AF" w:rsidP="00DF5E3B">
            <w:pPr>
              <w:jc w:val="center"/>
            </w:pPr>
            <w:r w:rsidRPr="00766440">
              <w:t>17,4</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краевой бюджет</w:t>
            </w:r>
          </w:p>
        </w:tc>
        <w:tc>
          <w:tcPr>
            <w:tcW w:w="1140" w:type="dxa"/>
            <w:shd w:val="clear" w:color="auto" w:fill="auto"/>
          </w:tcPr>
          <w:p w:rsidR="00072AEA" w:rsidRPr="00766440" w:rsidRDefault="00072AEA" w:rsidP="00DF5E3B">
            <w:pPr>
              <w:spacing w:line="216" w:lineRule="auto"/>
            </w:pPr>
          </w:p>
        </w:tc>
        <w:tc>
          <w:tcPr>
            <w:tcW w:w="1140"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tcPr>
          <w:p w:rsidR="00072AEA" w:rsidRPr="00766440" w:rsidRDefault="00072AEA" w:rsidP="00DF5E3B">
            <w:pPr>
              <w:spacing w:line="216" w:lineRule="auto"/>
            </w:pPr>
          </w:p>
        </w:tc>
        <w:tc>
          <w:tcPr>
            <w:tcW w:w="1143" w:type="dxa"/>
            <w:gridSpan w:val="2"/>
          </w:tcPr>
          <w:p w:rsidR="00072AEA" w:rsidRPr="00766440" w:rsidRDefault="00072AEA" w:rsidP="00DF5E3B">
            <w:pPr>
              <w:spacing w:line="216" w:lineRule="auto"/>
            </w:pP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2813" w:type="dxa"/>
            <w:gridSpan w:val="3"/>
            <w:shd w:val="clear" w:color="auto" w:fill="auto"/>
            <w:vAlign w:val="center"/>
          </w:tcPr>
          <w:p w:rsidR="00072AEA" w:rsidRPr="00766440" w:rsidRDefault="00072AEA" w:rsidP="00DF5E3B">
            <w:pPr>
              <w:pStyle w:val="21"/>
              <w:spacing w:after="0" w:line="240" w:lineRule="auto"/>
              <w:jc w:val="center"/>
              <w:rPr>
                <w:bCs/>
              </w:rPr>
            </w:pPr>
            <w:r w:rsidRPr="00766440">
              <w:t>Итого по разделу 5</w:t>
            </w:r>
          </w:p>
        </w:tc>
        <w:tc>
          <w:tcPr>
            <w:tcW w:w="1983" w:type="dxa"/>
            <w:gridSpan w:val="3"/>
            <w:shd w:val="clear" w:color="auto" w:fill="auto"/>
          </w:tcPr>
          <w:p w:rsidR="00072AEA" w:rsidRPr="00766440" w:rsidRDefault="00072AEA" w:rsidP="00DF5E3B">
            <w:pPr>
              <w:spacing w:line="216" w:lineRule="auto"/>
            </w:pPr>
            <w:r w:rsidRPr="00766440">
              <w:t>местный бюджет</w:t>
            </w:r>
          </w:p>
        </w:tc>
        <w:tc>
          <w:tcPr>
            <w:tcW w:w="1140" w:type="dxa"/>
            <w:shd w:val="clear" w:color="auto" w:fill="auto"/>
          </w:tcPr>
          <w:p w:rsidR="00072AEA" w:rsidRPr="00766440" w:rsidRDefault="004453AF" w:rsidP="0089218D">
            <w:pPr>
              <w:jc w:val="center"/>
            </w:pPr>
            <w:r w:rsidRPr="00766440">
              <w:t>415,4</w:t>
            </w:r>
          </w:p>
        </w:tc>
        <w:tc>
          <w:tcPr>
            <w:tcW w:w="1140" w:type="dxa"/>
            <w:gridSpan w:val="2"/>
            <w:shd w:val="clear" w:color="auto" w:fill="auto"/>
          </w:tcPr>
          <w:p w:rsidR="00072AEA" w:rsidRPr="00766440" w:rsidRDefault="00072AEA" w:rsidP="00DF5E3B">
            <w:pPr>
              <w:jc w:val="center"/>
            </w:pPr>
            <w:r w:rsidRPr="00766440">
              <w:t>0,0</w:t>
            </w:r>
          </w:p>
        </w:tc>
        <w:tc>
          <w:tcPr>
            <w:tcW w:w="1134" w:type="dxa"/>
            <w:gridSpan w:val="2"/>
            <w:shd w:val="clear" w:color="auto" w:fill="auto"/>
          </w:tcPr>
          <w:p w:rsidR="00072AEA" w:rsidRPr="00766440" w:rsidRDefault="00072AEA" w:rsidP="00DF5E3B">
            <w:pPr>
              <w:jc w:val="center"/>
            </w:pPr>
            <w:r w:rsidRPr="00766440">
              <w:t>27,0</w:t>
            </w:r>
          </w:p>
        </w:tc>
        <w:tc>
          <w:tcPr>
            <w:tcW w:w="1134" w:type="dxa"/>
            <w:gridSpan w:val="2"/>
            <w:shd w:val="clear" w:color="auto" w:fill="auto"/>
          </w:tcPr>
          <w:p w:rsidR="00072AEA" w:rsidRPr="00766440" w:rsidRDefault="00072AEA" w:rsidP="00DF5E3B">
            <w:pPr>
              <w:jc w:val="center"/>
            </w:pPr>
            <w:r w:rsidRPr="00766440">
              <w:t>140,9</w:t>
            </w:r>
          </w:p>
        </w:tc>
        <w:tc>
          <w:tcPr>
            <w:tcW w:w="1134" w:type="dxa"/>
          </w:tcPr>
          <w:p w:rsidR="00072AEA" w:rsidRPr="00766440" w:rsidRDefault="00072AEA" w:rsidP="00DF5E3B">
            <w:pPr>
              <w:jc w:val="center"/>
            </w:pPr>
            <w:r w:rsidRPr="00766440">
              <w:t>193,7</w:t>
            </w:r>
          </w:p>
        </w:tc>
        <w:tc>
          <w:tcPr>
            <w:tcW w:w="1143" w:type="dxa"/>
            <w:gridSpan w:val="2"/>
          </w:tcPr>
          <w:p w:rsidR="00072AEA" w:rsidRPr="00766440" w:rsidRDefault="00072AEA" w:rsidP="004453AF">
            <w:pPr>
              <w:jc w:val="center"/>
            </w:pPr>
            <w:r w:rsidRPr="00766440">
              <w:t>53,</w:t>
            </w:r>
            <w:r w:rsidR="004453AF" w:rsidRPr="00766440">
              <w:t>8</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shd w:val="clear" w:color="auto" w:fill="auto"/>
          </w:tcPr>
          <w:p w:rsidR="00072AEA" w:rsidRPr="00766440" w:rsidRDefault="00072AEA" w:rsidP="00DF5E3B">
            <w:pPr>
              <w:spacing w:line="216" w:lineRule="auto"/>
              <w:jc w:val="center"/>
            </w:pPr>
            <w:r w:rsidRPr="00766440">
              <w:t>6</w:t>
            </w:r>
          </w:p>
        </w:tc>
        <w:tc>
          <w:tcPr>
            <w:tcW w:w="2118" w:type="dxa"/>
            <w:shd w:val="clear" w:color="auto" w:fill="auto"/>
          </w:tcPr>
          <w:p w:rsidR="00072AEA" w:rsidRPr="00766440" w:rsidRDefault="00072AEA" w:rsidP="00EA24F4">
            <w:pPr>
              <w:pStyle w:val="21"/>
              <w:spacing w:after="0" w:line="360" w:lineRule="auto"/>
              <w:jc w:val="both"/>
              <w:rPr>
                <w:bCs/>
              </w:rPr>
            </w:pPr>
            <w:r w:rsidRPr="00766440">
              <w:rPr>
                <w:bCs/>
              </w:rPr>
              <w:t>Задача</w:t>
            </w:r>
          </w:p>
        </w:tc>
        <w:tc>
          <w:tcPr>
            <w:tcW w:w="12357" w:type="dxa"/>
            <w:gridSpan w:val="17"/>
            <w:shd w:val="clear" w:color="auto" w:fill="auto"/>
          </w:tcPr>
          <w:p w:rsidR="00072AEA" w:rsidRPr="00766440" w:rsidRDefault="00072AEA" w:rsidP="004C3E8C">
            <w:pPr>
              <w:spacing w:line="216" w:lineRule="auto"/>
              <w:rPr>
                <w:b/>
                <w:i/>
              </w:rPr>
            </w:pPr>
            <w:r w:rsidRPr="00766440">
              <w:rPr>
                <w:b/>
                <w:i/>
              </w:rPr>
              <w:t xml:space="preserve">Проведение социально значимых мероприятий </w:t>
            </w:r>
          </w:p>
        </w:tc>
      </w:tr>
      <w:tr w:rsidR="00072AEA" w:rsidRPr="00766440" w:rsidTr="000B580D">
        <w:tc>
          <w:tcPr>
            <w:tcW w:w="695" w:type="dxa"/>
            <w:gridSpan w:val="2"/>
            <w:vMerge w:val="restart"/>
            <w:shd w:val="clear" w:color="auto" w:fill="auto"/>
          </w:tcPr>
          <w:p w:rsidR="00072AEA" w:rsidRPr="00766440" w:rsidRDefault="00072AEA" w:rsidP="00DF5E3B">
            <w:pPr>
              <w:spacing w:line="216" w:lineRule="auto"/>
              <w:jc w:val="center"/>
            </w:pPr>
            <w:r w:rsidRPr="00766440">
              <w:t>6.1</w:t>
            </w:r>
          </w:p>
        </w:tc>
        <w:tc>
          <w:tcPr>
            <w:tcW w:w="2118" w:type="dxa"/>
            <w:vMerge w:val="restart"/>
            <w:shd w:val="clear" w:color="auto" w:fill="auto"/>
          </w:tcPr>
          <w:p w:rsidR="00072AEA" w:rsidRPr="00766440" w:rsidRDefault="00072AEA" w:rsidP="00DF5E3B">
            <w:pPr>
              <w:pStyle w:val="21"/>
              <w:spacing w:after="0" w:line="240" w:lineRule="auto"/>
              <w:jc w:val="both"/>
              <w:rPr>
                <w:bCs/>
              </w:rPr>
            </w:pPr>
            <w:r w:rsidRPr="00766440">
              <w:t>Районный фестиваль художественного творчества людей с ограниченными возможностями «Созвездие талантов»</w:t>
            </w:r>
          </w:p>
        </w:tc>
        <w:tc>
          <w:tcPr>
            <w:tcW w:w="1983" w:type="dxa"/>
            <w:gridSpan w:val="3"/>
            <w:shd w:val="clear" w:color="auto" w:fill="auto"/>
          </w:tcPr>
          <w:p w:rsidR="00072AEA" w:rsidRPr="00766440" w:rsidRDefault="00072AEA" w:rsidP="00DF5E3B">
            <w:pPr>
              <w:spacing w:line="216" w:lineRule="auto"/>
            </w:pPr>
            <w:r w:rsidRPr="00766440">
              <w:t>Всего</w:t>
            </w:r>
          </w:p>
        </w:tc>
        <w:tc>
          <w:tcPr>
            <w:tcW w:w="1140" w:type="dxa"/>
            <w:shd w:val="clear" w:color="auto" w:fill="auto"/>
          </w:tcPr>
          <w:p w:rsidR="00072AEA" w:rsidRPr="00766440" w:rsidRDefault="00072AEA" w:rsidP="00DF5E3B">
            <w:pPr>
              <w:spacing w:line="216" w:lineRule="auto"/>
              <w:jc w:val="center"/>
            </w:pPr>
            <w:r w:rsidRPr="00766440">
              <w:t>175,0</w:t>
            </w:r>
          </w:p>
        </w:tc>
        <w:tc>
          <w:tcPr>
            <w:tcW w:w="1140" w:type="dxa"/>
            <w:gridSpan w:val="2"/>
            <w:shd w:val="clear" w:color="auto" w:fill="auto"/>
          </w:tcPr>
          <w:p w:rsidR="00072AEA" w:rsidRPr="00766440" w:rsidRDefault="00072AEA" w:rsidP="00DF5E3B">
            <w:pPr>
              <w:spacing w:line="216" w:lineRule="auto"/>
              <w:jc w:val="center"/>
            </w:pPr>
            <w:r w:rsidRPr="00766440">
              <w:t>35,0</w:t>
            </w:r>
          </w:p>
        </w:tc>
        <w:tc>
          <w:tcPr>
            <w:tcW w:w="1134" w:type="dxa"/>
            <w:gridSpan w:val="2"/>
            <w:shd w:val="clear" w:color="auto" w:fill="auto"/>
          </w:tcPr>
          <w:p w:rsidR="00072AEA" w:rsidRPr="00766440" w:rsidRDefault="00072AEA" w:rsidP="00DF5E3B">
            <w:pPr>
              <w:spacing w:line="216" w:lineRule="auto"/>
              <w:jc w:val="center"/>
            </w:pPr>
            <w:r w:rsidRPr="00766440">
              <w:t>35,0</w:t>
            </w:r>
          </w:p>
        </w:tc>
        <w:tc>
          <w:tcPr>
            <w:tcW w:w="1134" w:type="dxa"/>
            <w:gridSpan w:val="2"/>
            <w:shd w:val="clear" w:color="auto" w:fill="auto"/>
          </w:tcPr>
          <w:p w:rsidR="00072AEA" w:rsidRPr="00766440" w:rsidRDefault="00072AEA" w:rsidP="00DF5E3B">
            <w:pPr>
              <w:spacing w:line="216" w:lineRule="auto"/>
              <w:jc w:val="center"/>
            </w:pPr>
            <w:r w:rsidRPr="00766440">
              <w:t>35,0</w:t>
            </w:r>
          </w:p>
        </w:tc>
        <w:tc>
          <w:tcPr>
            <w:tcW w:w="1134" w:type="dxa"/>
          </w:tcPr>
          <w:p w:rsidR="00072AEA" w:rsidRPr="00766440" w:rsidRDefault="00072AEA" w:rsidP="00DF5E3B">
            <w:pPr>
              <w:spacing w:line="216" w:lineRule="auto"/>
              <w:jc w:val="center"/>
            </w:pPr>
            <w:r w:rsidRPr="00766440">
              <w:t>35,0</w:t>
            </w:r>
          </w:p>
        </w:tc>
        <w:tc>
          <w:tcPr>
            <w:tcW w:w="1143" w:type="dxa"/>
            <w:gridSpan w:val="2"/>
          </w:tcPr>
          <w:p w:rsidR="00072AEA" w:rsidRPr="00766440" w:rsidRDefault="00072AEA" w:rsidP="00DF5E3B">
            <w:pPr>
              <w:spacing w:line="216" w:lineRule="auto"/>
              <w:jc w:val="center"/>
            </w:pPr>
            <w:r w:rsidRPr="00766440">
              <w:t>35,0</w:t>
            </w:r>
          </w:p>
        </w:tc>
        <w:tc>
          <w:tcPr>
            <w:tcW w:w="1700" w:type="dxa"/>
            <w:gridSpan w:val="2"/>
            <w:vMerge w:val="restart"/>
            <w:shd w:val="clear" w:color="auto" w:fill="auto"/>
          </w:tcPr>
          <w:p w:rsidR="00072AEA" w:rsidRPr="00766440" w:rsidRDefault="00072AEA" w:rsidP="00DF5E3B">
            <w:pPr>
              <w:spacing w:line="216" w:lineRule="auto"/>
            </w:pPr>
            <w:r w:rsidRPr="00766440">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072AEA" w:rsidRPr="00766440" w:rsidRDefault="00072AEA" w:rsidP="00DF5E3B">
            <w:pPr>
              <w:spacing w:line="216" w:lineRule="auto"/>
            </w:pPr>
            <w:r w:rsidRPr="00766440">
              <w:rPr>
                <w:bCs/>
              </w:rPr>
              <w:t>Ответственный за выполнение мероприятий - УК,  получатель субсидий  - МБУ «ЦМТО УК»</w:t>
            </w: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местный бюджет</w:t>
            </w:r>
          </w:p>
        </w:tc>
        <w:tc>
          <w:tcPr>
            <w:tcW w:w="1140" w:type="dxa"/>
            <w:shd w:val="clear" w:color="auto" w:fill="auto"/>
          </w:tcPr>
          <w:p w:rsidR="00072AEA" w:rsidRPr="00766440" w:rsidRDefault="00072AEA" w:rsidP="00DF5E3B">
            <w:pPr>
              <w:spacing w:line="216" w:lineRule="auto"/>
              <w:jc w:val="center"/>
            </w:pPr>
            <w:r w:rsidRPr="00766440">
              <w:t>175,0</w:t>
            </w:r>
          </w:p>
        </w:tc>
        <w:tc>
          <w:tcPr>
            <w:tcW w:w="1140" w:type="dxa"/>
            <w:gridSpan w:val="2"/>
            <w:shd w:val="clear" w:color="auto" w:fill="auto"/>
          </w:tcPr>
          <w:p w:rsidR="00072AEA" w:rsidRPr="00766440" w:rsidRDefault="00072AEA" w:rsidP="00DF5E3B">
            <w:pPr>
              <w:spacing w:line="216" w:lineRule="auto"/>
              <w:jc w:val="center"/>
            </w:pPr>
            <w:r w:rsidRPr="00766440">
              <w:t>35,0</w:t>
            </w:r>
          </w:p>
        </w:tc>
        <w:tc>
          <w:tcPr>
            <w:tcW w:w="1134" w:type="dxa"/>
            <w:gridSpan w:val="2"/>
            <w:shd w:val="clear" w:color="auto" w:fill="auto"/>
          </w:tcPr>
          <w:p w:rsidR="00072AEA" w:rsidRPr="00766440" w:rsidRDefault="00072AEA" w:rsidP="00DF5E3B">
            <w:pPr>
              <w:spacing w:line="216" w:lineRule="auto"/>
              <w:jc w:val="center"/>
            </w:pPr>
            <w:r w:rsidRPr="00766440">
              <w:t>35,0</w:t>
            </w:r>
          </w:p>
        </w:tc>
        <w:tc>
          <w:tcPr>
            <w:tcW w:w="1134" w:type="dxa"/>
            <w:gridSpan w:val="2"/>
            <w:shd w:val="clear" w:color="auto" w:fill="auto"/>
          </w:tcPr>
          <w:p w:rsidR="00072AEA" w:rsidRPr="00766440" w:rsidRDefault="00072AEA" w:rsidP="00DF5E3B">
            <w:pPr>
              <w:spacing w:line="216" w:lineRule="auto"/>
              <w:jc w:val="center"/>
            </w:pPr>
            <w:r w:rsidRPr="00766440">
              <w:t>35,0</w:t>
            </w:r>
          </w:p>
        </w:tc>
        <w:tc>
          <w:tcPr>
            <w:tcW w:w="1134" w:type="dxa"/>
          </w:tcPr>
          <w:p w:rsidR="00072AEA" w:rsidRPr="00766440" w:rsidRDefault="00072AEA" w:rsidP="00DF5E3B">
            <w:pPr>
              <w:spacing w:line="216" w:lineRule="auto"/>
              <w:jc w:val="center"/>
            </w:pPr>
            <w:r w:rsidRPr="00766440">
              <w:t>35,0</w:t>
            </w:r>
          </w:p>
        </w:tc>
        <w:tc>
          <w:tcPr>
            <w:tcW w:w="1143" w:type="dxa"/>
            <w:gridSpan w:val="2"/>
          </w:tcPr>
          <w:p w:rsidR="00072AEA" w:rsidRPr="00766440" w:rsidRDefault="00072AEA" w:rsidP="00DF5E3B">
            <w:pPr>
              <w:spacing w:line="216" w:lineRule="auto"/>
              <w:jc w:val="center"/>
            </w:pPr>
            <w:r w:rsidRPr="00766440">
              <w:t>35,0</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краевой бюджет</w:t>
            </w:r>
          </w:p>
        </w:tc>
        <w:tc>
          <w:tcPr>
            <w:tcW w:w="1140" w:type="dxa"/>
            <w:shd w:val="clear" w:color="auto" w:fill="auto"/>
          </w:tcPr>
          <w:p w:rsidR="00072AEA" w:rsidRPr="00766440" w:rsidRDefault="00072AEA" w:rsidP="00DF5E3B">
            <w:pPr>
              <w:spacing w:line="216" w:lineRule="auto"/>
            </w:pPr>
          </w:p>
        </w:tc>
        <w:tc>
          <w:tcPr>
            <w:tcW w:w="1140"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tcPr>
          <w:p w:rsidR="00072AEA" w:rsidRPr="00766440" w:rsidRDefault="00072AEA" w:rsidP="00DF5E3B">
            <w:pPr>
              <w:spacing w:line="216" w:lineRule="auto"/>
            </w:pPr>
          </w:p>
        </w:tc>
        <w:tc>
          <w:tcPr>
            <w:tcW w:w="1143" w:type="dxa"/>
            <w:gridSpan w:val="2"/>
          </w:tcPr>
          <w:p w:rsidR="00072AEA" w:rsidRPr="00766440" w:rsidRDefault="00072AEA" w:rsidP="00DF5E3B">
            <w:pPr>
              <w:spacing w:line="216" w:lineRule="auto"/>
            </w:pP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rPr>
          <w:trHeight w:val="580"/>
        </w:trPr>
        <w:tc>
          <w:tcPr>
            <w:tcW w:w="695" w:type="dxa"/>
            <w:gridSpan w:val="2"/>
            <w:vMerge w:val="restart"/>
            <w:shd w:val="clear" w:color="auto" w:fill="auto"/>
          </w:tcPr>
          <w:p w:rsidR="00072AEA" w:rsidRPr="00766440" w:rsidRDefault="00072AEA" w:rsidP="00DF5E3B">
            <w:pPr>
              <w:spacing w:line="216" w:lineRule="auto"/>
              <w:jc w:val="center"/>
            </w:pPr>
            <w:r w:rsidRPr="00766440">
              <w:t>6.2</w:t>
            </w:r>
          </w:p>
        </w:tc>
        <w:tc>
          <w:tcPr>
            <w:tcW w:w="2118" w:type="dxa"/>
            <w:vMerge w:val="restart"/>
            <w:shd w:val="clear" w:color="auto" w:fill="auto"/>
          </w:tcPr>
          <w:p w:rsidR="00072AEA" w:rsidRPr="00766440" w:rsidRDefault="00072AEA" w:rsidP="00DF5E3B">
            <w:pPr>
              <w:pStyle w:val="21"/>
              <w:spacing w:after="0" w:line="240" w:lineRule="auto"/>
              <w:jc w:val="both"/>
              <w:rPr>
                <w:bCs/>
              </w:rPr>
            </w:pPr>
            <w:r w:rsidRPr="00766440">
              <w:t>Организация и проведение выставок художественного творчества людей с ограниченными возможностями</w:t>
            </w:r>
          </w:p>
        </w:tc>
        <w:tc>
          <w:tcPr>
            <w:tcW w:w="1983" w:type="dxa"/>
            <w:gridSpan w:val="3"/>
            <w:shd w:val="clear" w:color="auto" w:fill="auto"/>
          </w:tcPr>
          <w:p w:rsidR="00072AEA" w:rsidRPr="00766440" w:rsidRDefault="00072AEA" w:rsidP="00DF5E3B">
            <w:pPr>
              <w:spacing w:line="216" w:lineRule="auto"/>
            </w:pPr>
            <w:r w:rsidRPr="00766440">
              <w:t>Всего</w:t>
            </w:r>
          </w:p>
        </w:tc>
        <w:tc>
          <w:tcPr>
            <w:tcW w:w="1140" w:type="dxa"/>
            <w:shd w:val="clear" w:color="auto" w:fill="auto"/>
          </w:tcPr>
          <w:p w:rsidR="00072AEA" w:rsidRPr="00766440" w:rsidRDefault="00072AEA" w:rsidP="0089218D">
            <w:pPr>
              <w:spacing w:line="216" w:lineRule="auto"/>
              <w:jc w:val="center"/>
            </w:pPr>
            <w:r w:rsidRPr="00766440">
              <w:t>38,3</w:t>
            </w:r>
          </w:p>
        </w:tc>
        <w:tc>
          <w:tcPr>
            <w:tcW w:w="1140" w:type="dxa"/>
            <w:gridSpan w:val="2"/>
            <w:shd w:val="clear" w:color="auto" w:fill="auto"/>
          </w:tcPr>
          <w:p w:rsidR="00072AEA" w:rsidRPr="00766440" w:rsidRDefault="00072AEA" w:rsidP="00DF5E3B">
            <w:pPr>
              <w:spacing w:line="216" w:lineRule="auto"/>
              <w:jc w:val="center"/>
            </w:pPr>
            <w:r w:rsidRPr="00766440">
              <w:t>0,0</w:t>
            </w:r>
          </w:p>
        </w:tc>
        <w:tc>
          <w:tcPr>
            <w:tcW w:w="1134" w:type="dxa"/>
            <w:gridSpan w:val="2"/>
            <w:shd w:val="clear" w:color="auto" w:fill="auto"/>
          </w:tcPr>
          <w:p w:rsidR="00072AEA" w:rsidRPr="00766440" w:rsidRDefault="00072AEA" w:rsidP="00DF5E3B">
            <w:pPr>
              <w:spacing w:line="216" w:lineRule="auto"/>
              <w:jc w:val="center"/>
            </w:pPr>
            <w:r w:rsidRPr="00766440">
              <w:t>0,0</w:t>
            </w:r>
          </w:p>
        </w:tc>
        <w:tc>
          <w:tcPr>
            <w:tcW w:w="1134" w:type="dxa"/>
            <w:gridSpan w:val="2"/>
            <w:shd w:val="clear" w:color="auto" w:fill="auto"/>
          </w:tcPr>
          <w:p w:rsidR="00072AEA" w:rsidRPr="00766440" w:rsidRDefault="00072AEA" w:rsidP="00DF5E3B">
            <w:pPr>
              <w:spacing w:line="216" w:lineRule="auto"/>
              <w:jc w:val="center"/>
            </w:pPr>
            <w:r w:rsidRPr="00766440">
              <w:t>0,0</w:t>
            </w:r>
          </w:p>
        </w:tc>
        <w:tc>
          <w:tcPr>
            <w:tcW w:w="1134" w:type="dxa"/>
          </w:tcPr>
          <w:p w:rsidR="00072AEA" w:rsidRPr="00766440" w:rsidRDefault="00072AEA" w:rsidP="00DF5E3B">
            <w:pPr>
              <w:spacing w:line="216" w:lineRule="auto"/>
              <w:jc w:val="center"/>
            </w:pPr>
            <w:r w:rsidRPr="00766440">
              <w:t>18,8</w:t>
            </w:r>
          </w:p>
        </w:tc>
        <w:tc>
          <w:tcPr>
            <w:tcW w:w="1143" w:type="dxa"/>
            <w:gridSpan w:val="2"/>
          </w:tcPr>
          <w:p w:rsidR="00072AEA" w:rsidRPr="00766440" w:rsidRDefault="00072AEA" w:rsidP="00DF5E3B">
            <w:pPr>
              <w:spacing w:line="216" w:lineRule="auto"/>
              <w:jc w:val="center"/>
            </w:pPr>
            <w:r w:rsidRPr="00766440">
              <w:t>19,5</w:t>
            </w:r>
          </w:p>
        </w:tc>
        <w:tc>
          <w:tcPr>
            <w:tcW w:w="1700" w:type="dxa"/>
            <w:gridSpan w:val="2"/>
            <w:vMerge w:val="restart"/>
            <w:shd w:val="clear" w:color="auto" w:fill="auto"/>
          </w:tcPr>
          <w:p w:rsidR="00072AEA" w:rsidRPr="00766440" w:rsidRDefault="00072AEA" w:rsidP="00DF5E3B">
            <w:pPr>
              <w:spacing w:line="216" w:lineRule="auto"/>
            </w:pPr>
            <w:r w:rsidRPr="00766440">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072AEA" w:rsidRPr="00766440" w:rsidRDefault="00072AEA" w:rsidP="00DF5E3B">
            <w:pPr>
              <w:spacing w:line="216" w:lineRule="auto"/>
            </w:pPr>
            <w:r w:rsidRPr="00766440">
              <w:rPr>
                <w:bCs/>
              </w:rPr>
              <w:t>Ответственный за выполнение мероприятий - УК,  получатель субсидий  - МБУ «ЦМТО УК»</w:t>
            </w: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местный бюджет</w:t>
            </w:r>
          </w:p>
          <w:p w:rsidR="00072AEA" w:rsidRPr="00766440" w:rsidRDefault="00072AEA" w:rsidP="00DF5E3B">
            <w:pPr>
              <w:spacing w:line="216" w:lineRule="auto"/>
            </w:pPr>
          </w:p>
          <w:p w:rsidR="00072AEA" w:rsidRPr="00766440" w:rsidRDefault="00072AEA" w:rsidP="00DF5E3B">
            <w:pPr>
              <w:spacing w:line="216" w:lineRule="auto"/>
            </w:pPr>
          </w:p>
        </w:tc>
        <w:tc>
          <w:tcPr>
            <w:tcW w:w="1140" w:type="dxa"/>
            <w:shd w:val="clear" w:color="auto" w:fill="auto"/>
          </w:tcPr>
          <w:p w:rsidR="00072AEA" w:rsidRPr="00766440" w:rsidRDefault="00072AEA" w:rsidP="00DF5E3B">
            <w:pPr>
              <w:spacing w:line="216" w:lineRule="auto"/>
              <w:jc w:val="center"/>
            </w:pPr>
            <w:r w:rsidRPr="00766440">
              <w:t>38,3</w:t>
            </w:r>
          </w:p>
        </w:tc>
        <w:tc>
          <w:tcPr>
            <w:tcW w:w="1140" w:type="dxa"/>
            <w:gridSpan w:val="2"/>
            <w:shd w:val="clear" w:color="auto" w:fill="auto"/>
          </w:tcPr>
          <w:p w:rsidR="00072AEA" w:rsidRPr="00766440" w:rsidRDefault="00072AEA" w:rsidP="00DF5E3B">
            <w:pPr>
              <w:spacing w:line="216" w:lineRule="auto"/>
              <w:jc w:val="center"/>
            </w:pPr>
            <w:r w:rsidRPr="00766440">
              <w:t>0,0</w:t>
            </w:r>
          </w:p>
        </w:tc>
        <w:tc>
          <w:tcPr>
            <w:tcW w:w="1134" w:type="dxa"/>
            <w:gridSpan w:val="2"/>
            <w:shd w:val="clear" w:color="auto" w:fill="auto"/>
          </w:tcPr>
          <w:p w:rsidR="00072AEA" w:rsidRPr="00766440" w:rsidRDefault="00072AEA" w:rsidP="00DF5E3B">
            <w:pPr>
              <w:spacing w:line="216" w:lineRule="auto"/>
              <w:jc w:val="center"/>
            </w:pPr>
            <w:r w:rsidRPr="00766440">
              <w:t>0,0</w:t>
            </w:r>
          </w:p>
        </w:tc>
        <w:tc>
          <w:tcPr>
            <w:tcW w:w="1134" w:type="dxa"/>
            <w:gridSpan w:val="2"/>
            <w:shd w:val="clear" w:color="auto" w:fill="auto"/>
          </w:tcPr>
          <w:p w:rsidR="00072AEA" w:rsidRPr="00766440" w:rsidRDefault="00072AEA" w:rsidP="00DF5E3B">
            <w:pPr>
              <w:spacing w:line="216" w:lineRule="auto"/>
              <w:jc w:val="center"/>
            </w:pPr>
            <w:r w:rsidRPr="00766440">
              <w:t>0,0</w:t>
            </w:r>
          </w:p>
        </w:tc>
        <w:tc>
          <w:tcPr>
            <w:tcW w:w="1134" w:type="dxa"/>
          </w:tcPr>
          <w:p w:rsidR="00072AEA" w:rsidRPr="00766440" w:rsidRDefault="00072AEA" w:rsidP="00DF5E3B">
            <w:pPr>
              <w:spacing w:line="216" w:lineRule="auto"/>
              <w:jc w:val="center"/>
            </w:pPr>
            <w:r w:rsidRPr="00766440">
              <w:t>18,8</w:t>
            </w:r>
          </w:p>
        </w:tc>
        <w:tc>
          <w:tcPr>
            <w:tcW w:w="1143" w:type="dxa"/>
            <w:gridSpan w:val="2"/>
          </w:tcPr>
          <w:p w:rsidR="00072AEA" w:rsidRPr="00766440" w:rsidRDefault="00072AEA" w:rsidP="00DF5E3B">
            <w:pPr>
              <w:spacing w:line="216" w:lineRule="auto"/>
              <w:jc w:val="center"/>
            </w:pPr>
            <w:r w:rsidRPr="00766440">
              <w:t>19,5</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краевой бюджет</w:t>
            </w:r>
          </w:p>
        </w:tc>
        <w:tc>
          <w:tcPr>
            <w:tcW w:w="1140" w:type="dxa"/>
            <w:shd w:val="clear" w:color="auto" w:fill="auto"/>
          </w:tcPr>
          <w:p w:rsidR="00072AEA" w:rsidRPr="00766440" w:rsidRDefault="00072AEA" w:rsidP="00DF5E3B">
            <w:pPr>
              <w:spacing w:line="216" w:lineRule="auto"/>
            </w:pPr>
          </w:p>
        </w:tc>
        <w:tc>
          <w:tcPr>
            <w:tcW w:w="1140"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tcPr>
          <w:p w:rsidR="00072AEA" w:rsidRPr="00766440" w:rsidRDefault="00072AEA" w:rsidP="00DF5E3B">
            <w:pPr>
              <w:spacing w:line="216" w:lineRule="auto"/>
            </w:pPr>
          </w:p>
        </w:tc>
        <w:tc>
          <w:tcPr>
            <w:tcW w:w="1143" w:type="dxa"/>
            <w:gridSpan w:val="2"/>
          </w:tcPr>
          <w:p w:rsidR="00072AEA" w:rsidRPr="00766440" w:rsidRDefault="00072AEA" w:rsidP="00DF5E3B">
            <w:pPr>
              <w:spacing w:line="216" w:lineRule="auto"/>
            </w:pP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val="restart"/>
            <w:shd w:val="clear" w:color="auto" w:fill="auto"/>
          </w:tcPr>
          <w:p w:rsidR="00072AEA" w:rsidRPr="00766440" w:rsidRDefault="00072AEA" w:rsidP="00DF5E3B">
            <w:pPr>
              <w:spacing w:line="216" w:lineRule="auto"/>
              <w:jc w:val="center"/>
            </w:pPr>
            <w:r w:rsidRPr="00766440">
              <w:t>6.3</w:t>
            </w:r>
          </w:p>
        </w:tc>
        <w:tc>
          <w:tcPr>
            <w:tcW w:w="2118" w:type="dxa"/>
            <w:vMerge w:val="restart"/>
            <w:shd w:val="clear" w:color="auto" w:fill="auto"/>
          </w:tcPr>
          <w:p w:rsidR="00072AEA" w:rsidRPr="00766440" w:rsidRDefault="00072AEA" w:rsidP="00DF5E3B">
            <w:pPr>
              <w:pStyle w:val="21"/>
              <w:spacing w:after="0" w:line="240" w:lineRule="auto"/>
              <w:jc w:val="both"/>
              <w:rPr>
                <w:bCs/>
              </w:rPr>
            </w:pPr>
            <w:r w:rsidRPr="00766440">
              <w:t>Проведение мероприятий в рамках Всероссийского Дня инвалидов</w:t>
            </w:r>
          </w:p>
        </w:tc>
        <w:tc>
          <w:tcPr>
            <w:tcW w:w="1983" w:type="dxa"/>
            <w:gridSpan w:val="3"/>
            <w:shd w:val="clear" w:color="auto" w:fill="auto"/>
          </w:tcPr>
          <w:p w:rsidR="00072AEA" w:rsidRPr="00766440" w:rsidRDefault="00072AEA" w:rsidP="00DF5E3B">
            <w:pPr>
              <w:spacing w:line="216" w:lineRule="auto"/>
            </w:pPr>
            <w:r w:rsidRPr="00766440">
              <w:t>Всего</w:t>
            </w:r>
          </w:p>
          <w:p w:rsidR="00072AEA" w:rsidRPr="00766440" w:rsidRDefault="00072AEA" w:rsidP="00DF5E3B">
            <w:pPr>
              <w:spacing w:line="216" w:lineRule="auto"/>
            </w:pPr>
          </w:p>
        </w:tc>
        <w:tc>
          <w:tcPr>
            <w:tcW w:w="1140" w:type="dxa"/>
            <w:shd w:val="clear" w:color="auto" w:fill="auto"/>
          </w:tcPr>
          <w:p w:rsidR="00072AEA" w:rsidRPr="00766440" w:rsidRDefault="004453AF" w:rsidP="00271499">
            <w:pPr>
              <w:spacing w:line="216" w:lineRule="auto"/>
              <w:jc w:val="center"/>
            </w:pPr>
            <w:r w:rsidRPr="00766440">
              <w:t>41,8</w:t>
            </w:r>
          </w:p>
        </w:tc>
        <w:tc>
          <w:tcPr>
            <w:tcW w:w="1140" w:type="dxa"/>
            <w:gridSpan w:val="2"/>
            <w:shd w:val="clear" w:color="auto" w:fill="auto"/>
          </w:tcPr>
          <w:p w:rsidR="00072AEA" w:rsidRPr="00766440" w:rsidRDefault="00072AEA" w:rsidP="00DF5E3B">
            <w:pPr>
              <w:spacing w:line="216" w:lineRule="auto"/>
              <w:jc w:val="center"/>
            </w:pPr>
            <w:r w:rsidRPr="00766440">
              <w:t>0,0</w:t>
            </w:r>
          </w:p>
        </w:tc>
        <w:tc>
          <w:tcPr>
            <w:tcW w:w="1134" w:type="dxa"/>
            <w:gridSpan w:val="2"/>
            <w:shd w:val="clear" w:color="auto" w:fill="auto"/>
          </w:tcPr>
          <w:p w:rsidR="00072AEA" w:rsidRPr="00766440" w:rsidRDefault="00072AEA" w:rsidP="00DF5E3B">
            <w:pPr>
              <w:spacing w:line="216" w:lineRule="auto"/>
              <w:jc w:val="center"/>
            </w:pPr>
            <w:r w:rsidRPr="00766440">
              <w:t>0,0</w:t>
            </w:r>
          </w:p>
        </w:tc>
        <w:tc>
          <w:tcPr>
            <w:tcW w:w="1134" w:type="dxa"/>
            <w:gridSpan w:val="2"/>
            <w:shd w:val="clear" w:color="auto" w:fill="auto"/>
          </w:tcPr>
          <w:p w:rsidR="00072AEA" w:rsidRPr="00766440" w:rsidRDefault="00072AEA" w:rsidP="00B40F0F">
            <w:pPr>
              <w:spacing w:line="216" w:lineRule="auto"/>
              <w:jc w:val="center"/>
            </w:pPr>
            <w:r w:rsidRPr="00766440">
              <w:t>0,0</w:t>
            </w:r>
          </w:p>
        </w:tc>
        <w:tc>
          <w:tcPr>
            <w:tcW w:w="1134" w:type="dxa"/>
          </w:tcPr>
          <w:p w:rsidR="00072AEA" w:rsidRPr="00766440" w:rsidRDefault="00072AEA" w:rsidP="00DF5E3B">
            <w:pPr>
              <w:spacing w:line="216" w:lineRule="auto"/>
              <w:jc w:val="center"/>
            </w:pPr>
            <w:r w:rsidRPr="00766440">
              <w:t>11,8</w:t>
            </w:r>
          </w:p>
        </w:tc>
        <w:tc>
          <w:tcPr>
            <w:tcW w:w="1143" w:type="dxa"/>
            <w:gridSpan w:val="2"/>
          </w:tcPr>
          <w:p w:rsidR="00072AEA" w:rsidRPr="00766440" w:rsidRDefault="004453AF" w:rsidP="00DF5E3B">
            <w:pPr>
              <w:spacing w:line="216" w:lineRule="auto"/>
              <w:jc w:val="center"/>
            </w:pPr>
            <w:r w:rsidRPr="00766440">
              <w:t>30,0</w:t>
            </w:r>
          </w:p>
        </w:tc>
        <w:tc>
          <w:tcPr>
            <w:tcW w:w="1700" w:type="dxa"/>
            <w:gridSpan w:val="2"/>
            <w:vMerge w:val="restart"/>
            <w:shd w:val="clear" w:color="auto" w:fill="auto"/>
          </w:tcPr>
          <w:p w:rsidR="00072AEA" w:rsidRPr="00766440" w:rsidRDefault="00072AEA" w:rsidP="00DF5E3B">
            <w:pPr>
              <w:spacing w:line="216" w:lineRule="auto"/>
            </w:pPr>
            <w:r w:rsidRPr="00766440">
              <w:t>Социальная поддержка и социокультурная реабилитация граждан с ограниченны</w:t>
            </w:r>
            <w:r w:rsidRPr="00766440">
              <w:lastRenderedPageBreak/>
              <w:t>ми возможностями</w:t>
            </w:r>
          </w:p>
        </w:tc>
        <w:tc>
          <w:tcPr>
            <w:tcW w:w="1849" w:type="dxa"/>
            <w:gridSpan w:val="2"/>
            <w:vMerge w:val="restart"/>
            <w:shd w:val="clear" w:color="auto" w:fill="auto"/>
          </w:tcPr>
          <w:p w:rsidR="00072AEA" w:rsidRPr="00766440" w:rsidRDefault="00072AEA" w:rsidP="00037E12">
            <w:pPr>
              <w:spacing w:line="216" w:lineRule="auto"/>
            </w:pPr>
            <w:r w:rsidRPr="00766440">
              <w:rPr>
                <w:bCs/>
              </w:rPr>
              <w:lastRenderedPageBreak/>
              <w:t xml:space="preserve">Ответственный за выполнение мероприятий - УК,  получатель субсидий  - МБУ «СКЦ </w:t>
            </w:r>
            <w:r w:rsidRPr="00766440">
              <w:rPr>
                <w:bCs/>
              </w:rPr>
              <w:lastRenderedPageBreak/>
              <w:t xml:space="preserve">МО Крымский район» </w:t>
            </w: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местный бюджет</w:t>
            </w:r>
          </w:p>
          <w:p w:rsidR="00072AEA" w:rsidRPr="00766440" w:rsidRDefault="00072AEA" w:rsidP="00DF5E3B">
            <w:pPr>
              <w:spacing w:line="216" w:lineRule="auto"/>
            </w:pPr>
          </w:p>
        </w:tc>
        <w:tc>
          <w:tcPr>
            <w:tcW w:w="1140" w:type="dxa"/>
            <w:shd w:val="clear" w:color="auto" w:fill="auto"/>
          </w:tcPr>
          <w:p w:rsidR="00072AEA" w:rsidRPr="00766440" w:rsidRDefault="004453AF" w:rsidP="00DF5E3B">
            <w:pPr>
              <w:spacing w:line="216" w:lineRule="auto"/>
              <w:jc w:val="center"/>
            </w:pPr>
            <w:r w:rsidRPr="00766440">
              <w:t>41,8</w:t>
            </w:r>
          </w:p>
        </w:tc>
        <w:tc>
          <w:tcPr>
            <w:tcW w:w="1140" w:type="dxa"/>
            <w:gridSpan w:val="2"/>
            <w:shd w:val="clear" w:color="auto" w:fill="auto"/>
          </w:tcPr>
          <w:p w:rsidR="00072AEA" w:rsidRPr="00766440" w:rsidRDefault="00072AEA" w:rsidP="00DF5E3B">
            <w:pPr>
              <w:spacing w:line="216" w:lineRule="auto"/>
              <w:jc w:val="center"/>
            </w:pPr>
            <w:r w:rsidRPr="00766440">
              <w:t>0,0</w:t>
            </w:r>
          </w:p>
        </w:tc>
        <w:tc>
          <w:tcPr>
            <w:tcW w:w="1134" w:type="dxa"/>
            <w:gridSpan w:val="2"/>
            <w:shd w:val="clear" w:color="auto" w:fill="auto"/>
          </w:tcPr>
          <w:p w:rsidR="00072AEA" w:rsidRPr="00766440" w:rsidRDefault="00072AEA" w:rsidP="00DF5E3B">
            <w:pPr>
              <w:spacing w:line="216" w:lineRule="auto"/>
              <w:jc w:val="center"/>
            </w:pPr>
            <w:r w:rsidRPr="00766440">
              <w:t>0,0</w:t>
            </w:r>
          </w:p>
        </w:tc>
        <w:tc>
          <w:tcPr>
            <w:tcW w:w="1134" w:type="dxa"/>
            <w:gridSpan w:val="2"/>
            <w:shd w:val="clear" w:color="auto" w:fill="auto"/>
          </w:tcPr>
          <w:p w:rsidR="00072AEA" w:rsidRPr="00766440" w:rsidRDefault="00072AEA" w:rsidP="00B40F0F">
            <w:pPr>
              <w:spacing w:line="216" w:lineRule="auto"/>
              <w:jc w:val="center"/>
            </w:pPr>
            <w:r w:rsidRPr="00766440">
              <w:t>0,0</w:t>
            </w:r>
          </w:p>
        </w:tc>
        <w:tc>
          <w:tcPr>
            <w:tcW w:w="1134" w:type="dxa"/>
          </w:tcPr>
          <w:p w:rsidR="00072AEA" w:rsidRPr="00766440" w:rsidRDefault="00072AEA" w:rsidP="00E416BB">
            <w:pPr>
              <w:spacing w:line="216" w:lineRule="auto"/>
              <w:jc w:val="center"/>
            </w:pPr>
            <w:r w:rsidRPr="00766440">
              <w:t>11,8</w:t>
            </w:r>
          </w:p>
        </w:tc>
        <w:tc>
          <w:tcPr>
            <w:tcW w:w="1143" w:type="dxa"/>
            <w:gridSpan w:val="2"/>
          </w:tcPr>
          <w:p w:rsidR="00072AEA" w:rsidRPr="00766440" w:rsidRDefault="004453AF" w:rsidP="00E416BB">
            <w:pPr>
              <w:spacing w:line="216" w:lineRule="auto"/>
              <w:jc w:val="center"/>
            </w:pPr>
            <w:r w:rsidRPr="00766440">
              <w:t>30,0</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краевой бюджет</w:t>
            </w:r>
          </w:p>
        </w:tc>
        <w:tc>
          <w:tcPr>
            <w:tcW w:w="1140" w:type="dxa"/>
            <w:shd w:val="clear" w:color="auto" w:fill="auto"/>
          </w:tcPr>
          <w:p w:rsidR="00072AEA" w:rsidRPr="00766440" w:rsidRDefault="00072AEA" w:rsidP="00DF5E3B">
            <w:pPr>
              <w:spacing w:line="216" w:lineRule="auto"/>
            </w:pPr>
          </w:p>
        </w:tc>
        <w:tc>
          <w:tcPr>
            <w:tcW w:w="1140"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tcPr>
          <w:p w:rsidR="00072AEA" w:rsidRPr="00766440" w:rsidRDefault="00072AEA" w:rsidP="00DF5E3B">
            <w:pPr>
              <w:spacing w:line="216" w:lineRule="auto"/>
            </w:pPr>
          </w:p>
        </w:tc>
        <w:tc>
          <w:tcPr>
            <w:tcW w:w="1143" w:type="dxa"/>
            <w:gridSpan w:val="2"/>
          </w:tcPr>
          <w:p w:rsidR="00072AEA" w:rsidRPr="00766440" w:rsidRDefault="00072AEA" w:rsidP="00DF5E3B">
            <w:pPr>
              <w:spacing w:line="216" w:lineRule="auto"/>
            </w:pP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val="restart"/>
            <w:shd w:val="clear" w:color="auto" w:fill="auto"/>
          </w:tcPr>
          <w:p w:rsidR="00072AEA" w:rsidRPr="00766440" w:rsidRDefault="00072AEA" w:rsidP="00AF05D6">
            <w:pPr>
              <w:spacing w:line="216" w:lineRule="auto"/>
              <w:jc w:val="center"/>
            </w:pPr>
            <w:r w:rsidRPr="00766440">
              <w:t>6.4</w:t>
            </w:r>
          </w:p>
        </w:tc>
        <w:tc>
          <w:tcPr>
            <w:tcW w:w="2118" w:type="dxa"/>
            <w:vMerge w:val="restart"/>
            <w:shd w:val="clear" w:color="auto" w:fill="auto"/>
          </w:tcPr>
          <w:p w:rsidR="00072AEA" w:rsidRPr="00766440" w:rsidRDefault="00072AEA" w:rsidP="00AF05D6">
            <w:pPr>
              <w:pStyle w:val="21"/>
              <w:spacing w:after="0" w:line="240" w:lineRule="auto"/>
              <w:jc w:val="both"/>
              <w:rPr>
                <w:bCs/>
              </w:rPr>
            </w:pPr>
            <w:r w:rsidRPr="00766440">
              <w:t>Проведение социально значимых мероприятий</w:t>
            </w:r>
          </w:p>
        </w:tc>
        <w:tc>
          <w:tcPr>
            <w:tcW w:w="1983" w:type="dxa"/>
            <w:gridSpan w:val="3"/>
            <w:shd w:val="clear" w:color="auto" w:fill="auto"/>
          </w:tcPr>
          <w:p w:rsidR="00072AEA" w:rsidRPr="00766440" w:rsidRDefault="00072AEA" w:rsidP="00AF05D6">
            <w:pPr>
              <w:spacing w:line="216" w:lineRule="auto"/>
            </w:pPr>
            <w:r w:rsidRPr="00766440">
              <w:t>Всего</w:t>
            </w:r>
          </w:p>
          <w:p w:rsidR="00072AEA" w:rsidRPr="00766440" w:rsidRDefault="00072AEA" w:rsidP="00AF05D6">
            <w:pPr>
              <w:spacing w:line="216" w:lineRule="auto"/>
            </w:pPr>
          </w:p>
        </w:tc>
        <w:tc>
          <w:tcPr>
            <w:tcW w:w="1140" w:type="dxa"/>
            <w:shd w:val="clear" w:color="auto" w:fill="auto"/>
          </w:tcPr>
          <w:p w:rsidR="00072AEA" w:rsidRPr="00766440" w:rsidRDefault="004453AF" w:rsidP="00AF05D6">
            <w:pPr>
              <w:spacing w:line="216" w:lineRule="auto"/>
              <w:jc w:val="center"/>
            </w:pPr>
            <w:r w:rsidRPr="00766440">
              <w:t>1340,6</w:t>
            </w:r>
          </w:p>
        </w:tc>
        <w:tc>
          <w:tcPr>
            <w:tcW w:w="1140" w:type="dxa"/>
            <w:gridSpan w:val="2"/>
            <w:shd w:val="clear" w:color="auto" w:fill="auto"/>
          </w:tcPr>
          <w:p w:rsidR="00072AEA" w:rsidRPr="00766440" w:rsidRDefault="00072AEA" w:rsidP="00AF05D6">
            <w:pPr>
              <w:spacing w:line="216" w:lineRule="auto"/>
              <w:jc w:val="center"/>
            </w:pPr>
            <w:r w:rsidRPr="00766440">
              <w:t>0,0</w:t>
            </w:r>
          </w:p>
        </w:tc>
        <w:tc>
          <w:tcPr>
            <w:tcW w:w="1134" w:type="dxa"/>
            <w:gridSpan w:val="2"/>
            <w:shd w:val="clear" w:color="auto" w:fill="auto"/>
          </w:tcPr>
          <w:p w:rsidR="00072AEA" w:rsidRPr="00766440" w:rsidRDefault="00072AEA" w:rsidP="00452430">
            <w:pPr>
              <w:spacing w:line="216" w:lineRule="auto"/>
              <w:jc w:val="center"/>
            </w:pPr>
            <w:r w:rsidRPr="00766440">
              <w:t>0,0</w:t>
            </w:r>
          </w:p>
        </w:tc>
        <w:tc>
          <w:tcPr>
            <w:tcW w:w="1134" w:type="dxa"/>
            <w:gridSpan w:val="2"/>
            <w:shd w:val="clear" w:color="auto" w:fill="auto"/>
          </w:tcPr>
          <w:p w:rsidR="00072AEA" w:rsidRPr="00766440" w:rsidRDefault="00072AEA" w:rsidP="00B40F0F">
            <w:pPr>
              <w:spacing w:line="216" w:lineRule="auto"/>
              <w:jc w:val="center"/>
            </w:pPr>
            <w:r w:rsidRPr="00766440">
              <w:t>8,1</w:t>
            </w:r>
          </w:p>
        </w:tc>
        <w:tc>
          <w:tcPr>
            <w:tcW w:w="1134" w:type="dxa"/>
          </w:tcPr>
          <w:p w:rsidR="00072AEA" w:rsidRPr="00766440" w:rsidRDefault="00072AEA" w:rsidP="000158E7">
            <w:pPr>
              <w:spacing w:line="216" w:lineRule="auto"/>
              <w:jc w:val="center"/>
            </w:pPr>
            <w:r w:rsidRPr="00766440">
              <w:t>715,0</w:t>
            </w:r>
          </w:p>
        </w:tc>
        <w:tc>
          <w:tcPr>
            <w:tcW w:w="1143" w:type="dxa"/>
            <w:gridSpan w:val="2"/>
          </w:tcPr>
          <w:p w:rsidR="00072AEA" w:rsidRPr="00766440" w:rsidRDefault="004453AF" w:rsidP="000158E7">
            <w:pPr>
              <w:spacing w:line="216" w:lineRule="auto"/>
              <w:jc w:val="center"/>
            </w:pPr>
            <w:r w:rsidRPr="00766440">
              <w:t>617,5</w:t>
            </w:r>
          </w:p>
        </w:tc>
        <w:tc>
          <w:tcPr>
            <w:tcW w:w="1700" w:type="dxa"/>
            <w:gridSpan w:val="2"/>
            <w:vMerge w:val="restart"/>
            <w:shd w:val="clear" w:color="auto" w:fill="auto"/>
          </w:tcPr>
          <w:p w:rsidR="00072AEA" w:rsidRPr="00766440" w:rsidRDefault="00072AEA" w:rsidP="004C3E8C">
            <w:pPr>
              <w:spacing w:line="216" w:lineRule="auto"/>
            </w:pPr>
            <w:r w:rsidRPr="00766440">
              <w:t>Организация и проведение социально-значимых мероприятий с участием всех категорий населения</w:t>
            </w:r>
          </w:p>
        </w:tc>
        <w:tc>
          <w:tcPr>
            <w:tcW w:w="1849" w:type="dxa"/>
            <w:gridSpan w:val="2"/>
            <w:vMerge w:val="restart"/>
            <w:shd w:val="clear" w:color="auto" w:fill="auto"/>
          </w:tcPr>
          <w:p w:rsidR="00072AEA" w:rsidRPr="00766440" w:rsidRDefault="00072AEA" w:rsidP="00AF05D6">
            <w:pPr>
              <w:spacing w:line="216" w:lineRule="auto"/>
              <w:rPr>
                <w:bCs/>
              </w:rPr>
            </w:pPr>
            <w:r w:rsidRPr="00766440">
              <w:rPr>
                <w:bCs/>
              </w:rPr>
              <w:t>Ответственный за выполнение мероприятий - УК,  получатель субсидий  - МБУ «СКЦ МО Крымский район»</w:t>
            </w: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местный бюджет</w:t>
            </w:r>
          </w:p>
          <w:p w:rsidR="00072AEA" w:rsidRPr="00766440" w:rsidRDefault="00072AEA" w:rsidP="00DF5E3B">
            <w:pPr>
              <w:spacing w:line="216" w:lineRule="auto"/>
            </w:pPr>
          </w:p>
        </w:tc>
        <w:tc>
          <w:tcPr>
            <w:tcW w:w="1140" w:type="dxa"/>
            <w:shd w:val="clear" w:color="auto" w:fill="auto"/>
          </w:tcPr>
          <w:p w:rsidR="00072AEA" w:rsidRPr="00766440" w:rsidRDefault="004453AF" w:rsidP="00DF5E3B">
            <w:pPr>
              <w:spacing w:line="216" w:lineRule="auto"/>
              <w:jc w:val="center"/>
            </w:pPr>
            <w:r w:rsidRPr="00766440">
              <w:t>1340,6</w:t>
            </w:r>
          </w:p>
        </w:tc>
        <w:tc>
          <w:tcPr>
            <w:tcW w:w="1140" w:type="dxa"/>
            <w:gridSpan w:val="2"/>
            <w:shd w:val="clear" w:color="auto" w:fill="auto"/>
          </w:tcPr>
          <w:p w:rsidR="00072AEA" w:rsidRPr="00766440" w:rsidRDefault="00072AEA" w:rsidP="00DF5E3B">
            <w:pPr>
              <w:spacing w:line="216" w:lineRule="auto"/>
              <w:jc w:val="center"/>
            </w:pPr>
            <w:r w:rsidRPr="00766440">
              <w:t>0,0</w:t>
            </w:r>
          </w:p>
        </w:tc>
        <w:tc>
          <w:tcPr>
            <w:tcW w:w="1134" w:type="dxa"/>
            <w:gridSpan w:val="2"/>
            <w:shd w:val="clear" w:color="auto" w:fill="auto"/>
          </w:tcPr>
          <w:p w:rsidR="00072AEA" w:rsidRPr="00766440" w:rsidRDefault="00072AEA" w:rsidP="00DF5E3B">
            <w:pPr>
              <w:spacing w:line="216" w:lineRule="auto"/>
              <w:jc w:val="center"/>
            </w:pPr>
            <w:r w:rsidRPr="00766440">
              <w:t>0,0</w:t>
            </w:r>
          </w:p>
        </w:tc>
        <w:tc>
          <w:tcPr>
            <w:tcW w:w="1134" w:type="dxa"/>
            <w:gridSpan w:val="2"/>
            <w:shd w:val="clear" w:color="auto" w:fill="auto"/>
          </w:tcPr>
          <w:p w:rsidR="00072AEA" w:rsidRPr="00766440" w:rsidRDefault="00072AEA" w:rsidP="00B40F0F">
            <w:pPr>
              <w:spacing w:line="216" w:lineRule="auto"/>
              <w:jc w:val="center"/>
            </w:pPr>
            <w:r w:rsidRPr="00766440">
              <w:t>8,1</w:t>
            </w:r>
          </w:p>
        </w:tc>
        <w:tc>
          <w:tcPr>
            <w:tcW w:w="1134" w:type="dxa"/>
          </w:tcPr>
          <w:p w:rsidR="00072AEA" w:rsidRPr="00766440" w:rsidRDefault="00072AEA" w:rsidP="000158E7">
            <w:pPr>
              <w:spacing w:line="216" w:lineRule="auto"/>
              <w:jc w:val="center"/>
            </w:pPr>
            <w:r w:rsidRPr="00766440">
              <w:t>715,0</w:t>
            </w:r>
          </w:p>
        </w:tc>
        <w:tc>
          <w:tcPr>
            <w:tcW w:w="1143" w:type="dxa"/>
            <w:gridSpan w:val="2"/>
          </w:tcPr>
          <w:p w:rsidR="00072AEA" w:rsidRPr="00766440" w:rsidRDefault="004453AF" w:rsidP="000158E7">
            <w:pPr>
              <w:spacing w:line="216" w:lineRule="auto"/>
              <w:jc w:val="center"/>
            </w:pPr>
            <w:r w:rsidRPr="00766440">
              <w:t>617,5</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DF5E3B">
            <w:pPr>
              <w:spacing w:line="216" w:lineRule="auto"/>
            </w:pPr>
            <w:r w:rsidRPr="00766440">
              <w:t>краевой бюджет</w:t>
            </w:r>
          </w:p>
        </w:tc>
        <w:tc>
          <w:tcPr>
            <w:tcW w:w="1140" w:type="dxa"/>
            <w:shd w:val="clear" w:color="auto" w:fill="auto"/>
          </w:tcPr>
          <w:p w:rsidR="00072AEA" w:rsidRPr="00766440" w:rsidRDefault="00072AEA" w:rsidP="00DF5E3B">
            <w:pPr>
              <w:spacing w:line="216" w:lineRule="auto"/>
            </w:pPr>
          </w:p>
        </w:tc>
        <w:tc>
          <w:tcPr>
            <w:tcW w:w="1140"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tcPr>
          <w:p w:rsidR="00072AEA" w:rsidRPr="00766440" w:rsidRDefault="00072AEA" w:rsidP="00DF5E3B">
            <w:pPr>
              <w:spacing w:line="216" w:lineRule="auto"/>
            </w:pPr>
          </w:p>
        </w:tc>
        <w:tc>
          <w:tcPr>
            <w:tcW w:w="1143" w:type="dxa"/>
            <w:gridSpan w:val="2"/>
          </w:tcPr>
          <w:p w:rsidR="00072AEA" w:rsidRPr="00766440" w:rsidRDefault="00072AEA" w:rsidP="00DF5E3B">
            <w:pPr>
              <w:spacing w:line="216" w:lineRule="auto"/>
            </w:pP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val="restart"/>
            <w:shd w:val="clear" w:color="auto" w:fill="auto"/>
          </w:tcPr>
          <w:p w:rsidR="00072AEA" w:rsidRPr="00766440" w:rsidRDefault="00072AEA" w:rsidP="00DF5E3B">
            <w:pPr>
              <w:spacing w:line="216" w:lineRule="auto"/>
              <w:jc w:val="center"/>
            </w:pPr>
            <w:r w:rsidRPr="00766440">
              <w:t>6.5</w:t>
            </w:r>
          </w:p>
        </w:tc>
        <w:tc>
          <w:tcPr>
            <w:tcW w:w="2118" w:type="dxa"/>
            <w:vMerge w:val="restart"/>
            <w:shd w:val="clear" w:color="auto" w:fill="auto"/>
          </w:tcPr>
          <w:p w:rsidR="00072AEA" w:rsidRPr="00766440" w:rsidRDefault="00072AEA" w:rsidP="00DF5E3B">
            <w:pPr>
              <w:pStyle w:val="21"/>
              <w:spacing w:after="0" w:line="240" w:lineRule="auto"/>
              <w:jc w:val="both"/>
              <w:rPr>
                <w:bCs/>
              </w:rPr>
            </w:pPr>
            <w:r w:rsidRPr="00766440">
              <w:rPr>
                <w:bCs/>
              </w:rPr>
              <w:t>Поддержка волонтерского движения (волонтеры культуры)</w:t>
            </w:r>
          </w:p>
        </w:tc>
        <w:tc>
          <w:tcPr>
            <w:tcW w:w="1983" w:type="dxa"/>
            <w:gridSpan w:val="3"/>
            <w:shd w:val="clear" w:color="auto" w:fill="auto"/>
          </w:tcPr>
          <w:p w:rsidR="00072AEA" w:rsidRPr="00766440" w:rsidRDefault="00072AEA" w:rsidP="00F90D8A">
            <w:pPr>
              <w:spacing w:line="216" w:lineRule="auto"/>
            </w:pPr>
            <w:r w:rsidRPr="00766440">
              <w:t>Всего</w:t>
            </w:r>
          </w:p>
          <w:p w:rsidR="00072AEA" w:rsidRPr="00766440" w:rsidRDefault="00072AEA" w:rsidP="00F90D8A">
            <w:pPr>
              <w:spacing w:line="216" w:lineRule="auto"/>
            </w:pPr>
          </w:p>
        </w:tc>
        <w:tc>
          <w:tcPr>
            <w:tcW w:w="1140" w:type="dxa"/>
            <w:shd w:val="clear" w:color="auto" w:fill="auto"/>
          </w:tcPr>
          <w:p w:rsidR="00072AEA" w:rsidRPr="00766440" w:rsidRDefault="00BA6917" w:rsidP="00F90D8A">
            <w:pPr>
              <w:spacing w:line="216" w:lineRule="auto"/>
              <w:jc w:val="center"/>
            </w:pPr>
            <w:r>
              <w:t>164,2</w:t>
            </w:r>
          </w:p>
        </w:tc>
        <w:tc>
          <w:tcPr>
            <w:tcW w:w="1140" w:type="dxa"/>
            <w:gridSpan w:val="2"/>
            <w:shd w:val="clear" w:color="auto" w:fill="auto"/>
          </w:tcPr>
          <w:p w:rsidR="00072AEA" w:rsidRPr="00766440" w:rsidRDefault="00072AEA" w:rsidP="00F90D8A">
            <w:pPr>
              <w:spacing w:line="216" w:lineRule="auto"/>
              <w:jc w:val="center"/>
            </w:pPr>
            <w:r w:rsidRPr="00766440">
              <w:t>0,0</w:t>
            </w:r>
          </w:p>
        </w:tc>
        <w:tc>
          <w:tcPr>
            <w:tcW w:w="1134" w:type="dxa"/>
            <w:gridSpan w:val="2"/>
            <w:shd w:val="clear" w:color="auto" w:fill="auto"/>
          </w:tcPr>
          <w:p w:rsidR="00072AEA" w:rsidRPr="00766440" w:rsidRDefault="00072AEA" w:rsidP="00F90D8A">
            <w:pPr>
              <w:spacing w:line="216" w:lineRule="auto"/>
              <w:jc w:val="center"/>
            </w:pPr>
            <w:r w:rsidRPr="00766440">
              <w:t>0,0</w:t>
            </w:r>
          </w:p>
        </w:tc>
        <w:tc>
          <w:tcPr>
            <w:tcW w:w="1134" w:type="dxa"/>
            <w:gridSpan w:val="2"/>
            <w:shd w:val="clear" w:color="auto" w:fill="auto"/>
          </w:tcPr>
          <w:p w:rsidR="00072AEA" w:rsidRPr="00766440" w:rsidRDefault="00072AEA" w:rsidP="00F90D8A">
            <w:pPr>
              <w:spacing w:line="216" w:lineRule="auto"/>
              <w:jc w:val="center"/>
            </w:pPr>
            <w:r w:rsidRPr="00766440">
              <w:t>0,0</w:t>
            </w:r>
          </w:p>
        </w:tc>
        <w:tc>
          <w:tcPr>
            <w:tcW w:w="1134" w:type="dxa"/>
          </w:tcPr>
          <w:p w:rsidR="00072AEA" w:rsidRPr="00766440" w:rsidRDefault="00FE1ED4" w:rsidP="00F90D8A">
            <w:pPr>
              <w:spacing w:line="216" w:lineRule="auto"/>
              <w:jc w:val="center"/>
            </w:pPr>
            <w:r>
              <w:t>96,7</w:t>
            </w:r>
          </w:p>
        </w:tc>
        <w:tc>
          <w:tcPr>
            <w:tcW w:w="1143" w:type="dxa"/>
            <w:gridSpan w:val="2"/>
          </w:tcPr>
          <w:p w:rsidR="00072AEA" w:rsidRPr="00766440" w:rsidRDefault="004453AF" w:rsidP="00F90D8A">
            <w:pPr>
              <w:spacing w:line="216" w:lineRule="auto"/>
              <w:jc w:val="center"/>
            </w:pPr>
            <w:r w:rsidRPr="00766440">
              <w:t>67,5</w:t>
            </w:r>
          </w:p>
        </w:tc>
        <w:tc>
          <w:tcPr>
            <w:tcW w:w="1700" w:type="dxa"/>
            <w:gridSpan w:val="2"/>
            <w:vMerge w:val="restart"/>
            <w:shd w:val="clear" w:color="auto" w:fill="auto"/>
          </w:tcPr>
          <w:p w:rsidR="00072AEA" w:rsidRPr="00766440" w:rsidRDefault="00072AEA" w:rsidP="00DF5E3B">
            <w:pPr>
              <w:spacing w:line="216" w:lineRule="auto"/>
            </w:pPr>
            <w:r w:rsidRPr="00766440">
              <w:t>Организация и поддержка волонтерского движения, вовлечение населения в волонтерскую деятельность</w:t>
            </w:r>
          </w:p>
        </w:tc>
        <w:tc>
          <w:tcPr>
            <w:tcW w:w="1849" w:type="dxa"/>
            <w:gridSpan w:val="2"/>
            <w:vMerge w:val="restart"/>
            <w:shd w:val="clear" w:color="auto" w:fill="auto"/>
          </w:tcPr>
          <w:p w:rsidR="00072AEA" w:rsidRPr="00766440" w:rsidRDefault="00072AEA" w:rsidP="00F90D8A">
            <w:pPr>
              <w:spacing w:line="216" w:lineRule="auto"/>
            </w:pPr>
            <w:r w:rsidRPr="00766440">
              <w:rPr>
                <w:bCs/>
              </w:rPr>
              <w:t>Ответственный за выполнение мероприятий - УК,  получатель субсидий  - МБУ «ЦМТО УК»</w:t>
            </w: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F90D8A">
            <w:pPr>
              <w:spacing w:line="216" w:lineRule="auto"/>
            </w:pPr>
            <w:r w:rsidRPr="00766440">
              <w:t>местный бюджет</w:t>
            </w:r>
          </w:p>
          <w:p w:rsidR="00072AEA" w:rsidRPr="00766440" w:rsidRDefault="00072AEA" w:rsidP="00F90D8A">
            <w:pPr>
              <w:spacing w:line="216" w:lineRule="auto"/>
            </w:pPr>
          </w:p>
        </w:tc>
        <w:tc>
          <w:tcPr>
            <w:tcW w:w="1140" w:type="dxa"/>
            <w:shd w:val="clear" w:color="auto" w:fill="auto"/>
          </w:tcPr>
          <w:p w:rsidR="00072AEA" w:rsidRPr="00766440" w:rsidRDefault="00BA6917" w:rsidP="00F90D8A">
            <w:pPr>
              <w:spacing w:line="216" w:lineRule="auto"/>
              <w:jc w:val="center"/>
            </w:pPr>
            <w:r>
              <w:t>164,2</w:t>
            </w:r>
          </w:p>
        </w:tc>
        <w:tc>
          <w:tcPr>
            <w:tcW w:w="1140" w:type="dxa"/>
            <w:gridSpan w:val="2"/>
            <w:shd w:val="clear" w:color="auto" w:fill="auto"/>
          </w:tcPr>
          <w:p w:rsidR="00072AEA" w:rsidRPr="00766440" w:rsidRDefault="00072AEA" w:rsidP="00F90D8A">
            <w:pPr>
              <w:spacing w:line="216" w:lineRule="auto"/>
              <w:jc w:val="center"/>
            </w:pPr>
            <w:r w:rsidRPr="00766440">
              <w:t>0,0</w:t>
            </w:r>
          </w:p>
        </w:tc>
        <w:tc>
          <w:tcPr>
            <w:tcW w:w="1134" w:type="dxa"/>
            <w:gridSpan w:val="2"/>
            <w:shd w:val="clear" w:color="auto" w:fill="auto"/>
          </w:tcPr>
          <w:p w:rsidR="00072AEA" w:rsidRPr="00766440" w:rsidRDefault="00072AEA" w:rsidP="00F90D8A">
            <w:pPr>
              <w:spacing w:line="216" w:lineRule="auto"/>
              <w:jc w:val="center"/>
            </w:pPr>
            <w:r w:rsidRPr="00766440">
              <w:t>0,0</w:t>
            </w:r>
          </w:p>
        </w:tc>
        <w:tc>
          <w:tcPr>
            <w:tcW w:w="1134" w:type="dxa"/>
            <w:gridSpan w:val="2"/>
            <w:shd w:val="clear" w:color="auto" w:fill="auto"/>
          </w:tcPr>
          <w:p w:rsidR="00072AEA" w:rsidRPr="00766440" w:rsidRDefault="00072AEA" w:rsidP="00F90D8A">
            <w:pPr>
              <w:spacing w:line="216" w:lineRule="auto"/>
              <w:jc w:val="center"/>
            </w:pPr>
            <w:r w:rsidRPr="00766440">
              <w:t>0,0</w:t>
            </w:r>
          </w:p>
        </w:tc>
        <w:tc>
          <w:tcPr>
            <w:tcW w:w="1134" w:type="dxa"/>
          </w:tcPr>
          <w:p w:rsidR="00072AEA" w:rsidRPr="00766440" w:rsidRDefault="00FE1ED4" w:rsidP="00F90D8A">
            <w:pPr>
              <w:spacing w:line="216" w:lineRule="auto"/>
              <w:jc w:val="center"/>
            </w:pPr>
            <w:r>
              <w:t>96,7</w:t>
            </w:r>
          </w:p>
        </w:tc>
        <w:tc>
          <w:tcPr>
            <w:tcW w:w="1143" w:type="dxa"/>
            <w:gridSpan w:val="2"/>
          </w:tcPr>
          <w:p w:rsidR="00072AEA" w:rsidRPr="00766440" w:rsidRDefault="004453AF" w:rsidP="00F90D8A">
            <w:pPr>
              <w:spacing w:line="216" w:lineRule="auto"/>
              <w:jc w:val="center"/>
            </w:pPr>
            <w:r w:rsidRPr="00766440">
              <w:t>67,5</w:t>
            </w: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072AEA" w:rsidRPr="00766440" w:rsidTr="000B580D">
        <w:tc>
          <w:tcPr>
            <w:tcW w:w="695" w:type="dxa"/>
            <w:gridSpan w:val="2"/>
            <w:vMerge/>
            <w:shd w:val="clear" w:color="auto" w:fill="auto"/>
          </w:tcPr>
          <w:p w:rsidR="00072AEA" w:rsidRPr="00766440" w:rsidRDefault="00072AEA" w:rsidP="00DF5E3B">
            <w:pPr>
              <w:spacing w:line="216" w:lineRule="auto"/>
              <w:jc w:val="center"/>
            </w:pPr>
          </w:p>
        </w:tc>
        <w:tc>
          <w:tcPr>
            <w:tcW w:w="2118" w:type="dxa"/>
            <w:vMerge/>
            <w:shd w:val="clear" w:color="auto" w:fill="auto"/>
          </w:tcPr>
          <w:p w:rsidR="00072AEA" w:rsidRPr="00766440" w:rsidRDefault="00072AEA" w:rsidP="00DF5E3B">
            <w:pPr>
              <w:pStyle w:val="21"/>
              <w:spacing w:after="0" w:line="240" w:lineRule="auto"/>
              <w:jc w:val="both"/>
              <w:rPr>
                <w:bCs/>
              </w:rPr>
            </w:pPr>
          </w:p>
        </w:tc>
        <w:tc>
          <w:tcPr>
            <w:tcW w:w="1983" w:type="dxa"/>
            <w:gridSpan w:val="3"/>
            <w:shd w:val="clear" w:color="auto" w:fill="auto"/>
          </w:tcPr>
          <w:p w:rsidR="00072AEA" w:rsidRPr="00766440" w:rsidRDefault="00072AEA" w:rsidP="00F90D8A">
            <w:pPr>
              <w:spacing w:line="216" w:lineRule="auto"/>
            </w:pPr>
            <w:r w:rsidRPr="00766440">
              <w:t>краевой бюджет</w:t>
            </w:r>
          </w:p>
        </w:tc>
        <w:tc>
          <w:tcPr>
            <w:tcW w:w="1140" w:type="dxa"/>
            <w:shd w:val="clear" w:color="auto" w:fill="auto"/>
          </w:tcPr>
          <w:p w:rsidR="00072AEA" w:rsidRPr="00766440" w:rsidRDefault="00072AEA" w:rsidP="00DF5E3B">
            <w:pPr>
              <w:spacing w:line="216" w:lineRule="auto"/>
            </w:pPr>
          </w:p>
        </w:tc>
        <w:tc>
          <w:tcPr>
            <w:tcW w:w="1140"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gridSpan w:val="2"/>
            <w:shd w:val="clear" w:color="auto" w:fill="auto"/>
          </w:tcPr>
          <w:p w:rsidR="00072AEA" w:rsidRPr="00766440" w:rsidRDefault="00072AEA" w:rsidP="00DF5E3B">
            <w:pPr>
              <w:spacing w:line="216" w:lineRule="auto"/>
            </w:pPr>
          </w:p>
        </w:tc>
        <w:tc>
          <w:tcPr>
            <w:tcW w:w="1134" w:type="dxa"/>
          </w:tcPr>
          <w:p w:rsidR="00072AEA" w:rsidRPr="00766440" w:rsidRDefault="00072AEA" w:rsidP="00DF5E3B">
            <w:pPr>
              <w:spacing w:line="216" w:lineRule="auto"/>
            </w:pPr>
          </w:p>
        </w:tc>
        <w:tc>
          <w:tcPr>
            <w:tcW w:w="1143" w:type="dxa"/>
            <w:gridSpan w:val="2"/>
          </w:tcPr>
          <w:p w:rsidR="00072AEA" w:rsidRPr="00766440" w:rsidRDefault="00072AEA" w:rsidP="00DF5E3B">
            <w:pPr>
              <w:spacing w:line="216" w:lineRule="auto"/>
            </w:pPr>
          </w:p>
        </w:tc>
        <w:tc>
          <w:tcPr>
            <w:tcW w:w="1700" w:type="dxa"/>
            <w:gridSpan w:val="2"/>
            <w:vMerge/>
            <w:shd w:val="clear" w:color="auto" w:fill="auto"/>
          </w:tcPr>
          <w:p w:rsidR="00072AEA" w:rsidRPr="00766440" w:rsidRDefault="00072AEA" w:rsidP="00DF5E3B">
            <w:pPr>
              <w:spacing w:line="216" w:lineRule="auto"/>
            </w:pPr>
          </w:p>
        </w:tc>
        <w:tc>
          <w:tcPr>
            <w:tcW w:w="1849" w:type="dxa"/>
            <w:gridSpan w:val="2"/>
            <w:vMerge/>
            <w:shd w:val="clear" w:color="auto" w:fill="auto"/>
          </w:tcPr>
          <w:p w:rsidR="00072AEA" w:rsidRPr="00766440" w:rsidRDefault="00072AEA" w:rsidP="00DF5E3B">
            <w:pPr>
              <w:spacing w:line="216" w:lineRule="auto"/>
            </w:pPr>
          </w:p>
        </w:tc>
      </w:tr>
      <w:tr w:rsidR="005C6B52" w:rsidRPr="00766440" w:rsidTr="000B580D">
        <w:tc>
          <w:tcPr>
            <w:tcW w:w="695" w:type="dxa"/>
            <w:gridSpan w:val="2"/>
            <w:vMerge w:val="restart"/>
            <w:shd w:val="clear" w:color="auto" w:fill="auto"/>
          </w:tcPr>
          <w:p w:rsidR="005C6B52" w:rsidRPr="00766440" w:rsidRDefault="005C6B52" w:rsidP="00FE1ED4">
            <w:pPr>
              <w:spacing w:line="216" w:lineRule="auto"/>
              <w:jc w:val="center"/>
            </w:pPr>
            <w:r>
              <w:t>6.6</w:t>
            </w:r>
          </w:p>
        </w:tc>
        <w:tc>
          <w:tcPr>
            <w:tcW w:w="2118" w:type="dxa"/>
            <w:vMerge w:val="restart"/>
            <w:shd w:val="clear" w:color="auto" w:fill="auto"/>
          </w:tcPr>
          <w:p w:rsidR="005C6B52" w:rsidRPr="00766440" w:rsidRDefault="005C6B52" w:rsidP="00FE1ED4">
            <w:pPr>
              <w:pStyle w:val="21"/>
              <w:spacing w:after="0" w:line="240" w:lineRule="auto"/>
              <w:jc w:val="both"/>
              <w:rPr>
                <w:bCs/>
              </w:rPr>
            </w:pPr>
            <w:r>
              <w:rPr>
                <w:bCs/>
              </w:rPr>
              <w:t xml:space="preserve">Изготовление сувенирной продукции (медалей) для награждения в рамках поддержки и укрепления института семьи, отцовства и материнства </w:t>
            </w:r>
          </w:p>
        </w:tc>
        <w:tc>
          <w:tcPr>
            <w:tcW w:w="1983" w:type="dxa"/>
            <w:gridSpan w:val="3"/>
            <w:shd w:val="clear" w:color="auto" w:fill="auto"/>
          </w:tcPr>
          <w:p w:rsidR="005C6B52" w:rsidRPr="00766440" w:rsidRDefault="005C6B52" w:rsidP="00FE1ED4">
            <w:pPr>
              <w:spacing w:line="216" w:lineRule="auto"/>
            </w:pPr>
            <w:r w:rsidRPr="00766440">
              <w:t>Всего</w:t>
            </w:r>
          </w:p>
          <w:p w:rsidR="005C6B52" w:rsidRPr="00766440" w:rsidRDefault="005C6B52" w:rsidP="00FE1ED4">
            <w:pPr>
              <w:spacing w:line="216" w:lineRule="auto"/>
            </w:pPr>
          </w:p>
        </w:tc>
        <w:tc>
          <w:tcPr>
            <w:tcW w:w="1140" w:type="dxa"/>
            <w:shd w:val="clear" w:color="auto" w:fill="auto"/>
          </w:tcPr>
          <w:p w:rsidR="005C6B52" w:rsidRPr="00766440" w:rsidRDefault="005C6B52" w:rsidP="00FE1ED4">
            <w:pPr>
              <w:spacing w:line="216" w:lineRule="auto"/>
              <w:jc w:val="center"/>
            </w:pPr>
            <w:r>
              <w:t>33,3</w:t>
            </w:r>
          </w:p>
        </w:tc>
        <w:tc>
          <w:tcPr>
            <w:tcW w:w="1140" w:type="dxa"/>
            <w:gridSpan w:val="2"/>
            <w:shd w:val="clear" w:color="auto" w:fill="auto"/>
          </w:tcPr>
          <w:p w:rsidR="005C6B52" w:rsidRPr="00766440" w:rsidRDefault="005C6B52" w:rsidP="00FE1ED4">
            <w:pPr>
              <w:spacing w:line="216" w:lineRule="auto"/>
              <w:jc w:val="center"/>
            </w:pPr>
            <w:r w:rsidRPr="00766440">
              <w:t>0,0</w:t>
            </w:r>
          </w:p>
        </w:tc>
        <w:tc>
          <w:tcPr>
            <w:tcW w:w="1134" w:type="dxa"/>
            <w:gridSpan w:val="2"/>
            <w:shd w:val="clear" w:color="auto" w:fill="auto"/>
          </w:tcPr>
          <w:p w:rsidR="005C6B52" w:rsidRPr="00766440" w:rsidRDefault="005C6B52" w:rsidP="00FE1ED4">
            <w:pPr>
              <w:spacing w:line="216" w:lineRule="auto"/>
              <w:jc w:val="center"/>
            </w:pPr>
            <w:r w:rsidRPr="00766440">
              <w:t>0,0</w:t>
            </w:r>
          </w:p>
        </w:tc>
        <w:tc>
          <w:tcPr>
            <w:tcW w:w="1134" w:type="dxa"/>
            <w:gridSpan w:val="2"/>
            <w:shd w:val="clear" w:color="auto" w:fill="auto"/>
          </w:tcPr>
          <w:p w:rsidR="005C6B52" w:rsidRPr="00766440" w:rsidRDefault="005C6B52" w:rsidP="00FE1ED4">
            <w:pPr>
              <w:spacing w:line="216" w:lineRule="auto"/>
              <w:jc w:val="center"/>
            </w:pPr>
            <w:r w:rsidRPr="00766440">
              <w:t>0,0</w:t>
            </w:r>
          </w:p>
        </w:tc>
        <w:tc>
          <w:tcPr>
            <w:tcW w:w="1134" w:type="dxa"/>
          </w:tcPr>
          <w:p w:rsidR="005C6B52" w:rsidRPr="00766440" w:rsidRDefault="005C6B52" w:rsidP="00FE1ED4">
            <w:pPr>
              <w:spacing w:line="216" w:lineRule="auto"/>
              <w:jc w:val="center"/>
            </w:pPr>
            <w:r>
              <w:t>33,3</w:t>
            </w:r>
          </w:p>
        </w:tc>
        <w:tc>
          <w:tcPr>
            <w:tcW w:w="1143" w:type="dxa"/>
            <w:gridSpan w:val="2"/>
          </w:tcPr>
          <w:p w:rsidR="005C6B52" w:rsidRPr="00766440" w:rsidRDefault="005C6B52" w:rsidP="00FE1ED4">
            <w:pPr>
              <w:spacing w:line="216" w:lineRule="auto"/>
              <w:jc w:val="center"/>
            </w:pPr>
            <w:r w:rsidRPr="00766440">
              <w:t>0,0</w:t>
            </w:r>
          </w:p>
        </w:tc>
        <w:tc>
          <w:tcPr>
            <w:tcW w:w="1700" w:type="dxa"/>
            <w:gridSpan w:val="2"/>
            <w:vMerge w:val="restart"/>
            <w:shd w:val="clear" w:color="auto" w:fill="auto"/>
          </w:tcPr>
          <w:p w:rsidR="005C6B52" w:rsidRPr="00766440" w:rsidRDefault="005C6B52" w:rsidP="00FE1ED4">
            <w:pPr>
              <w:spacing w:line="216" w:lineRule="auto"/>
            </w:pPr>
            <w:r>
              <w:t xml:space="preserve">Поощрение семей и граждан в рамках </w:t>
            </w:r>
            <w:r w:rsidRPr="005C6B52">
              <w:t>социально-значимых мероприятий</w:t>
            </w:r>
          </w:p>
        </w:tc>
        <w:tc>
          <w:tcPr>
            <w:tcW w:w="1849" w:type="dxa"/>
            <w:gridSpan w:val="2"/>
            <w:vMerge w:val="restart"/>
            <w:shd w:val="clear" w:color="auto" w:fill="auto"/>
          </w:tcPr>
          <w:p w:rsidR="005C6B52" w:rsidRPr="00766440" w:rsidRDefault="005C6B52" w:rsidP="00FE1ED4">
            <w:pPr>
              <w:spacing w:line="216" w:lineRule="auto"/>
            </w:pPr>
            <w:r w:rsidRPr="00766440">
              <w:rPr>
                <w:bCs/>
              </w:rPr>
              <w:t>Ответственный за выполнение мероприятий - УК,  получатель субсидий  - МБУ «ЦМТО УК»</w:t>
            </w:r>
          </w:p>
        </w:tc>
      </w:tr>
      <w:tr w:rsidR="005C6B52" w:rsidRPr="00766440" w:rsidTr="000B580D">
        <w:tc>
          <w:tcPr>
            <w:tcW w:w="695" w:type="dxa"/>
            <w:gridSpan w:val="2"/>
            <w:vMerge/>
            <w:shd w:val="clear" w:color="auto" w:fill="auto"/>
          </w:tcPr>
          <w:p w:rsidR="005C6B52" w:rsidRPr="00766440" w:rsidRDefault="005C6B52" w:rsidP="00FE1ED4">
            <w:pPr>
              <w:spacing w:line="216" w:lineRule="auto"/>
              <w:jc w:val="center"/>
            </w:pPr>
          </w:p>
        </w:tc>
        <w:tc>
          <w:tcPr>
            <w:tcW w:w="2118" w:type="dxa"/>
            <w:vMerge/>
            <w:shd w:val="clear" w:color="auto" w:fill="auto"/>
          </w:tcPr>
          <w:p w:rsidR="005C6B52" w:rsidRPr="00766440" w:rsidRDefault="005C6B52" w:rsidP="00FE1ED4">
            <w:pPr>
              <w:pStyle w:val="21"/>
              <w:spacing w:after="0" w:line="240" w:lineRule="auto"/>
              <w:jc w:val="both"/>
              <w:rPr>
                <w:bCs/>
              </w:rPr>
            </w:pPr>
          </w:p>
        </w:tc>
        <w:tc>
          <w:tcPr>
            <w:tcW w:w="1983" w:type="dxa"/>
            <w:gridSpan w:val="3"/>
            <w:shd w:val="clear" w:color="auto" w:fill="auto"/>
          </w:tcPr>
          <w:p w:rsidR="005C6B52" w:rsidRPr="00766440" w:rsidRDefault="005C6B52" w:rsidP="00FE1ED4">
            <w:pPr>
              <w:spacing w:line="216" w:lineRule="auto"/>
            </w:pPr>
            <w:r w:rsidRPr="00766440">
              <w:t>местный бюджет</w:t>
            </w:r>
          </w:p>
          <w:p w:rsidR="005C6B52" w:rsidRPr="00766440" w:rsidRDefault="005C6B52" w:rsidP="00FE1ED4">
            <w:pPr>
              <w:spacing w:line="216" w:lineRule="auto"/>
            </w:pPr>
          </w:p>
        </w:tc>
        <w:tc>
          <w:tcPr>
            <w:tcW w:w="1140" w:type="dxa"/>
            <w:shd w:val="clear" w:color="auto" w:fill="auto"/>
          </w:tcPr>
          <w:p w:rsidR="005C6B52" w:rsidRPr="00766440" w:rsidRDefault="005C6B52" w:rsidP="00FE1ED4">
            <w:pPr>
              <w:spacing w:line="216" w:lineRule="auto"/>
              <w:jc w:val="center"/>
            </w:pPr>
            <w:r>
              <w:t>33,3</w:t>
            </w:r>
          </w:p>
        </w:tc>
        <w:tc>
          <w:tcPr>
            <w:tcW w:w="1140" w:type="dxa"/>
            <w:gridSpan w:val="2"/>
            <w:shd w:val="clear" w:color="auto" w:fill="auto"/>
          </w:tcPr>
          <w:p w:rsidR="005C6B52" w:rsidRPr="00766440" w:rsidRDefault="005C6B52" w:rsidP="00FE1ED4">
            <w:pPr>
              <w:spacing w:line="216" w:lineRule="auto"/>
              <w:jc w:val="center"/>
            </w:pPr>
            <w:r w:rsidRPr="00766440">
              <w:t>0,0</w:t>
            </w:r>
          </w:p>
        </w:tc>
        <w:tc>
          <w:tcPr>
            <w:tcW w:w="1134" w:type="dxa"/>
            <w:gridSpan w:val="2"/>
            <w:shd w:val="clear" w:color="auto" w:fill="auto"/>
          </w:tcPr>
          <w:p w:rsidR="005C6B52" w:rsidRPr="00766440" w:rsidRDefault="005C6B52" w:rsidP="00FE1ED4">
            <w:pPr>
              <w:spacing w:line="216" w:lineRule="auto"/>
              <w:jc w:val="center"/>
            </w:pPr>
            <w:r w:rsidRPr="00766440">
              <w:t>0,0</w:t>
            </w:r>
          </w:p>
        </w:tc>
        <w:tc>
          <w:tcPr>
            <w:tcW w:w="1134" w:type="dxa"/>
            <w:gridSpan w:val="2"/>
            <w:shd w:val="clear" w:color="auto" w:fill="auto"/>
          </w:tcPr>
          <w:p w:rsidR="005C6B52" w:rsidRPr="00766440" w:rsidRDefault="005C6B52" w:rsidP="00FE1ED4">
            <w:pPr>
              <w:spacing w:line="216" w:lineRule="auto"/>
              <w:jc w:val="center"/>
            </w:pPr>
            <w:r w:rsidRPr="00766440">
              <w:t>0,0</w:t>
            </w:r>
          </w:p>
        </w:tc>
        <w:tc>
          <w:tcPr>
            <w:tcW w:w="1134" w:type="dxa"/>
          </w:tcPr>
          <w:p w:rsidR="005C6B52" w:rsidRPr="00766440" w:rsidRDefault="005C6B52" w:rsidP="00FE1ED4">
            <w:pPr>
              <w:spacing w:line="216" w:lineRule="auto"/>
              <w:jc w:val="center"/>
            </w:pPr>
            <w:r>
              <w:t>33,3</w:t>
            </w:r>
          </w:p>
        </w:tc>
        <w:tc>
          <w:tcPr>
            <w:tcW w:w="1143" w:type="dxa"/>
            <w:gridSpan w:val="2"/>
          </w:tcPr>
          <w:p w:rsidR="005C6B52" w:rsidRPr="00766440" w:rsidRDefault="005C6B52" w:rsidP="00FE1ED4">
            <w:pPr>
              <w:spacing w:line="216" w:lineRule="auto"/>
              <w:jc w:val="center"/>
            </w:pPr>
            <w:r w:rsidRPr="00766440">
              <w:t>0,0</w:t>
            </w:r>
          </w:p>
        </w:tc>
        <w:tc>
          <w:tcPr>
            <w:tcW w:w="1700" w:type="dxa"/>
            <w:gridSpan w:val="2"/>
            <w:vMerge/>
            <w:shd w:val="clear" w:color="auto" w:fill="auto"/>
          </w:tcPr>
          <w:p w:rsidR="005C6B52" w:rsidRPr="00766440" w:rsidRDefault="005C6B52" w:rsidP="00FE1ED4">
            <w:pPr>
              <w:spacing w:line="216" w:lineRule="auto"/>
            </w:pPr>
          </w:p>
        </w:tc>
        <w:tc>
          <w:tcPr>
            <w:tcW w:w="1849" w:type="dxa"/>
            <w:gridSpan w:val="2"/>
            <w:vMerge/>
            <w:shd w:val="clear" w:color="auto" w:fill="auto"/>
          </w:tcPr>
          <w:p w:rsidR="005C6B52" w:rsidRPr="00766440" w:rsidRDefault="005C6B52" w:rsidP="00FE1ED4">
            <w:pPr>
              <w:spacing w:line="216" w:lineRule="auto"/>
            </w:pPr>
          </w:p>
        </w:tc>
      </w:tr>
      <w:tr w:rsidR="005C6B52" w:rsidRPr="00766440" w:rsidTr="000B580D">
        <w:tc>
          <w:tcPr>
            <w:tcW w:w="695" w:type="dxa"/>
            <w:gridSpan w:val="2"/>
            <w:vMerge/>
            <w:shd w:val="clear" w:color="auto" w:fill="auto"/>
          </w:tcPr>
          <w:p w:rsidR="005C6B52" w:rsidRPr="00766440" w:rsidRDefault="005C6B52" w:rsidP="00FE1ED4">
            <w:pPr>
              <w:spacing w:line="216" w:lineRule="auto"/>
              <w:jc w:val="center"/>
            </w:pPr>
          </w:p>
        </w:tc>
        <w:tc>
          <w:tcPr>
            <w:tcW w:w="2118" w:type="dxa"/>
            <w:vMerge/>
            <w:shd w:val="clear" w:color="auto" w:fill="auto"/>
          </w:tcPr>
          <w:p w:rsidR="005C6B52" w:rsidRPr="00766440" w:rsidRDefault="005C6B52" w:rsidP="00FE1ED4">
            <w:pPr>
              <w:pStyle w:val="21"/>
              <w:spacing w:after="0" w:line="240" w:lineRule="auto"/>
              <w:jc w:val="both"/>
              <w:rPr>
                <w:bCs/>
              </w:rPr>
            </w:pPr>
          </w:p>
        </w:tc>
        <w:tc>
          <w:tcPr>
            <w:tcW w:w="1983" w:type="dxa"/>
            <w:gridSpan w:val="3"/>
            <w:shd w:val="clear" w:color="auto" w:fill="auto"/>
          </w:tcPr>
          <w:p w:rsidR="005C6B52" w:rsidRPr="00766440" w:rsidRDefault="005C6B52" w:rsidP="00FE1ED4">
            <w:pPr>
              <w:spacing w:line="216" w:lineRule="auto"/>
            </w:pPr>
            <w:r w:rsidRPr="00766440">
              <w:t>краевой бюджет</w:t>
            </w:r>
          </w:p>
        </w:tc>
        <w:tc>
          <w:tcPr>
            <w:tcW w:w="1140" w:type="dxa"/>
            <w:shd w:val="clear" w:color="auto" w:fill="auto"/>
          </w:tcPr>
          <w:p w:rsidR="005C6B52" w:rsidRPr="00766440" w:rsidRDefault="005C6B52" w:rsidP="00FE1ED4">
            <w:pPr>
              <w:spacing w:line="216" w:lineRule="auto"/>
            </w:pPr>
          </w:p>
        </w:tc>
        <w:tc>
          <w:tcPr>
            <w:tcW w:w="1140" w:type="dxa"/>
            <w:gridSpan w:val="2"/>
            <w:shd w:val="clear" w:color="auto" w:fill="auto"/>
          </w:tcPr>
          <w:p w:rsidR="005C6B52" w:rsidRPr="00766440" w:rsidRDefault="005C6B52" w:rsidP="00FE1ED4">
            <w:pPr>
              <w:spacing w:line="216" w:lineRule="auto"/>
            </w:pPr>
          </w:p>
        </w:tc>
        <w:tc>
          <w:tcPr>
            <w:tcW w:w="1134" w:type="dxa"/>
            <w:gridSpan w:val="2"/>
            <w:shd w:val="clear" w:color="auto" w:fill="auto"/>
          </w:tcPr>
          <w:p w:rsidR="005C6B52" w:rsidRPr="00766440" w:rsidRDefault="005C6B52" w:rsidP="00FE1ED4">
            <w:pPr>
              <w:spacing w:line="216" w:lineRule="auto"/>
            </w:pPr>
          </w:p>
        </w:tc>
        <w:tc>
          <w:tcPr>
            <w:tcW w:w="1134" w:type="dxa"/>
            <w:gridSpan w:val="2"/>
            <w:shd w:val="clear" w:color="auto" w:fill="auto"/>
          </w:tcPr>
          <w:p w:rsidR="005C6B52" w:rsidRPr="00766440" w:rsidRDefault="005C6B52" w:rsidP="00FE1ED4">
            <w:pPr>
              <w:spacing w:line="216" w:lineRule="auto"/>
            </w:pPr>
          </w:p>
        </w:tc>
        <w:tc>
          <w:tcPr>
            <w:tcW w:w="1134" w:type="dxa"/>
          </w:tcPr>
          <w:p w:rsidR="005C6B52" w:rsidRPr="00766440" w:rsidRDefault="005C6B52" w:rsidP="00FE1ED4">
            <w:pPr>
              <w:spacing w:line="216" w:lineRule="auto"/>
            </w:pPr>
          </w:p>
        </w:tc>
        <w:tc>
          <w:tcPr>
            <w:tcW w:w="1143" w:type="dxa"/>
            <w:gridSpan w:val="2"/>
          </w:tcPr>
          <w:p w:rsidR="005C6B52" w:rsidRPr="00766440" w:rsidRDefault="005C6B52" w:rsidP="00FE1ED4">
            <w:pPr>
              <w:spacing w:line="216" w:lineRule="auto"/>
            </w:pPr>
          </w:p>
        </w:tc>
        <w:tc>
          <w:tcPr>
            <w:tcW w:w="1700" w:type="dxa"/>
            <w:gridSpan w:val="2"/>
            <w:vMerge/>
            <w:shd w:val="clear" w:color="auto" w:fill="auto"/>
          </w:tcPr>
          <w:p w:rsidR="005C6B52" w:rsidRPr="00766440" w:rsidRDefault="005C6B52" w:rsidP="00FE1ED4">
            <w:pPr>
              <w:spacing w:line="216" w:lineRule="auto"/>
            </w:pPr>
          </w:p>
        </w:tc>
        <w:tc>
          <w:tcPr>
            <w:tcW w:w="1849" w:type="dxa"/>
            <w:gridSpan w:val="2"/>
            <w:vMerge/>
            <w:shd w:val="clear" w:color="auto" w:fill="auto"/>
          </w:tcPr>
          <w:p w:rsidR="005C6B52" w:rsidRPr="00766440" w:rsidRDefault="005C6B52" w:rsidP="00FE1ED4">
            <w:pPr>
              <w:spacing w:line="216" w:lineRule="auto"/>
            </w:pPr>
          </w:p>
        </w:tc>
      </w:tr>
      <w:tr w:rsidR="00FE1ED4" w:rsidRPr="00766440" w:rsidTr="000B580D">
        <w:tc>
          <w:tcPr>
            <w:tcW w:w="2813" w:type="dxa"/>
            <w:gridSpan w:val="3"/>
            <w:shd w:val="clear" w:color="auto" w:fill="auto"/>
            <w:vAlign w:val="center"/>
          </w:tcPr>
          <w:p w:rsidR="00FE1ED4" w:rsidRPr="00766440" w:rsidRDefault="00FE1ED4" w:rsidP="00FE1ED4">
            <w:pPr>
              <w:pStyle w:val="21"/>
              <w:spacing w:after="0" w:line="240" w:lineRule="auto"/>
              <w:jc w:val="center"/>
            </w:pPr>
            <w:r w:rsidRPr="00766440">
              <w:t>Итого по разделу 6</w:t>
            </w:r>
          </w:p>
          <w:p w:rsidR="00FE1ED4" w:rsidRPr="00766440" w:rsidRDefault="00FE1ED4" w:rsidP="00FE1ED4">
            <w:pPr>
              <w:pStyle w:val="21"/>
              <w:spacing w:after="0" w:line="240" w:lineRule="auto"/>
              <w:jc w:val="center"/>
              <w:rPr>
                <w:bCs/>
              </w:rPr>
            </w:pPr>
          </w:p>
        </w:tc>
        <w:tc>
          <w:tcPr>
            <w:tcW w:w="1983" w:type="dxa"/>
            <w:gridSpan w:val="3"/>
            <w:shd w:val="clear" w:color="auto" w:fill="auto"/>
          </w:tcPr>
          <w:p w:rsidR="00FE1ED4" w:rsidRPr="00766440" w:rsidRDefault="00FE1ED4" w:rsidP="00FE1ED4">
            <w:pPr>
              <w:spacing w:line="216" w:lineRule="auto"/>
            </w:pPr>
            <w:r w:rsidRPr="00766440">
              <w:t>местный бюджет</w:t>
            </w:r>
          </w:p>
        </w:tc>
        <w:tc>
          <w:tcPr>
            <w:tcW w:w="1140" w:type="dxa"/>
            <w:shd w:val="clear" w:color="auto" w:fill="auto"/>
          </w:tcPr>
          <w:p w:rsidR="00FE1ED4" w:rsidRPr="00766440" w:rsidRDefault="00FE1ED4" w:rsidP="00FE1ED4">
            <w:pPr>
              <w:jc w:val="center"/>
            </w:pPr>
            <w:r w:rsidRPr="00766440">
              <w:t>1793,2</w:t>
            </w:r>
          </w:p>
        </w:tc>
        <w:tc>
          <w:tcPr>
            <w:tcW w:w="1140" w:type="dxa"/>
            <w:gridSpan w:val="2"/>
            <w:shd w:val="clear" w:color="auto" w:fill="auto"/>
          </w:tcPr>
          <w:p w:rsidR="00FE1ED4" w:rsidRPr="00766440" w:rsidRDefault="00FE1ED4" w:rsidP="00FE1ED4">
            <w:pPr>
              <w:jc w:val="center"/>
            </w:pPr>
            <w:r w:rsidRPr="00766440">
              <w:t>35,0</w:t>
            </w:r>
          </w:p>
        </w:tc>
        <w:tc>
          <w:tcPr>
            <w:tcW w:w="1134" w:type="dxa"/>
            <w:gridSpan w:val="2"/>
            <w:shd w:val="clear" w:color="auto" w:fill="auto"/>
          </w:tcPr>
          <w:p w:rsidR="00FE1ED4" w:rsidRPr="00766440" w:rsidRDefault="00FE1ED4" w:rsidP="00FE1ED4">
            <w:pPr>
              <w:jc w:val="center"/>
            </w:pPr>
            <w:r w:rsidRPr="00766440">
              <w:t>35,0</w:t>
            </w:r>
          </w:p>
        </w:tc>
        <w:tc>
          <w:tcPr>
            <w:tcW w:w="1134" w:type="dxa"/>
            <w:gridSpan w:val="2"/>
            <w:shd w:val="clear" w:color="auto" w:fill="auto"/>
          </w:tcPr>
          <w:p w:rsidR="00FE1ED4" w:rsidRPr="00766440" w:rsidRDefault="00FE1ED4" w:rsidP="00FE1ED4">
            <w:pPr>
              <w:jc w:val="center"/>
            </w:pPr>
            <w:r w:rsidRPr="00766440">
              <w:t>43,1</w:t>
            </w:r>
          </w:p>
        </w:tc>
        <w:tc>
          <w:tcPr>
            <w:tcW w:w="1134" w:type="dxa"/>
          </w:tcPr>
          <w:p w:rsidR="00FE1ED4" w:rsidRPr="00766440" w:rsidRDefault="00FE1ED4" w:rsidP="00FE1ED4">
            <w:pPr>
              <w:jc w:val="center"/>
            </w:pPr>
            <w:r w:rsidRPr="00766440">
              <w:t>910,6</w:t>
            </w:r>
          </w:p>
        </w:tc>
        <w:tc>
          <w:tcPr>
            <w:tcW w:w="1143" w:type="dxa"/>
            <w:gridSpan w:val="2"/>
          </w:tcPr>
          <w:p w:rsidR="00FE1ED4" w:rsidRPr="00766440" w:rsidRDefault="00FE1ED4" w:rsidP="00FE1ED4">
            <w:pPr>
              <w:jc w:val="center"/>
            </w:pPr>
            <w:r w:rsidRPr="00766440">
              <w:t>769,5</w:t>
            </w:r>
          </w:p>
        </w:tc>
        <w:tc>
          <w:tcPr>
            <w:tcW w:w="1700" w:type="dxa"/>
            <w:gridSpan w:val="2"/>
            <w:shd w:val="clear" w:color="auto" w:fill="auto"/>
          </w:tcPr>
          <w:p w:rsidR="00FE1ED4" w:rsidRPr="00766440" w:rsidRDefault="00FE1ED4" w:rsidP="00FE1ED4">
            <w:pPr>
              <w:spacing w:line="216" w:lineRule="auto"/>
            </w:pPr>
          </w:p>
        </w:tc>
        <w:tc>
          <w:tcPr>
            <w:tcW w:w="1849" w:type="dxa"/>
            <w:gridSpan w:val="2"/>
            <w:shd w:val="clear" w:color="auto" w:fill="auto"/>
          </w:tcPr>
          <w:p w:rsidR="00FE1ED4" w:rsidRPr="00766440" w:rsidRDefault="00FE1ED4" w:rsidP="00FE1ED4">
            <w:pPr>
              <w:spacing w:line="216" w:lineRule="auto"/>
            </w:pPr>
          </w:p>
        </w:tc>
      </w:tr>
      <w:tr w:rsidR="00FE1ED4" w:rsidRPr="00766440" w:rsidTr="000B580D">
        <w:trPr>
          <w:trHeight w:val="370"/>
        </w:trPr>
        <w:tc>
          <w:tcPr>
            <w:tcW w:w="695" w:type="dxa"/>
            <w:gridSpan w:val="2"/>
            <w:shd w:val="clear" w:color="auto" w:fill="auto"/>
          </w:tcPr>
          <w:p w:rsidR="00FE1ED4" w:rsidRPr="00766440" w:rsidRDefault="00FE1ED4" w:rsidP="00FE1ED4">
            <w:pPr>
              <w:spacing w:line="216" w:lineRule="auto"/>
              <w:jc w:val="center"/>
            </w:pPr>
            <w:r w:rsidRPr="00766440">
              <w:t>7</w:t>
            </w:r>
          </w:p>
        </w:tc>
        <w:tc>
          <w:tcPr>
            <w:tcW w:w="2118" w:type="dxa"/>
            <w:shd w:val="clear" w:color="auto" w:fill="auto"/>
          </w:tcPr>
          <w:p w:rsidR="00FE1ED4" w:rsidRPr="00766440" w:rsidRDefault="00FE1ED4" w:rsidP="00FE1ED4">
            <w:pPr>
              <w:pStyle w:val="21"/>
              <w:spacing w:after="0" w:line="360" w:lineRule="auto"/>
              <w:jc w:val="both"/>
              <w:rPr>
                <w:bCs/>
              </w:rPr>
            </w:pPr>
            <w:r w:rsidRPr="00766440">
              <w:rPr>
                <w:bCs/>
              </w:rPr>
              <w:t>Задача</w:t>
            </w:r>
          </w:p>
        </w:tc>
        <w:tc>
          <w:tcPr>
            <w:tcW w:w="12357" w:type="dxa"/>
            <w:gridSpan w:val="17"/>
            <w:shd w:val="clear" w:color="auto" w:fill="auto"/>
          </w:tcPr>
          <w:p w:rsidR="00FE1ED4" w:rsidRPr="00766440" w:rsidRDefault="00FE1ED4" w:rsidP="00FE1ED4">
            <w:pPr>
              <w:rPr>
                <w:b/>
                <w:i/>
              </w:rPr>
            </w:pPr>
            <w:r w:rsidRPr="00766440">
              <w:rPr>
                <w:b/>
                <w:i/>
              </w:rPr>
              <w:t>Поддержка творческих организаций, выявление и поддержка молодых дарований</w:t>
            </w: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jc w:val="center"/>
            </w:pPr>
            <w:r w:rsidRPr="00766440">
              <w:t>7.1</w:t>
            </w:r>
          </w:p>
        </w:tc>
        <w:tc>
          <w:tcPr>
            <w:tcW w:w="2118" w:type="dxa"/>
            <w:vMerge w:val="restart"/>
            <w:shd w:val="clear" w:color="auto" w:fill="auto"/>
          </w:tcPr>
          <w:p w:rsidR="00FE1ED4" w:rsidRPr="00766440" w:rsidRDefault="00FE1ED4" w:rsidP="00FE1ED4">
            <w:pPr>
              <w:pStyle w:val="21"/>
              <w:spacing w:after="0" w:line="240" w:lineRule="auto"/>
              <w:jc w:val="both"/>
              <w:rPr>
                <w:bCs/>
              </w:rPr>
            </w:pPr>
            <w:r w:rsidRPr="00766440">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p>
        </w:tc>
        <w:tc>
          <w:tcPr>
            <w:tcW w:w="1983" w:type="dxa"/>
            <w:gridSpan w:val="3"/>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spacing w:line="216" w:lineRule="auto"/>
              <w:jc w:val="center"/>
            </w:pPr>
            <w:r w:rsidRPr="00766440">
              <w:t>900,0</w:t>
            </w:r>
          </w:p>
        </w:tc>
        <w:tc>
          <w:tcPr>
            <w:tcW w:w="1140" w:type="dxa"/>
            <w:gridSpan w:val="2"/>
            <w:shd w:val="clear" w:color="auto" w:fill="auto"/>
          </w:tcPr>
          <w:p w:rsidR="00FE1ED4" w:rsidRPr="00766440" w:rsidRDefault="00FE1ED4" w:rsidP="00FE1ED4">
            <w:pPr>
              <w:spacing w:line="216" w:lineRule="auto"/>
              <w:jc w:val="center"/>
            </w:pPr>
            <w:r w:rsidRPr="00766440">
              <w:t>180,0</w:t>
            </w:r>
          </w:p>
        </w:tc>
        <w:tc>
          <w:tcPr>
            <w:tcW w:w="1134" w:type="dxa"/>
            <w:gridSpan w:val="2"/>
            <w:shd w:val="clear" w:color="auto" w:fill="auto"/>
          </w:tcPr>
          <w:p w:rsidR="00FE1ED4" w:rsidRPr="00766440" w:rsidRDefault="00FE1ED4" w:rsidP="00FE1ED4">
            <w:pPr>
              <w:spacing w:line="216" w:lineRule="auto"/>
              <w:jc w:val="center"/>
            </w:pPr>
            <w:r w:rsidRPr="00766440">
              <w:t>180,0</w:t>
            </w:r>
          </w:p>
        </w:tc>
        <w:tc>
          <w:tcPr>
            <w:tcW w:w="1134" w:type="dxa"/>
            <w:gridSpan w:val="2"/>
            <w:shd w:val="clear" w:color="auto" w:fill="auto"/>
          </w:tcPr>
          <w:p w:rsidR="00FE1ED4" w:rsidRPr="00766440" w:rsidRDefault="00FE1ED4" w:rsidP="00FE1ED4">
            <w:pPr>
              <w:spacing w:line="216" w:lineRule="auto"/>
              <w:jc w:val="center"/>
            </w:pPr>
            <w:r w:rsidRPr="00766440">
              <w:t>180,0</w:t>
            </w:r>
          </w:p>
        </w:tc>
        <w:tc>
          <w:tcPr>
            <w:tcW w:w="1134" w:type="dxa"/>
          </w:tcPr>
          <w:p w:rsidR="00FE1ED4" w:rsidRPr="00766440" w:rsidRDefault="00FE1ED4" w:rsidP="00FE1ED4">
            <w:pPr>
              <w:spacing w:line="216" w:lineRule="auto"/>
              <w:jc w:val="center"/>
            </w:pPr>
            <w:r w:rsidRPr="00766440">
              <w:t>180,0</w:t>
            </w:r>
          </w:p>
        </w:tc>
        <w:tc>
          <w:tcPr>
            <w:tcW w:w="1143" w:type="dxa"/>
            <w:gridSpan w:val="2"/>
          </w:tcPr>
          <w:p w:rsidR="00FE1ED4" w:rsidRPr="00766440" w:rsidRDefault="00FE1ED4" w:rsidP="00FE1ED4">
            <w:pPr>
              <w:spacing w:line="216" w:lineRule="auto"/>
              <w:jc w:val="center"/>
            </w:pPr>
            <w:r w:rsidRPr="00766440">
              <w:t>180,0</w:t>
            </w:r>
          </w:p>
        </w:tc>
        <w:tc>
          <w:tcPr>
            <w:tcW w:w="1700" w:type="dxa"/>
            <w:gridSpan w:val="2"/>
            <w:vMerge w:val="restart"/>
            <w:shd w:val="clear" w:color="auto" w:fill="auto"/>
          </w:tcPr>
          <w:p w:rsidR="00FE1ED4" w:rsidRPr="00766440" w:rsidRDefault="00FE1ED4" w:rsidP="00FE1ED4">
            <w:pPr>
              <w:spacing w:line="216" w:lineRule="auto"/>
            </w:pPr>
            <w:r w:rsidRPr="00766440">
              <w:t xml:space="preserve">Ежегодная выплата 15 </w:t>
            </w:r>
            <w:r w:rsidRPr="00766440">
              <w:lastRenderedPageBreak/>
              <w:t>стипендий  учащимся ДШИ и участникам творческих коллективов СКЦ</w:t>
            </w:r>
          </w:p>
        </w:tc>
        <w:tc>
          <w:tcPr>
            <w:tcW w:w="1849" w:type="dxa"/>
            <w:gridSpan w:val="2"/>
            <w:vMerge w:val="restart"/>
            <w:shd w:val="clear" w:color="auto" w:fill="auto"/>
          </w:tcPr>
          <w:p w:rsidR="00FE1ED4" w:rsidRPr="00766440" w:rsidRDefault="00FE1ED4" w:rsidP="00FE1ED4">
            <w:pPr>
              <w:pStyle w:val="21"/>
              <w:spacing w:after="0" w:line="240" w:lineRule="auto"/>
              <w:rPr>
                <w:bCs/>
              </w:rPr>
            </w:pPr>
            <w:r w:rsidRPr="00766440">
              <w:rPr>
                <w:bCs/>
              </w:rPr>
              <w:lastRenderedPageBreak/>
              <w:t>Ответственный за выполнение мероприятий - УК,  получатели субсидий  - МБУ «СКЦ МО Крымский район», МБУ ДО детские школы искусств</w:t>
            </w:r>
          </w:p>
        </w:tc>
      </w:tr>
      <w:tr w:rsidR="00FE1ED4" w:rsidRPr="00766440" w:rsidTr="000B580D">
        <w:tc>
          <w:tcPr>
            <w:tcW w:w="695" w:type="dxa"/>
            <w:gridSpan w:val="2"/>
            <w:vMerge/>
            <w:shd w:val="clear" w:color="auto" w:fill="auto"/>
            <w:vAlign w:val="center"/>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pStyle w:val="21"/>
              <w:jc w:val="both"/>
              <w:rPr>
                <w:bCs/>
              </w:rPr>
            </w:pPr>
          </w:p>
        </w:tc>
        <w:tc>
          <w:tcPr>
            <w:tcW w:w="1983" w:type="dxa"/>
            <w:gridSpan w:val="3"/>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spacing w:line="216" w:lineRule="auto"/>
              <w:jc w:val="center"/>
            </w:pPr>
            <w:r w:rsidRPr="00766440">
              <w:t>900,0</w:t>
            </w:r>
          </w:p>
        </w:tc>
        <w:tc>
          <w:tcPr>
            <w:tcW w:w="1140" w:type="dxa"/>
            <w:gridSpan w:val="2"/>
            <w:shd w:val="clear" w:color="auto" w:fill="auto"/>
          </w:tcPr>
          <w:p w:rsidR="00FE1ED4" w:rsidRPr="00766440" w:rsidRDefault="00FE1ED4" w:rsidP="00FE1ED4">
            <w:pPr>
              <w:spacing w:line="216" w:lineRule="auto"/>
              <w:jc w:val="center"/>
            </w:pPr>
            <w:r w:rsidRPr="00766440">
              <w:t>180,0</w:t>
            </w:r>
          </w:p>
        </w:tc>
        <w:tc>
          <w:tcPr>
            <w:tcW w:w="1134" w:type="dxa"/>
            <w:gridSpan w:val="2"/>
            <w:shd w:val="clear" w:color="auto" w:fill="auto"/>
          </w:tcPr>
          <w:p w:rsidR="00FE1ED4" w:rsidRPr="00766440" w:rsidRDefault="00FE1ED4" w:rsidP="00FE1ED4">
            <w:pPr>
              <w:spacing w:line="216" w:lineRule="auto"/>
              <w:jc w:val="center"/>
            </w:pPr>
            <w:r w:rsidRPr="00766440">
              <w:t>180,0</w:t>
            </w:r>
          </w:p>
        </w:tc>
        <w:tc>
          <w:tcPr>
            <w:tcW w:w="1134" w:type="dxa"/>
            <w:gridSpan w:val="2"/>
            <w:shd w:val="clear" w:color="auto" w:fill="auto"/>
          </w:tcPr>
          <w:p w:rsidR="00FE1ED4" w:rsidRPr="00766440" w:rsidRDefault="00FE1ED4" w:rsidP="00FE1ED4">
            <w:pPr>
              <w:spacing w:line="216" w:lineRule="auto"/>
              <w:jc w:val="center"/>
            </w:pPr>
            <w:r w:rsidRPr="00766440">
              <w:t>180,0</w:t>
            </w:r>
          </w:p>
        </w:tc>
        <w:tc>
          <w:tcPr>
            <w:tcW w:w="1134" w:type="dxa"/>
          </w:tcPr>
          <w:p w:rsidR="00FE1ED4" w:rsidRPr="00766440" w:rsidRDefault="00FE1ED4" w:rsidP="00FE1ED4">
            <w:pPr>
              <w:spacing w:line="216" w:lineRule="auto"/>
              <w:jc w:val="center"/>
            </w:pPr>
            <w:r w:rsidRPr="00766440">
              <w:t>180,0</w:t>
            </w:r>
          </w:p>
        </w:tc>
        <w:tc>
          <w:tcPr>
            <w:tcW w:w="1143" w:type="dxa"/>
            <w:gridSpan w:val="2"/>
          </w:tcPr>
          <w:p w:rsidR="00FE1ED4" w:rsidRPr="00766440" w:rsidRDefault="00FE1ED4" w:rsidP="00FE1ED4">
            <w:pPr>
              <w:spacing w:line="216" w:lineRule="auto"/>
              <w:jc w:val="center"/>
            </w:pPr>
            <w:r w:rsidRPr="00766440">
              <w:t>180,0</w:t>
            </w:r>
          </w:p>
        </w:tc>
        <w:tc>
          <w:tcPr>
            <w:tcW w:w="1700" w:type="dxa"/>
            <w:gridSpan w:val="2"/>
            <w:vMerge/>
            <w:shd w:val="clear" w:color="auto" w:fill="auto"/>
          </w:tcPr>
          <w:p w:rsidR="00FE1ED4" w:rsidRPr="00766440" w:rsidRDefault="00FE1ED4" w:rsidP="00FE1ED4">
            <w:pPr>
              <w:spacing w:line="216" w:lineRule="auto"/>
              <w:jc w:val="center"/>
            </w:pPr>
          </w:p>
        </w:tc>
        <w:tc>
          <w:tcPr>
            <w:tcW w:w="1849" w:type="dxa"/>
            <w:gridSpan w:val="2"/>
            <w:vMerge/>
            <w:shd w:val="clear" w:color="auto" w:fill="auto"/>
          </w:tcPr>
          <w:p w:rsidR="00FE1ED4" w:rsidRPr="00766440" w:rsidRDefault="00FE1ED4" w:rsidP="00FE1ED4">
            <w:pPr>
              <w:spacing w:line="216" w:lineRule="auto"/>
              <w:jc w:val="center"/>
            </w:pPr>
          </w:p>
        </w:tc>
      </w:tr>
      <w:tr w:rsidR="00FE1ED4" w:rsidRPr="00766440" w:rsidTr="000B580D">
        <w:tc>
          <w:tcPr>
            <w:tcW w:w="695" w:type="dxa"/>
            <w:gridSpan w:val="2"/>
            <w:vMerge/>
            <w:shd w:val="clear" w:color="auto" w:fill="auto"/>
            <w:vAlign w:val="center"/>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pStyle w:val="21"/>
              <w:jc w:val="both"/>
              <w:rPr>
                <w:bCs/>
              </w:rPr>
            </w:pPr>
          </w:p>
        </w:tc>
        <w:tc>
          <w:tcPr>
            <w:tcW w:w="1983" w:type="dxa"/>
            <w:gridSpan w:val="3"/>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spacing w:line="216" w:lineRule="auto"/>
            </w:pPr>
          </w:p>
        </w:tc>
        <w:tc>
          <w:tcPr>
            <w:tcW w:w="1140" w:type="dxa"/>
            <w:gridSpan w:val="2"/>
            <w:shd w:val="clear" w:color="auto" w:fill="auto"/>
          </w:tcPr>
          <w:p w:rsidR="00FE1ED4" w:rsidRPr="00766440" w:rsidRDefault="00FE1ED4" w:rsidP="00FE1ED4">
            <w:pPr>
              <w:spacing w:line="216" w:lineRule="auto"/>
            </w:pPr>
          </w:p>
        </w:tc>
        <w:tc>
          <w:tcPr>
            <w:tcW w:w="1134" w:type="dxa"/>
            <w:gridSpan w:val="2"/>
            <w:shd w:val="clear" w:color="auto" w:fill="auto"/>
          </w:tcPr>
          <w:p w:rsidR="00FE1ED4" w:rsidRPr="00766440" w:rsidRDefault="00FE1ED4" w:rsidP="00FE1ED4">
            <w:pPr>
              <w:spacing w:line="216" w:lineRule="auto"/>
            </w:pPr>
          </w:p>
        </w:tc>
        <w:tc>
          <w:tcPr>
            <w:tcW w:w="1134" w:type="dxa"/>
            <w:gridSpan w:val="2"/>
            <w:shd w:val="clear" w:color="auto" w:fill="auto"/>
          </w:tcPr>
          <w:p w:rsidR="00FE1ED4" w:rsidRPr="00766440" w:rsidRDefault="00FE1ED4" w:rsidP="00FE1ED4">
            <w:pPr>
              <w:spacing w:line="216" w:lineRule="auto"/>
            </w:pPr>
          </w:p>
        </w:tc>
        <w:tc>
          <w:tcPr>
            <w:tcW w:w="1134" w:type="dxa"/>
          </w:tcPr>
          <w:p w:rsidR="00FE1ED4" w:rsidRPr="00766440" w:rsidRDefault="00FE1ED4" w:rsidP="00FE1ED4">
            <w:pPr>
              <w:spacing w:line="216" w:lineRule="auto"/>
            </w:pPr>
          </w:p>
        </w:tc>
        <w:tc>
          <w:tcPr>
            <w:tcW w:w="1143" w:type="dxa"/>
            <w:gridSpan w:val="2"/>
          </w:tcPr>
          <w:p w:rsidR="00FE1ED4" w:rsidRPr="00766440" w:rsidRDefault="00FE1ED4" w:rsidP="00FE1ED4">
            <w:pPr>
              <w:spacing w:line="216" w:lineRule="auto"/>
              <w:jc w:val="center"/>
            </w:pPr>
          </w:p>
        </w:tc>
        <w:tc>
          <w:tcPr>
            <w:tcW w:w="1700" w:type="dxa"/>
            <w:gridSpan w:val="2"/>
            <w:vMerge/>
            <w:shd w:val="clear" w:color="auto" w:fill="auto"/>
          </w:tcPr>
          <w:p w:rsidR="00FE1ED4" w:rsidRPr="00766440" w:rsidRDefault="00FE1ED4" w:rsidP="00FE1ED4">
            <w:pPr>
              <w:spacing w:line="216" w:lineRule="auto"/>
              <w:jc w:val="center"/>
            </w:pPr>
          </w:p>
        </w:tc>
        <w:tc>
          <w:tcPr>
            <w:tcW w:w="1849" w:type="dxa"/>
            <w:gridSpan w:val="2"/>
            <w:vMerge/>
            <w:shd w:val="clear" w:color="auto" w:fill="auto"/>
          </w:tcPr>
          <w:p w:rsidR="00FE1ED4" w:rsidRPr="00766440" w:rsidRDefault="00FE1ED4" w:rsidP="00FE1ED4">
            <w:pPr>
              <w:spacing w:line="216" w:lineRule="auto"/>
              <w:jc w:val="center"/>
            </w:pPr>
          </w:p>
        </w:tc>
      </w:tr>
      <w:tr w:rsidR="00FE1ED4" w:rsidRPr="00766440" w:rsidTr="000B580D">
        <w:trPr>
          <w:trHeight w:val="409"/>
        </w:trPr>
        <w:tc>
          <w:tcPr>
            <w:tcW w:w="2813" w:type="dxa"/>
            <w:gridSpan w:val="3"/>
            <w:shd w:val="clear" w:color="auto" w:fill="auto"/>
          </w:tcPr>
          <w:p w:rsidR="00FE1ED4" w:rsidRPr="00766440" w:rsidRDefault="00FE1ED4" w:rsidP="00FE1ED4">
            <w:pPr>
              <w:pStyle w:val="21"/>
              <w:spacing w:after="0" w:line="240" w:lineRule="auto"/>
              <w:jc w:val="center"/>
            </w:pPr>
            <w:r w:rsidRPr="00766440">
              <w:t>Итого по разделу 7</w:t>
            </w:r>
          </w:p>
        </w:tc>
        <w:tc>
          <w:tcPr>
            <w:tcW w:w="1983" w:type="dxa"/>
            <w:gridSpan w:val="3"/>
            <w:shd w:val="clear" w:color="auto" w:fill="auto"/>
          </w:tcPr>
          <w:p w:rsidR="00FE1ED4" w:rsidRPr="00766440" w:rsidRDefault="00FE1ED4" w:rsidP="00FE1ED4">
            <w:pPr>
              <w:jc w:val="center"/>
            </w:pPr>
            <w:r w:rsidRPr="00766440">
              <w:t>местный бюджет</w:t>
            </w:r>
          </w:p>
        </w:tc>
        <w:tc>
          <w:tcPr>
            <w:tcW w:w="1140" w:type="dxa"/>
            <w:shd w:val="clear" w:color="auto" w:fill="auto"/>
          </w:tcPr>
          <w:p w:rsidR="00FE1ED4" w:rsidRPr="00766440" w:rsidRDefault="00FE1ED4" w:rsidP="00FE1ED4">
            <w:pPr>
              <w:jc w:val="center"/>
            </w:pPr>
            <w:r w:rsidRPr="00766440">
              <w:t>900,0</w:t>
            </w:r>
          </w:p>
        </w:tc>
        <w:tc>
          <w:tcPr>
            <w:tcW w:w="1140" w:type="dxa"/>
            <w:gridSpan w:val="2"/>
            <w:shd w:val="clear" w:color="auto" w:fill="auto"/>
          </w:tcPr>
          <w:p w:rsidR="00FE1ED4" w:rsidRPr="00766440" w:rsidRDefault="00FE1ED4" w:rsidP="00FE1ED4">
            <w:pPr>
              <w:jc w:val="center"/>
            </w:pPr>
            <w:r w:rsidRPr="00766440">
              <w:t>180,0</w:t>
            </w:r>
          </w:p>
        </w:tc>
        <w:tc>
          <w:tcPr>
            <w:tcW w:w="1134" w:type="dxa"/>
            <w:gridSpan w:val="2"/>
            <w:shd w:val="clear" w:color="auto" w:fill="auto"/>
          </w:tcPr>
          <w:p w:rsidR="00FE1ED4" w:rsidRPr="00766440" w:rsidRDefault="00FE1ED4" w:rsidP="00FE1ED4">
            <w:pPr>
              <w:jc w:val="center"/>
            </w:pPr>
            <w:r w:rsidRPr="00766440">
              <w:t>180,0</w:t>
            </w:r>
          </w:p>
        </w:tc>
        <w:tc>
          <w:tcPr>
            <w:tcW w:w="1134" w:type="dxa"/>
            <w:gridSpan w:val="2"/>
            <w:shd w:val="clear" w:color="auto" w:fill="auto"/>
          </w:tcPr>
          <w:p w:rsidR="00FE1ED4" w:rsidRPr="00766440" w:rsidRDefault="00FE1ED4" w:rsidP="00FE1ED4">
            <w:pPr>
              <w:jc w:val="center"/>
            </w:pPr>
            <w:r w:rsidRPr="00766440">
              <w:t>180,0</w:t>
            </w:r>
          </w:p>
        </w:tc>
        <w:tc>
          <w:tcPr>
            <w:tcW w:w="1134" w:type="dxa"/>
          </w:tcPr>
          <w:p w:rsidR="00FE1ED4" w:rsidRPr="00766440" w:rsidRDefault="00FE1ED4" w:rsidP="00FE1ED4">
            <w:pPr>
              <w:jc w:val="center"/>
            </w:pPr>
            <w:r w:rsidRPr="00766440">
              <w:t>180,0</w:t>
            </w:r>
          </w:p>
        </w:tc>
        <w:tc>
          <w:tcPr>
            <w:tcW w:w="1143" w:type="dxa"/>
            <w:gridSpan w:val="2"/>
          </w:tcPr>
          <w:p w:rsidR="00FE1ED4" w:rsidRPr="00766440" w:rsidRDefault="00FE1ED4" w:rsidP="00FE1ED4">
            <w:pPr>
              <w:jc w:val="center"/>
            </w:pPr>
            <w:r w:rsidRPr="00766440">
              <w:t>180,0</w:t>
            </w:r>
          </w:p>
        </w:tc>
        <w:tc>
          <w:tcPr>
            <w:tcW w:w="1700" w:type="dxa"/>
            <w:gridSpan w:val="2"/>
            <w:shd w:val="clear" w:color="auto" w:fill="auto"/>
          </w:tcPr>
          <w:p w:rsidR="00FE1ED4" w:rsidRPr="00766440" w:rsidRDefault="00FE1ED4" w:rsidP="00FE1ED4">
            <w:pPr>
              <w:jc w:val="center"/>
            </w:pPr>
          </w:p>
        </w:tc>
        <w:tc>
          <w:tcPr>
            <w:tcW w:w="1849" w:type="dxa"/>
            <w:gridSpan w:val="2"/>
            <w:shd w:val="clear" w:color="auto" w:fill="auto"/>
            <w:vAlign w:val="center"/>
          </w:tcPr>
          <w:p w:rsidR="00FE1ED4" w:rsidRPr="00766440" w:rsidRDefault="00FE1ED4" w:rsidP="00FE1ED4">
            <w:pPr>
              <w:spacing w:line="216" w:lineRule="auto"/>
              <w:jc w:val="center"/>
            </w:pPr>
          </w:p>
        </w:tc>
      </w:tr>
      <w:tr w:rsidR="00FE1ED4" w:rsidRPr="00766440" w:rsidTr="000B580D">
        <w:tc>
          <w:tcPr>
            <w:tcW w:w="695" w:type="dxa"/>
            <w:gridSpan w:val="2"/>
            <w:shd w:val="clear" w:color="auto" w:fill="auto"/>
          </w:tcPr>
          <w:p w:rsidR="00FE1ED4" w:rsidRPr="00766440" w:rsidRDefault="00FE1ED4" w:rsidP="00FE1ED4">
            <w:pPr>
              <w:spacing w:line="216" w:lineRule="auto"/>
              <w:jc w:val="center"/>
            </w:pPr>
            <w:r w:rsidRPr="00766440">
              <w:t>8</w:t>
            </w:r>
          </w:p>
        </w:tc>
        <w:tc>
          <w:tcPr>
            <w:tcW w:w="2118" w:type="dxa"/>
            <w:shd w:val="clear" w:color="auto" w:fill="auto"/>
          </w:tcPr>
          <w:p w:rsidR="00FE1ED4" w:rsidRPr="00766440" w:rsidRDefault="00FE1ED4" w:rsidP="00FE1ED4">
            <w:pPr>
              <w:spacing w:line="216" w:lineRule="auto"/>
            </w:pPr>
            <w:r w:rsidRPr="00766440">
              <w:t>Задача</w:t>
            </w:r>
          </w:p>
        </w:tc>
        <w:tc>
          <w:tcPr>
            <w:tcW w:w="12357" w:type="dxa"/>
            <w:gridSpan w:val="17"/>
            <w:shd w:val="clear" w:color="auto" w:fill="auto"/>
          </w:tcPr>
          <w:p w:rsidR="00FE1ED4" w:rsidRPr="00766440" w:rsidRDefault="00FE1ED4" w:rsidP="00FE1ED4">
            <w:pPr>
              <w:spacing w:line="216" w:lineRule="auto"/>
              <w:rPr>
                <w:b/>
                <w:i/>
              </w:rPr>
            </w:pPr>
            <w:r w:rsidRPr="00766440">
              <w:rPr>
                <w:b/>
                <w:i/>
              </w:rPr>
              <w:t>Организация библиотечного обслуживания населения, комплектование и обеспечение сохранности их библиотечных фондов</w:t>
            </w: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jc w:val="center"/>
            </w:pPr>
            <w:r w:rsidRPr="00766440">
              <w:t>8.1</w:t>
            </w:r>
          </w:p>
        </w:tc>
        <w:tc>
          <w:tcPr>
            <w:tcW w:w="2118" w:type="dxa"/>
            <w:vMerge w:val="restart"/>
            <w:shd w:val="clear" w:color="auto" w:fill="auto"/>
          </w:tcPr>
          <w:p w:rsidR="00FE1ED4" w:rsidRPr="00766440" w:rsidRDefault="00FE1ED4" w:rsidP="00FE1ED4">
            <w:pPr>
              <w:spacing w:line="216" w:lineRule="auto"/>
            </w:pPr>
            <w:r w:rsidRPr="00766440">
              <w:t>Обеспечение гарантированной подписки на периодические издания, приобретение оборудования</w:t>
            </w:r>
          </w:p>
        </w:tc>
        <w:tc>
          <w:tcPr>
            <w:tcW w:w="1983" w:type="dxa"/>
            <w:gridSpan w:val="3"/>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4046,5</w:t>
            </w:r>
          </w:p>
        </w:tc>
        <w:tc>
          <w:tcPr>
            <w:tcW w:w="1140" w:type="dxa"/>
            <w:gridSpan w:val="2"/>
            <w:shd w:val="clear" w:color="auto" w:fill="auto"/>
          </w:tcPr>
          <w:p w:rsidR="00FE1ED4" w:rsidRPr="00766440" w:rsidRDefault="00FE1ED4" w:rsidP="00FE1ED4">
            <w:pPr>
              <w:jc w:val="center"/>
            </w:pPr>
            <w:r w:rsidRPr="00766440">
              <w:t>969,5</w:t>
            </w:r>
          </w:p>
        </w:tc>
        <w:tc>
          <w:tcPr>
            <w:tcW w:w="1134" w:type="dxa"/>
            <w:gridSpan w:val="2"/>
            <w:shd w:val="clear" w:color="auto" w:fill="auto"/>
          </w:tcPr>
          <w:p w:rsidR="00FE1ED4" w:rsidRPr="00766440" w:rsidRDefault="00FE1ED4" w:rsidP="00FE1ED4">
            <w:pPr>
              <w:jc w:val="center"/>
            </w:pPr>
            <w:r w:rsidRPr="00766440">
              <w:t>651,0</w:t>
            </w:r>
          </w:p>
        </w:tc>
        <w:tc>
          <w:tcPr>
            <w:tcW w:w="1134" w:type="dxa"/>
            <w:gridSpan w:val="2"/>
            <w:shd w:val="clear" w:color="auto" w:fill="auto"/>
          </w:tcPr>
          <w:p w:rsidR="00FE1ED4" w:rsidRPr="00766440" w:rsidRDefault="00FE1ED4" w:rsidP="00FE1ED4">
            <w:pPr>
              <w:jc w:val="center"/>
            </w:pPr>
            <w:r w:rsidRPr="00766440">
              <w:t>797,9</w:t>
            </w:r>
          </w:p>
        </w:tc>
        <w:tc>
          <w:tcPr>
            <w:tcW w:w="1134" w:type="dxa"/>
          </w:tcPr>
          <w:p w:rsidR="00FE1ED4" w:rsidRPr="00766440" w:rsidRDefault="00FE1ED4" w:rsidP="00FE1ED4">
            <w:pPr>
              <w:jc w:val="center"/>
            </w:pPr>
            <w:r w:rsidRPr="00766440">
              <w:t>768,1</w:t>
            </w:r>
          </w:p>
        </w:tc>
        <w:tc>
          <w:tcPr>
            <w:tcW w:w="1143" w:type="dxa"/>
            <w:gridSpan w:val="2"/>
          </w:tcPr>
          <w:p w:rsidR="00FE1ED4" w:rsidRPr="00766440" w:rsidRDefault="00FE1ED4" w:rsidP="00FE1ED4">
            <w:pPr>
              <w:jc w:val="center"/>
            </w:pPr>
            <w:r w:rsidRPr="00766440">
              <w:t>860,0</w:t>
            </w:r>
          </w:p>
        </w:tc>
        <w:tc>
          <w:tcPr>
            <w:tcW w:w="1700" w:type="dxa"/>
            <w:gridSpan w:val="2"/>
            <w:vMerge w:val="restart"/>
            <w:shd w:val="clear" w:color="auto" w:fill="auto"/>
          </w:tcPr>
          <w:p w:rsidR="00FE1ED4" w:rsidRPr="00766440" w:rsidRDefault="00FE1ED4" w:rsidP="00FE1ED4">
            <w:pPr>
              <w:spacing w:line="216" w:lineRule="auto"/>
            </w:pPr>
            <w:r w:rsidRPr="00766440">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FE1ED4" w:rsidRPr="00766440" w:rsidRDefault="00FE1ED4" w:rsidP="00FE1ED4">
            <w:pPr>
              <w:spacing w:line="216" w:lineRule="auto"/>
            </w:pPr>
            <w:r w:rsidRPr="00766440">
              <w:rPr>
                <w:bCs/>
              </w:rPr>
              <w:t>Ответственный за выполнение мероприятий - УК,  получатель субсидий  - МБУ «Крымская ММБ»</w:t>
            </w:r>
          </w:p>
        </w:tc>
      </w:tr>
      <w:tr w:rsidR="00FE1ED4" w:rsidRPr="00766440" w:rsidTr="000B580D">
        <w:trPr>
          <w:trHeight w:val="429"/>
        </w:trPr>
        <w:tc>
          <w:tcPr>
            <w:tcW w:w="695" w:type="dxa"/>
            <w:gridSpan w:val="2"/>
            <w:vMerge/>
            <w:shd w:val="clear" w:color="auto" w:fill="auto"/>
          </w:tcPr>
          <w:p w:rsidR="00FE1ED4" w:rsidRPr="00766440" w:rsidRDefault="00FE1ED4" w:rsidP="00FE1ED4">
            <w:pPr>
              <w:spacing w:line="216" w:lineRule="auto"/>
              <w:jc w:val="center"/>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4046,5</w:t>
            </w:r>
          </w:p>
        </w:tc>
        <w:tc>
          <w:tcPr>
            <w:tcW w:w="1140" w:type="dxa"/>
            <w:gridSpan w:val="2"/>
            <w:shd w:val="clear" w:color="auto" w:fill="auto"/>
          </w:tcPr>
          <w:p w:rsidR="00FE1ED4" w:rsidRPr="00766440" w:rsidRDefault="00FE1ED4" w:rsidP="00FE1ED4">
            <w:pPr>
              <w:jc w:val="center"/>
            </w:pPr>
            <w:r w:rsidRPr="00766440">
              <w:t>969,5</w:t>
            </w:r>
          </w:p>
        </w:tc>
        <w:tc>
          <w:tcPr>
            <w:tcW w:w="1134" w:type="dxa"/>
            <w:gridSpan w:val="2"/>
            <w:shd w:val="clear" w:color="auto" w:fill="auto"/>
          </w:tcPr>
          <w:p w:rsidR="00FE1ED4" w:rsidRPr="00766440" w:rsidRDefault="00FE1ED4" w:rsidP="00FE1ED4">
            <w:pPr>
              <w:jc w:val="center"/>
            </w:pPr>
            <w:r w:rsidRPr="00766440">
              <w:t>651,0</w:t>
            </w:r>
          </w:p>
        </w:tc>
        <w:tc>
          <w:tcPr>
            <w:tcW w:w="1134" w:type="dxa"/>
            <w:gridSpan w:val="2"/>
            <w:shd w:val="clear" w:color="auto" w:fill="auto"/>
          </w:tcPr>
          <w:p w:rsidR="00FE1ED4" w:rsidRPr="00766440" w:rsidRDefault="00FE1ED4" w:rsidP="00FE1ED4">
            <w:pPr>
              <w:jc w:val="center"/>
            </w:pPr>
            <w:r w:rsidRPr="00766440">
              <w:t>797,9</w:t>
            </w:r>
          </w:p>
        </w:tc>
        <w:tc>
          <w:tcPr>
            <w:tcW w:w="1134" w:type="dxa"/>
          </w:tcPr>
          <w:p w:rsidR="00FE1ED4" w:rsidRPr="00766440" w:rsidRDefault="00FE1ED4" w:rsidP="00FE1ED4">
            <w:pPr>
              <w:jc w:val="center"/>
            </w:pPr>
            <w:r w:rsidRPr="00766440">
              <w:t>768,1</w:t>
            </w:r>
          </w:p>
        </w:tc>
        <w:tc>
          <w:tcPr>
            <w:tcW w:w="1143" w:type="dxa"/>
            <w:gridSpan w:val="2"/>
          </w:tcPr>
          <w:p w:rsidR="00FE1ED4" w:rsidRPr="00766440" w:rsidRDefault="00FE1ED4" w:rsidP="00FE1ED4">
            <w:pPr>
              <w:jc w:val="center"/>
            </w:pPr>
            <w:r w:rsidRPr="00766440">
              <w:t>860,0</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shd w:val="clear" w:color="auto" w:fill="auto"/>
          </w:tcPr>
          <w:p w:rsidR="00FE1ED4" w:rsidRPr="00766440" w:rsidRDefault="00FE1ED4" w:rsidP="00FE1ED4">
            <w:pPr>
              <w:spacing w:line="216" w:lineRule="auto"/>
              <w:jc w:val="center"/>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p>
        </w:tc>
        <w:tc>
          <w:tcPr>
            <w:tcW w:w="1140" w:type="dxa"/>
            <w:gridSpan w:val="2"/>
            <w:shd w:val="clear" w:color="auto" w:fill="auto"/>
          </w:tcPr>
          <w:p w:rsidR="00FE1ED4" w:rsidRPr="00766440" w:rsidRDefault="00FE1ED4" w:rsidP="00FE1ED4">
            <w:pPr>
              <w:ind w:left="-106" w:right="-110"/>
              <w:jc w:val="center"/>
            </w:pPr>
          </w:p>
        </w:tc>
        <w:tc>
          <w:tcPr>
            <w:tcW w:w="1134" w:type="dxa"/>
            <w:gridSpan w:val="2"/>
            <w:shd w:val="clear" w:color="auto" w:fill="auto"/>
          </w:tcPr>
          <w:p w:rsidR="00FE1ED4" w:rsidRPr="00766440" w:rsidRDefault="00FE1ED4" w:rsidP="00FE1ED4">
            <w:pPr>
              <w:jc w:val="center"/>
            </w:pPr>
          </w:p>
        </w:tc>
        <w:tc>
          <w:tcPr>
            <w:tcW w:w="1134" w:type="dxa"/>
            <w:gridSpan w:val="2"/>
            <w:shd w:val="clear" w:color="auto" w:fill="auto"/>
          </w:tcPr>
          <w:p w:rsidR="00FE1ED4" w:rsidRPr="00766440" w:rsidRDefault="00FE1ED4" w:rsidP="00FE1ED4">
            <w:pPr>
              <w:jc w:val="center"/>
            </w:pPr>
          </w:p>
        </w:tc>
        <w:tc>
          <w:tcPr>
            <w:tcW w:w="1134" w:type="dxa"/>
          </w:tcPr>
          <w:p w:rsidR="00FE1ED4" w:rsidRPr="00766440" w:rsidRDefault="00FE1ED4" w:rsidP="00FE1ED4">
            <w:pPr>
              <w:jc w:val="center"/>
            </w:pPr>
          </w:p>
        </w:tc>
        <w:tc>
          <w:tcPr>
            <w:tcW w:w="1143" w:type="dxa"/>
            <w:gridSpan w:val="2"/>
          </w:tcPr>
          <w:p w:rsidR="00FE1ED4" w:rsidRPr="00766440" w:rsidRDefault="00FE1ED4" w:rsidP="00FE1ED4">
            <w:pPr>
              <w:jc w:val="center"/>
            </w:pP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jc w:val="center"/>
            </w:pPr>
            <w:r w:rsidRPr="00766440">
              <w:t>8.2</w:t>
            </w:r>
          </w:p>
        </w:tc>
        <w:tc>
          <w:tcPr>
            <w:tcW w:w="2118" w:type="dxa"/>
            <w:vMerge w:val="restart"/>
            <w:shd w:val="clear" w:color="auto" w:fill="auto"/>
          </w:tcPr>
          <w:p w:rsidR="00FE1ED4" w:rsidRPr="00766440" w:rsidRDefault="00FE1ED4" w:rsidP="00FE1ED4">
            <w:pPr>
              <w:spacing w:line="216" w:lineRule="auto"/>
            </w:pPr>
            <w:r w:rsidRPr="00766440">
              <w:t>Приобретение компьютеров и программного обеспечения, оснащение мебелью</w:t>
            </w:r>
          </w:p>
        </w:tc>
        <w:tc>
          <w:tcPr>
            <w:tcW w:w="1983" w:type="dxa"/>
            <w:gridSpan w:val="3"/>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tabs>
                <w:tab w:val="center" w:pos="462"/>
              </w:tabs>
              <w:jc w:val="center"/>
            </w:pPr>
            <w:r w:rsidRPr="00766440">
              <w:t>842,7</w:t>
            </w:r>
          </w:p>
        </w:tc>
        <w:tc>
          <w:tcPr>
            <w:tcW w:w="1140" w:type="dxa"/>
            <w:gridSpan w:val="2"/>
            <w:shd w:val="clear" w:color="auto" w:fill="auto"/>
          </w:tcPr>
          <w:p w:rsidR="00FE1ED4" w:rsidRPr="00766440" w:rsidRDefault="00FE1ED4" w:rsidP="00FE1ED4">
            <w:pPr>
              <w:jc w:val="center"/>
            </w:pPr>
            <w:r w:rsidRPr="00766440">
              <w:t>42,0</w:t>
            </w:r>
          </w:p>
        </w:tc>
        <w:tc>
          <w:tcPr>
            <w:tcW w:w="1134" w:type="dxa"/>
            <w:gridSpan w:val="2"/>
            <w:shd w:val="clear" w:color="auto" w:fill="auto"/>
          </w:tcPr>
          <w:p w:rsidR="00FE1ED4" w:rsidRPr="00766440" w:rsidRDefault="00FE1ED4" w:rsidP="00FE1ED4">
            <w:pPr>
              <w:jc w:val="center"/>
            </w:pPr>
            <w:r w:rsidRPr="00766440">
              <w:t>0,0</w:t>
            </w:r>
          </w:p>
        </w:tc>
        <w:tc>
          <w:tcPr>
            <w:tcW w:w="1134" w:type="dxa"/>
            <w:gridSpan w:val="2"/>
            <w:shd w:val="clear" w:color="auto" w:fill="auto"/>
          </w:tcPr>
          <w:p w:rsidR="00FE1ED4" w:rsidRPr="00766440" w:rsidRDefault="00FE1ED4" w:rsidP="00FE1ED4">
            <w:pPr>
              <w:jc w:val="center"/>
            </w:pPr>
            <w:r w:rsidRPr="00766440">
              <w:t>38,7</w:t>
            </w:r>
          </w:p>
        </w:tc>
        <w:tc>
          <w:tcPr>
            <w:tcW w:w="1134" w:type="dxa"/>
          </w:tcPr>
          <w:p w:rsidR="00FE1ED4" w:rsidRPr="00766440" w:rsidRDefault="00FE1ED4" w:rsidP="00FE1ED4">
            <w:pPr>
              <w:jc w:val="center"/>
            </w:pPr>
            <w:r w:rsidRPr="00766440">
              <w:t>762,0</w:t>
            </w:r>
          </w:p>
        </w:tc>
        <w:tc>
          <w:tcPr>
            <w:tcW w:w="1143" w:type="dxa"/>
            <w:gridSpan w:val="2"/>
          </w:tcPr>
          <w:p w:rsidR="00FE1ED4" w:rsidRPr="00766440" w:rsidRDefault="00FE1ED4" w:rsidP="00FE1ED4">
            <w:pPr>
              <w:jc w:val="center"/>
            </w:pPr>
            <w:r w:rsidRPr="00766440">
              <w:t>0,0</w:t>
            </w:r>
          </w:p>
        </w:tc>
        <w:tc>
          <w:tcPr>
            <w:tcW w:w="1700" w:type="dxa"/>
            <w:gridSpan w:val="2"/>
            <w:vMerge w:val="restart"/>
            <w:shd w:val="clear" w:color="auto" w:fill="auto"/>
          </w:tcPr>
          <w:p w:rsidR="00FE1ED4" w:rsidRPr="00766440" w:rsidRDefault="00FE1ED4" w:rsidP="00FE1ED4">
            <w:pPr>
              <w:spacing w:line="216" w:lineRule="auto"/>
            </w:pPr>
            <w:r w:rsidRPr="00766440">
              <w:t>Обеспечение доступа к информационным ресурсам</w:t>
            </w:r>
          </w:p>
        </w:tc>
        <w:tc>
          <w:tcPr>
            <w:tcW w:w="1849" w:type="dxa"/>
            <w:gridSpan w:val="2"/>
            <w:vMerge w:val="restart"/>
            <w:shd w:val="clear" w:color="auto" w:fill="auto"/>
          </w:tcPr>
          <w:p w:rsidR="00FE1ED4" w:rsidRPr="00766440" w:rsidRDefault="00FE1ED4" w:rsidP="00FE1ED4">
            <w:pPr>
              <w:spacing w:line="216" w:lineRule="auto"/>
            </w:pPr>
            <w:r w:rsidRPr="00766440">
              <w:rPr>
                <w:bCs/>
              </w:rPr>
              <w:t>Ответственный за выполнение мероприятий - УК,  получатель субсидий  - МБУ «Крымская ММБ»</w:t>
            </w: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842,7</w:t>
            </w:r>
          </w:p>
        </w:tc>
        <w:tc>
          <w:tcPr>
            <w:tcW w:w="1140" w:type="dxa"/>
            <w:gridSpan w:val="2"/>
            <w:shd w:val="clear" w:color="auto" w:fill="auto"/>
          </w:tcPr>
          <w:p w:rsidR="00FE1ED4" w:rsidRPr="00766440" w:rsidRDefault="00FE1ED4" w:rsidP="00FE1ED4">
            <w:pPr>
              <w:jc w:val="center"/>
            </w:pPr>
            <w:r w:rsidRPr="00766440">
              <w:t>42,0</w:t>
            </w:r>
          </w:p>
        </w:tc>
        <w:tc>
          <w:tcPr>
            <w:tcW w:w="1134" w:type="dxa"/>
            <w:gridSpan w:val="2"/>
            <w:shd w:val="clear" w:color="auto" w:fill="auto"/>
          </w:tcPr>
          <w:p w:rsidR="00FE1ED4" w:rsidRPr="00766440" w:rsidRDefault="00FE1ED4" w:rsidP="00FE1ED4">
            <w:pPr>
              <w:jc w:val="center"/>
            </w:pPr>
            <w:r w:rsidRPr="00766440">
              <w:t>0,0</w:t>
            </w:r>
          </w:p>
        </w:tc>
        <w:tc>
          <w:tcPr>
            <w:tcW w:w="1134" w:type="dxa"/>
            <w:gridSpan w:val="2"/>
            <w:shd w:val="clear" w:color="auto" w:fill="auto"/>
          </w:tcPr>
          <w:p w:rsidR="00FE1ED4" w:rsidRPr="00766440" w:rsidRDefault="00FE1ED4" w:rsidP="00FE1ED4">
            <w:pPr>
              <w:jc w:val="center"/>
            </w:pPr>
            <w:r w:rsidRPr="00766440">
              <w:t>38,7</w:t>
            </w:r>
          </w:p>
        </w:tc>
        <w:tc>
          <w:tcPr>
            <w:tcW w:w="1134" w:type="dxa"/>
          </w:tcPr>
          <w:p w:rsidR="00FE1ED4" w:rsidRPr="00766440" w:rsidRDefault="00FE1ED4" w:rsidP="00FE1ED4">
            <w:pPr>
              <w:jc w:val="center"/>
            </w:pPr>
            <w:r w:rsidRPr="00766440">
              <w:t>762,0</w:t>
            </w:r>
          </w:p>
        </w:tc>
        <w:tc>
          <w:tcPr>
            <w:tcW w:w="1143" w:type="dxa"/>
            <w:gridSpan w:val="2"/>
          </w:tcPr>
          <w:p w:rsidR="00FE1ED4" w:rsidRPr="00766440" w:rsidRDefault="00FE1ED4" w:rsidP="00FE1ED4">
            <w:pPr>
              <w:jc w:val="center"/>
            </w:pPr>
            <w:r w:rsidRPr="00766440">
              <w:t>0,0</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p>
        </w:tc>
        <w:tc>
          <w:tcPr>
            <w:tcW w:w="1140" w:type="dxa"/>
            <w:gridSpan w:val="2"/>
            <w:shd w:val="clear" w:color="auto" w:fill="auto"/>
          </w:tcPr>
          <w:p w:rsidR="00FE1ED4" w:rsidRPr="00766440" w:rsidRDefault="00FE1ED4" w:rsidP="00FE1ED4">
            <w:pPr>
              <w:jc w:val="center"/>
            </w:pPr>
          </w:p>
        </w:tc>
        <w:tc>
          <w:tcPr>
            <w:tcW w:w="1134" w:type="dxa"/>
            <w:gridSpan w:val="2"/>
            <w:shd w:val="clear" w:color="auto" w:fill="auto"/>
          </w:tcPr>
          <w:p w:rsidR="00FE1ED4" w:rsidRPr="00766440" w:rsidRDefault="00FE1ED4" w:rsidP="00FE1ED4">
            <w:pPr>
              <w:jc w:val="center"/>
            </w:pPr>
          </w:p>
        </w:tc>
        <w:tc>
          <w:tcPr>
            <w:tcW w:w="1134" w:type="dxa"/>
            <w:gridSpan w:val="2"/>
            <w:shd w:val="clear" w:color="auto" w:fill="auto"/>
          </w:tcPr>
          <w:p w:rsidR="00FE1ED4" w:rsidRPr="00766440" w:rsidRDefault="00FE1ED4" w:rsidP="00FE1ED4">
            <w:pPr>
              <w:jc w:val="center"/>
            </w:pPr>
          </w:p>
        </w:tc>
        <w:tc>
          <w:tcPr>
            <w:tcW w:w="1134" w:type="dxa"/>
          </w:tcPr>
          <w:p w:rsidR="00FE1ED4" w:rsidRPr="00766440" w:rsidRDefault="00FE1ED4" w:rsidP="00FE1ED4">
            <w:pPr>
              <w:jc w:val="center"/>
            </w:pPr>
          </w:p>
        </w:tc>
        <w:tc>
          <w:tcPr>
            <w:tcW w:w="1143" w:type="dxa"/>
            <w:gridSpan w:val="2"/>
          </w:tcPr>
          <w:p w:rsidR="00FE1ED4" w:rsidRPr="00766440" w:rsidRDefault="00FE1ED4" w:rsidP="00FE1ED4">
            <w:pPr>
              <w:jc w:val="center"/>
            </w:pP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pPr>
            <w:r w:rsidRPr="00766440">
              <w:t>8.3</w:t>
            </w:r>
          </w:p>
        </w:tc>
        <w:tc>
          <w:tcPr>
            <w:tcW w:w="2118" w:type="dxa"/>
            <w:vMerge w:val="restart"/>
            <w:shd w:val="clear" w:color="auto" w:fill="auto"/>
          </w:tcPr>
          <w:p w:rsidR="00FE1ED4" w:rsidRPr="00766440" w:rsidRDefault="00FE1ED4" w:rsidP="00FE1ED4">
            <w:r w:rsidRPr="00766440">
              <w:t>Организация библиотечного обслуживания населения (за исключением мероприятий по подключению общедоступных 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общедоступных библиотек</w:t>
            </w:r>
          </w:p>
        </w:tc>
        <w:tc>
          <w:tcPr>
            <w:tcW w:w="1983" w:type="dxa"/>
            <w:gridSpan w:val="3"/>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p w:rsidR="00FE1ED4" w:rsidRPr="00766440" w:rsidRDefault="00FE1ED4" w:rsidP="00FE1ED4">
            <w:pPr>
              <w:spacing w:line="216" w:lineRule="auto"/>
            </w:pPr>
          </w:p>
        </w:tc>
        <w:tc>
          <w:tcPr>
            <w:tcW w:w="1140" w:type="dxa"/>
            <w:shd w:val="clear" w:color="auto" w:fill="auto"/>
          </w:tcPr>
          <w:p w:rsidR="00FE1ED4" w:rsidRPr="00766440" w:rsidRDefault="00FE1ED4" w:rsidP="00FE1ED4">
            <w:pPr>
              <w:spacing w:line="216" w:lineRule="auto"/>
              <w:jc w:val="center"/>
            </w:pPr>
            <w:r w:rsidRPr="00766440">
              <w:lastRenderedPageBreak/>
              <w:t>5385,6</w:t>
            </w:r>
          </w:p>
        </w:tc>
        <w:tc>
          <w:tcPr>
            <w:tcW w:w="1140" w:type="dxa"/>
            <w:gridSpan w:val="2"/>
            <w:shd w:val="clear" w:color="auto" w:fill="auto"/>
          </w:tcPr>
          <w:p w:rsidR="00FE1ED4" w:rsidRPr="00766440" w:rsidRDefault="00FE1ED4" w:rsidP="00FE1ED4">
            <w:pPr>
              <w:jc w:val="center"/>
            </w:pPr>
            <w:r w:rsidRPr="00766440">
              <w:t>348,9</w:t>
            </w:r>
          </w:p>
        </w:tc>
        <w:tc>
          <w:tcPr>
            <w:tcW w:w="1134" w:type="dxa"/>
            <w:gridSpan w:val="2"/>
            <w:shd w:val="clear" w:color="auto" w:fill="auto"/>
          </w:tcPr>
          <w:p w:rsidR="00FE1ED4" w:rsidRPr="00766440" w:rsidRDefault="00FE1ED4" w:rsidP="00FE1ED4">
            <w:pPr>
              <w:jc w:val="center"/>
            </w:pPr>
            <w:r w:rsidRPr="00766440">
              <w:t>0,0</w:t>
            </w:r>
          </w:p>
        </w:tc>
        <w:tc>
          <w:tcPr>
            <w:tcW w:w="1134" w:type="dxa"/>
            <w:gridSpan w:val="2"/>
            <w:shd w:val="clear" w:color="auto" w:fill="auto"/>
          </w:tcPr>
          <w:p w:rsidR="00FE1ED4" w:rsidRPr="00766440" w:rsidRDefault="00FE1ED4" w:rsidP="00FE1ED4">
            <w:pPr>
              <w:jc w:val="center"/>
            </w:pPr>
            <w:r w:rsidRPr="00766440">
              <w:t>1405,2</w:t>
            </w:r>
          </w:p>
        </w:tc>
        <w:tc>
          <w:tcPr>
            <w:tcW w:w="1134" w:type="dxa"/>
          </w:tcPr>
          <w:p w:rsidR="00FE1ED4" w:rsidRPr="00766440" w:rsidRDefault="00FE1ED4" w:rsidP="00FE1ED4">
            <w:pPr>
              <w:jc w:val="center"/>
            </w:pPr>
            <w:r w:rsidRPr="00766440">
              <w:t>1769,0</w:t>
            </w:r>
          </w:p>
        </w:tc>
        <w:tc>
          <w:tcPr>
            <w:tcW w:w="1143" w:type="dxa"/>
            <w:gridSpan w:val="2"/>
          </w:tcPr>
          <w:p w:rsidR="00FE1ED4" w:rsidRPr="00766440" w:rsidRDefault="00FE1ED4" w:rsidP="00FE1ED4">
            <w:pPr>
              <w:jc w:val="center"/>
            </w:pPr>
            <w:r w:rsidRPr="00766440">
              <w:t>1862,5</w:t>
            </w:r>
          </w:p>
        </w:tc>
        <w:tc>
          <w:tcPr>
            <w:tcW w:w="1700" w:type="dxa"/>
            <w:gridSpan w:val="2"/>
            <w:vMerge w:val="restart"/>
            <w:shd w:val="clear" w:color="auto" w:fill="auto"/>
          </w:tcPr>
          <w:p w:rsidR="00FE1ED4" w:rsidRPr="00766440" w:rsidRDefault="00FE1ED4" w:rsidP="00FE1ED4">
            <w:pPr>
              <w:spacing w:line="216" w:lineRule="auto"/>
            </w:pPr>
            <w:r w:rsidRPr="00766440">
              <w:t xml:space="preserve">Удовлетворение </w:t>
            </w:r>
            <w:r w:rsidRPr="00766440">
              <w:lastRenderedPageBreak/>
              <w:t>читательских запросов, привлечение большего количества читателей</w:t>
            </w:r>
          </w:p>
        </w:tc>
        <w:tc>
          <w:tcPr>
            <w:tcW w:w="1849" w:type="dxa"/>
            <w:gridSpan w:val="2"/>
            <w:vMerge w:val="restart"/>
            <w:shd w:val="clear" w:color="auto" w:fill="auto"/>
          </w:tcPr>
          <w:p w:rsidR="00FE1ED4" w:rsidRPr="00766440" w:rsidRDefault="00FE1ED4" w:rsidP="00FE1ED4">
            <w:pPr>
              <w:spacing w:line="216" w:lineRule="auto"/>
            </w:pPr>
            <w:r w:rsidRPr="00766440">
              <w:rPr>
                <w:bCs/>
              </w:rPr>
              <w:lastRenderedPageBreak/>
              <w:t xml:space="preserve">Ответственный за выполнение </w:t>
            </w:r>
            <w:r w:rsidRPr="00766440">
              <w:rPr>
                <w:bCs/>
              </w:rPr>
              <w:lastRenderedPageBreak/>
              <w:t>мероприятий - УК,  получатель субсидий  - МБУ «Крымская ММБ»</w:t>
            </w: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p w:rsidR="00FE1ED4" w:rsidRPr="00766440" w:rsidRDefault="00FE1ED4" w:rsidP="00FE1ED4">
            <w:pPr>
              <w:spacing w:line="216" w:lineRule="auto"/>
            </w:pPr>
          </w:p>
        </w:tc>
        <w:tc>
          <w:tcPr>
            <w:tcW w:w="1140" w:type="dxa"/>
            <w:shd w:val="clear" w:color="auto" w:fill="auto"/>
          </w:tcPr>
          <w:p w:rsidR="00FE1ED4" w:rsidRPr="00766440" w:rsidRDefault="00FE1ED4" w:rsidP="00FE1ED4">
            <w:pPr>
              <w:spacing w:line="216" w:lineRule="auto"/>
              <w:jc w:val="center"/>
            </w:pPr>
            <w:r w:rsidRPr="00766440">
              <w:t>5341,1</w:t>
            </w:r>
          </w:p>
        </w:tc>
        <w:tc>
          <w:tcPr>
            <w:tcW w:w="1140" w:type="dxa"/>
            <w:gridSpan w:val="2"/>
            <w:shd w:val="clear" w:color="auto" w:fill="auto"/>
          </w:tcPr>
          <w:p w:rsidR="00FE1ED4" w:rsidRPr="00766440" w:rsidRDefault="00FE1ED4" w:rsidP="00FE1ED4">
            <w:pPr>
              <w:spacing w:line="216" w:lineRule="auto"/>
              <w:jc w:val="center"/>
            </w:pPr>
            <w:r w:rsidRPr="00766440">
              <w:t>304,4</w:t>
            </w:r>
          </w:p>
        </w:tc>
        <w:tc>
          <w:tcPr>
            <w:tcW w:w="1134" w:type="dxa"/>
            <w:gridSpan w:val="2"/>
            <w:shd w:val="clear" w:color="auto" w:fill="auto"/>
          </w:tcPr>
          <w:p w:rsidR="00FE1ED4" w:rsidRPr="00766440" w:rsidRDefault="00FE1ED4" w:rsidP="00FE1ED4">
            <w:pPr>
              <w:spacing w:line="216" w:lineRule="auto"/>
              <w:jc w:val="center"/>
            </w:pPr>
            <w:r w:rsidRPr="00766440">
              <w:t>0,0</w:t>
            </w:r>
          </w:p>
        </w:tc>
        <w:tc>
          <w:tcPr>
            <w:tcW w:w="1134" w:type="dxa"/>
            <w:gridSpan w:val="2"/>
            <w:shd w:val="clear" w:color="auto" w:fill="auto"/>
          </w:tcPr>
          <w:p w:rsidR="00FE1ED4" w:rsidRPr="00766440" w:rsidRDefault="00FE1ED4" w:rsidP="00FE1ED4">
            <w:pPr>
              <w:spacing w:line="216" w:lineRule="auto"/>
              <w:jc w:val="center"/>
            </w:pPr>
            <w:r w:rsidRPr="00766440">
              <w:t>1405,2</w:t>
            </w:r>
          </w:p>
        </w:tc>
        <w:tc>
          <w:tcPr>
            <w:tcW w:w="1134" w:type="dxa"/>
          </w:tcPr>
          <w:p w:rsidR="00FE1ED4" w:rsidRPr="00766440" w:rsidRDefault="00FE1ED4" w:rsidP="00FE1ED4">
            <w:pPr>
              <w:spacing w:line="216" w:lineRule="auto"/>
              <w:jc w:val="center"/>
            </w:pPr>
            <w:r w:rsidRPr="00766440">
              <w:t>1769,0</w:t>
            </w:r>
          </w:p>
        </w:tc>
        <w:tc>
          <w:tcPr>
            <w:tcW w:w="1143" w:type="dxa"/>
            <w:gridSpan w:val="2"/>
          </w:tcPr>
          <w:p w:rsidR="00FE1ED4" w:rsidRPr="00766440" w:rsidRDefault="00FE1ED4" w:rsidP="00FE1ED4">
            <w:pPr>
              <w:spacing w:line="216" w:lineRule="auto"/>
              <w:jc w:val="center"/>
            </w:pPr>
            <w:r w:rsidRPr="00766440">
              <w:t>1862,5</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44,5</w:t>
            </w:r>
          </w:p>
        </w:tc>
        <w:tc>
          <w:tcPr>
            <w:tcW w:w="1140" w:type="dxa"/>
            <w:gridSpan w:val="2"/>
            <w:shd w:val="clear" w:color="auto" w:fill="auto"/>
          </w:tcPr>
          <w:p w:rsidR="00FE1ED4" w:rsidRPr="00766440" w:rsidRDefault="00FE1ED4" w:rsidP="00FE1ED4">
            <w:pPr>
              <w:ind w:left="-106" w:right="-110"/>
              <w:jc w:val="center"/>
            </w:pPr>
            <w:r w:rsidRPr="00766440">
              <w:t>44,5</w:t>
            </w:r>
          </w:p>
        </w:tc>
        <w:tc>
          <w:tcPr>
            <w:tcW w:w="1134" w:type="dxa"/>
            <w:gridSpan w:val="2"/>
            <w:shd w:val="clear" w:color="auto" w:fill="auto"/>
          </w:tcPr>
          <w:p w:rsidR="00FE1ED4" w:rsidRPr="00766440" w:rsidRDefault="00FE1ED4" w:rsidP="00FE1ED4">
            <w:pPr>
              <w:jc w:val="center"/>
            </w:pPr>
            <w:r w:rsidRPr="00766440">
              <w:t>0,0</w:t>
            </w:r>
          </w:p>
          <w:p w:rsidR="00FE1ED4" w:rsidRPr="00766440" w:rsidRDefault="00FE1ED4" w:rsidP="00FE1ED4">
            <w:pPr>
              <w:jc w:val="center"/>
            </w:pPr>
          </w:p>
        </w:tc>
        <w:tc>
          <w:tcPr>
            <w:tcW w:w="1134" w:type="dxa"/>
            <w:gridSpan w:val="2"/>
            <w:shd w:val="clear" w:color="auto" w:fill="auto"/>
          </w:tcPr>
          <w:p w:rsidR="00FE1ED4" w:rsidRPr="00766440" w:rsidRDefault="00FE1ED4" w:rsidP="00FE1ED4">
            <w:pPr>
              <w:jc w:val="center"/>
            </w:pPr>
            <w:r w:rsidRPr="00766440">
              <w:t>0,0</w:t>
            </w:r>
          </w:p>
          <w:p w:rsidR="00FE1ED4" w:rsidRPr="00766440" w:rsidRDefault="00FE1ED4" w:rsidP="00FE1ED4">
            <w:pPr>
              <w:jc w:val="center"/>
            </w:pPr>
          </w:p>
        </w:tc>
        <w:tc>
          <w:tcPr>
            <w:tcW w:w="1134" w:type="dxa"/>
          </w:tcPr>
          <w:p w:rsidR="00FE1ED4" w:rsidRPr="00766440" w:rsidRDefault="00FE1ED4" w:rsidP="00FE1ED4">
            <w:pPr>
              <w:jc w:val="center"/>
            </w:pPr>
            <w:r w:rsidRPr="00766440">
              <w:t>0,0</w:t>
            </w:r>
          </w:p>
          <w:p w:rsidR="00FE1ED4" w:rsidRPr="00766440" w:rsidRDefault="00FE1ED4" w:rsidP="00FE1ED4">
            <w:pPr>
              <w:jc w:val="center"/>
            </w:pPr>
          </w:p>
        </w:tc>
        <w:tc>
          <w:tcPr>
            <w:tcW w:w="1143" w:type="dxa"/>
            <w:gridSpan w:val="2"/>
          </w:tcPr>
          <w:p w:rsidR="00FE1ED4" w:rsidRPr="00766440" w:rsidRDefault="00FE1ED4" w:rsidP="00FE1ED4">
            <w:pPr>
              <w:jc w:val="center"/>
            </w:pPr>
            <w:r w:rsidRPr="00766440">
              <w:t>0,0</w:t>
            </w:r>
          </w:p>
          <w:p w:rsidR="00FE1ED4" w:rsidRPr="00766440" w:rsidRDefault="00FE1ED4" w:rsidP="00FE1ED4">
            <w:pPr>
              <w:jc w:val="center"/>
            </w:pP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pPr>
            <w:r w:rsidRPr="00766440">
              <w:t>8.4</w:t>
            </w:r>
          </w:p>
        </w:tc>
        <w:tc>
          <w:tcPr>
            <w:tcW w:w="2118" w:type="dxa"/>
            <w:vMerge w:val="restart"/>
            <w:shd w:val="clear" w:color="auto" w:fill="auto"/>
          </w:tcPr>
          <w:p w:rsidR="00FE1ED4" w:rsidRPr="00766440" w:rsidRDefault="00FE1ED4" w:rsidP="00FE1ED4">
            <w:pPr>
              <w:spacing w:line="216" w:lineRule="auto"/>
            </w:pPr>
            <w:r w:rsidRPr="00766440">
              <w:t xml:space="preserve">Организация библиотечного обслуживания населения, комплектование и обеспечение </w:t>
            </w:r>
            <w:r w:rsidRPr="00766440">
              <w:lastRenderedPageBreak/>
              <w:t>сохранности библиотечных фондов муниципальных библиотек в части создания модель-ных муниципаль-ных библиотек в рамках реализации регионального проекта «Культурная среда»</w:t>
            </w:r>
          </w:p>
        </w:tc>
        <w:tc>
          <w:tcPr>
            <w:tcW w:w="1983" w:type="dxa"/>
            <w:gridSpan w:val="3"/>
            <w:shd w:val="clear" w:color="auto" w:fill="auto"/>
          </w:tcPr>
          <w:p w:rsidR="00FE1ED4" w:rsidRPr="00766440" w:rsidRDefault="00FE1ED4" w:rsidP="00FE1ED4">
            <w:pPr>
              <w:spacing w:line="216" w:lineRule="auto"/>
            </w:pPr>
            <w:r w:rsidRPr="00766440">
              <w:lastRenderedPageBreak/>
              <w:t>Всего</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114</w:t>
            </w:r>
            <w:r w:rsidRPr="00766440">
              <w:rPr>
                <w:lang w:val="en-US"/>
              </w:rPr>
              <w:t>4</w:t>
            </w:r>
            <w:r w:rsidRPr="00766440">
              <w:t>8,4</w:t>
            </w:r>
          </w:p>
        </w:tc>
        <w:tc>
          <w:tcPr>
            <w:tcW w:w="1140" w:type="dxa"/>
            <w:gridSpan w:val="2"/>
            <w:shd w:val="clear" w:color="auto" w:fill="auto"/>
          </w:tcPr>
          <w:p w:rsidR="00FE1ED4" w:rsidRPr="00766440" w:rsidRDefault="00FE1ED4" w:rsidP="00FE1ED4">
            <w:pPr>
              <w:ind w:left="-106" w:right="-110"/>
              <w:jc w:val="center"/>
            </w:pPr>
            <w:r w:rsidRPr="00766440">
              <w:t>0,0</w:t>
            </w:r>
          </w:p>
        </w:tc>
        <w:tc>
          <w:tcPr>
            <w:tcW w:w="1134" w:type="dxa"/>
            <w:gridSpan w:val="2"/>
            <w:shd w:val="clear" w:color="auto" w:fill="auto"/>
          </w:tcPr>
          <w:p w:rsidR="00FE1ED4" w:rsidRPr="00766440" w:rsidRDefault="00FE1ED4" w:rsidP="00FE1ED4">
            <w:pPr>
              <w:jc w:val="center"/>
            </w:pPr>
            <w:r w:rsidRPr="00766440">
              <w:t>114</w:t>
            </w:r>
            <w:r w:rsidRPr="00766440">
              <w:rPr>
                <w:lang w:val="en-US"/>
              </w:rPr>
              <w:t>4</w:t>
            </w:r>
            <w:r w:rsidRPr="00766440">
              <w:t>8,4</w:t>
            </w:r>
          </w:p>
        </w:tc>
        <w:tc>
          <w:tcPr>
            <w:tcW w:w="1134" w:type="dxa"/>
            <w:gridSpan w:val="2"/>
            <w:shd w:val="clear" w:color="auto" w:fill="auto"/>
          </w:tcPr>
          <w:p w:rsidR="00FE1ED4" w:rsidRPr="00766440" w:rsidRDefault="00FE1ED4" w:rsidP="00FE1ED4">
            <w:pPr>
              <w:ind w:left="-106" w:right="-110"/>
              <w:jc w:val="center"/>
            </w:pPr>
            <w:r w:rsidRPr="00766440">
              <w:t>0,0</w:t>
            </w:r>
          </w:p>
        </w:tc>
        <w:tc>
          <w:tcPr>
            <w:tcW w:w="1134" w:type="dxa"/>
          </w:tcPr>
          <w:p w:rsidR="00FE1ED4" w:rsidRPr="00766440" w:rsidRDefault="00FE1ED4" w:rsidP="00FE1ED4">
            <w:pPr>
              <w:ind w:left="-106" w:right="-110"/>
              <w:jc w:val="center"/>
            </w:pPr>
            <w:r w:rsidRPr="00766440">
              <w:t>0,0</w:t>
            </w:r>
          </w:p>
        </w:tc>
        <w:tc>
          <w:tcPr>
            <w:tcW w:w="1143" w:type="dxa"/>
            <w:gridSpan w:val="2"/>
          </w:tcPr>
          <w:p w:rsidR="00FE1ED4" w:rsidRPr="00766440" w:rsidRDefault="00FE1ED4" w:rsidP="00FE1ED4">
            <w:pPr>
              <w:ind w:left="-106" w:right="-110"/>
              <w:jc w:val="center"/>
            </w:pPr>
            <w:r w:rsidRPr="00766440">
              <w:t>0,0</w:t>
            </w:r>
          </w:p>
        </w:tc>
        <w:tc>
          <w:tcPr>
            <w:tcW w:w="1700" w:type="dxa"/>
            <w:gridSpan w:val="2"/>
            <w:vMerge w:val="restart"/>
            <w:shd w:val="clear" w:color="auto" w:fill="auto"/>
          </w:tcPr>
          <w:p w:rsidR="00FE1ED4" w:rsidRPr="00766440" w:rsidRDefault="00FE1ED4" w:rsidP="00FE1ED4">
            <w:pPr>
              <w:spacing w:line="216" w:lineRule="auto"/>
            </w:pPr>
            <w:r w:rsidRPr="00766440">
              <w:t xml:space="preserve">Удовлетворение читательских запросов, привлечение большего </w:t>
            </w:r>
            <w:r w:rsidRPr="00766440">
              <w:lastRenderedPageBreak/>
              <w:t>количества читателей</w:t>
            </w:r>
          </w:p>
        </w:tc>
        <w:tc>
          <w:tcPr>
            <w:tcW w:w="1849" w:type="dxa"/>
            <w:gridSpan w:val="2"/>
            <w:vMerge w:val="restart"/>
            <w:shd w:val="clear" w:color="auto" w:fill="auto"/>
          </w:tcPr>
          <w:p w:rsidR="00FE1ED4" w:rsidRPr="00766440" w:rsidRDefault="00FE1ED4" w:rsidP="00FE1ED4">
            <w:pPr>
              <w:spacing w:line="216" w:lineRule="auto"/>
            </w:pPr>
            <w:r w:rsidRPr="00766440">
              <w:rPr>
                <w:bCs/>
              </w:rPr>
              <w:lastRenderedPageBreak/>
              <w:t xml:space="preserve">Ответственный за выполнение мероприятий - УК,  получатель субсидий  - </w:t>
            </w:r>
            <w:r w:rsidRPr="00766440">
              <w:rPr>
                <w:bCs/>
              </w:rPr>
              <w:lastRenderedPageBreak/>
              <w:t>МБУ «Крымская ММБ»</w:t>
            </w: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1030,4</w:t>
            </w:r>
          </w:p>
        </w:tc>
        <w:tc>
          <w:tcPr>
            <w:tcW w:w="1140" w:type="dxa"/>
            <w:gridSpan w:val="2"/>
            <w:shd w:val="clear" w:color="auto" w:fill="auto"/>
          </w:tcPr>
          <w:p w:rsidR="00FE1ED4" w:rsidRPr="00766440" w:rsidRDefault="00FE1ED4" w:rsidP="00FE1ED4">
            <w:pPr>
              <w:ind w:left="-106" w:right="-110"/>
              <w:jc w:val="center"/>
            </w:pPr>
            <w:r w:rsidRPr="00766440">
              <w:t>0,0</w:t>
            </w:r>
          </w:p>
        </w:tc>
        <w:tc>
          <w:tcPr>
            <w:tcW w:w="1134" w:type="dxa"/>
            <w:gridSpan w:val="2"/>
            <w:shd w:val="clear" w:color="auto" w:fill="auto"/>
          </w:tcPr>
          <w:p w:rsidR="00FE1ED4" w:rsidRPr="00766440" w:rsidRDefault="00FE1ED4" w:rsidP="00FE1ED4">
            <w:pPr>
              <w:jc w:val="center"/>
            </w:pPr>
            <w:r w:rsidRPr="00766440">
              <w:t>1030,4</w:t>
            </w:r>
          </w:p>
        </w:tc>
        <w:tc>
          <w:tcPr>
            <w:tcW w:w="1134" w:type="dxa"/>
            <w:gridSpan w:val="2"/>
            <w:shd w:val="clear" w:color="auto" w:fill="auto"/>
          </w:tcPr>
          <w:p w:rsidR="00FE1ED4" w:rsidRPr="00766440" w:rsidRDefault="00FE1ED4" w:rsidP="00FE1ED4">
            <w:pPr>
              <w:ind w:left="-106" w:right="-110"/>
              <w:jc w:val="center"/>
            </w:pPr>
            <w:r w:rsidRPr="00766440">
              <w:t>0,0</w:t>
            </w:r>
          </w:p>
        </w:tc>
        <w:tc>
          <w:tcPr>
            <w:tcW w:w="1134" w:type="dxa"/>
          </w:tcPr>
          <w:p w:rsidR="00FE1ED4" w:rsidRPr="00766440" w:rsidRDefault="00FE1ED4" w:rsidP="00FE1ED4">
            <w:pPr>
              <w:ind w:left="-106" w:right="-110"/>
              <w:jc w:val="center"/>
            </w:pPr>
            <w:r w:rsidRPr="00766440">
              <w:t>0,0</w:t>
            </w:r>
          </w:p>
        </w:tc>
        <w:tc>
          <w:tcPr>
            <w:tcW w:w="1143" w:type="dxa"/>
            <w:gridSpan w:val="2"/>
          </w:tcPr>
          <w:p w:rsidR="00FE1ED4" w:rsidRPr="00766440" w:rsidRDefault="00FE1ED4" w:rsidP="00FE1ED4">
            <w:pPr>
              <w:ind w:left="-106" w:right="-110"/>
              <w:jc w:val="center"/>
            </w:pPr>
            <w:r w:rsidRPr="00766440">
              <w:t>0,0</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418,0</w:t>
            </w:r>
          </w:p>
        </w:tc>
        <w:tc>
          <w:tcPr>
            <w:tcW w:w="1140" w:type="dxa"/>
            <w:gridSpan w:val="2"/>
            <w:shd w:val="clear" w:color="auto" w:fill="auto"/>
          </w:tcPr>
          <w:p w:rsidR="00FE1ED4" w:rsidRPr="00766440" w:rsidRDefault="00FE1ED4" w:rsidP="00FE1ED4">
            <w:pPr>
              <w:ind w:left="-106" w:right="-110"/>
              <w:jc w:val="center"/>
            </w:pPr>
            <w:r w:rsidRPr="00766440">
              <w:t>0,0</w:t>
            </w:r>
          </w:p>
        </w:tc>
        <w:tc>
          <w:tcPr>
            <w:tcW w:w="1134" w:type="dxa"/>
            <w:gridSpan w:val="2"/>
            <w:shd w:val="clear" w:color="auto" w:fill="auto"/>
          </w:tcPr>
          <w:p w:rsidR="00FE1ED4" w:rsidRPr="00766440" w:rsidRDefault="00FE1ED4" w:rsidP="00FE1ED4">
            <w:pPr>
              <w:jc w:val="center"/>
            </w:pPr>
            <w:r w:rsidRPr="00766440">
              <w:t>418,0</w:t>
            </w:r>
          </w:p>
        </w:tc>
        <w:tc>
          <w:tcPr>
            <w:tcW w:w="1134" w:type="dxa"/>
            <w:gridSpan w:val="2"/>
            <w:shd w:val="clear" w:color="auto" w:fill="auto"/>
          </w:tcPr>
          <w:p w:rsidR="00FE1ED4" w:rsidRPr="00766440" w:rsidRDefault="00FE1ED4" w:rsidP="00FE1ED4">
            <w:pPr>
              <w:ind w:left="-106" w:right="-110"/>
              <w:jc w:val="center"/>
            </w:pPr>
            <w:r w:rsidRPr="00766440">
              <w:t>0,0</w:t>
            </w:r>
          </w:p>
        </w:tc>
        <w:tc>
          <w:tcPr>
            <w:tcW w:w="1134" w:type="dxa"/>
          </w:tcPr>
          <w:p w:rsidR="00FE1ED4" w:rsidRPr="00766440" w:rsidRDefault="00FE1ED4" w:rsidP="00FE1ED4">
            <w:pPr>
              <w:ind w:left="-106" w:right="-110"/>
              <w:jc w:val="center"/>
            </w:pPr>
            <w:r w:rsidRPr="00766440">
              <w:t>0,0</w:t>
            </w:r>
          </w:p>
        </w:tc>
        <w:tc>
          <w:tcPr>
            <w:tcW w:w="1143" w:type="dxa"/>
            <w:gridSpan w:val="2"/>
          </w:tcPr>
          <w:p w:rsidR="00FE1ED4" w:rsidRPr="00766440" w:rsidRDefault="00FE1ED4" w:rsidP="00FE1ED4">
            <w:pPr>
              <w:ind w:left="-106" w:right="-110"/>
              <w:jc w:val="center"/>
            </w:pPr>
            <w:r w:rsidRPr="00766440">
              <w:t>0,0</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федеральный бюджет</w:t>
            </w:r>
          </w:p>
        </w:tc>
        <w:tc>
          <w:tcPr>
            <w:tcW w:w="1140" w:type="dxa"/>
            <w:shd w:val="clear" w:color="auto" w:fill="auto"/>
          </w:tcPr>
          <w:p w:rsidR="00FE1ED4" w:rsidRPr="00766440" w:rsidRDefault="00FE1ED4" w:rsidP="00FE1ED4">
            <w:pPr>
              <w:jc w:val="center"/>
            </w:pPr>
            <w:r w:rsidRPr="00766440">
              <w:t>10000,0</w:t>
            </w:r>
          </w:p>
          <w:p w:rsidR="00FE1ED4" w:rsidRPr="00766440" w:rsidRDefault="00FE1ED4" w:rsidP="00FE1ED4">
            <w:pPr>
              <w:jc w:val="center"/>
            </w:pPr>
          </w:p>
        </w:tc>
        <w:tc>
          <w:tcPr>
            <w:tcW w:w="1140" w:type="dxa"/>
            <w:gridSpan w:val="2"/>
            <w:shd w:val="clear" w:color="auto" w:fill="auto"/>
          </w:tcPr>
          <w:p w:rsidR="00FE1ED4" w:rsidRPr="00766440" w:rsidRDefault="00FE1ED4" w:rsidP="00FE1ED4">
            <w:pPr>
              <w:ind w:left="-106" w:right="-110"/>
              <w:jc w:val="center"/>
            </w:pPr>
            <w:r w:rsidRPr="00766440">
              <w:t>0,0</w:t>
            </w:r>
          </w:p>
        </w:tc>
        <w:tc>
          <w:tcPr>
            <w:tcW w:w="1134" w:type="dxa"/>
            <w:gridSpan w:val="2"/>
            <w:shd w:val="clear" w:color="auto" w:fill="auto"/>
          </w:tcPr>
          <w:p w:rsidR="00FE1ED4" w:rsidRPr="00766440" w:rsidRDefault="00FE1ED4" w:rsidP="00FE1ED4">
            <w:pPr>
              <w:jc w:val="center"/>
            </w:pPr>
            <w:r w:rsidRPr="00766440">
              <w:t>10000,0</w:t>
            </w:r>
          </w:p>
          <w:p w:rsidR="00FE1ED4" w:rsidRPr="00766440" w:rsidRDefault="00FE1ED4" w:rsidP="00FE1ED4">
            <w:pPr>
              <w:jc w:val="center"/>
            </w:pPr>
          </w:p>
        </w:tc>
        <w:tc>
          <w:tcPr>
            <w:tcW w:w="1134" w:type="dxa"/>
            <w:gridSpan w:val="2"/>
            <w:shd w:val="clear" w:color="auto" w:fill="auto"/>
          </w:tcPr>
          <w:p w:rsidR="00FE1ED4" w:rsidRPr="00766440" w:rsidRDefault="00FE1ED4" w:rsidP="00FE1ED4">
            <w:pPr>
              <w:ind w:left="-106" w:right="-110"/>
              <w:jc w:val="center"/>
            </w:pPr>
            <w:r w:rsidRPr="00766440">
              <w:t>0,0</w:t>
            </w:r>
          </w:p>
        </w:tc>
        <w:tc>
          <w:tcPr>
            <w:tcW w:w="1134" w:type="dxa"/>
          </w:tcPr>
          <w:p w:rsidR="00FE1ED4" w:rsidRPr="00766440" w:rsidRDefault="00FE1ED4" w:rsidP="00FE1ED4">
            <w:pPr>
              <w:ind w:left="-106" w:right="-110"/>
              <w:jc w:val="center"/>
            </w:pPr>
            <w:r w:rsidRPr="00766440">
              <w:t>0,0</w:t>
            </w:r>
          </w:p>
        </w:tc>
        <w:tc>
          <w:tcPr>
            <w:tcW w:w="1143" w:type="dxa"/>
            <w:gridSpan w:val="2"/>
          </w:tcPr>
          <w:p w:rsidR="00FE1ED4" w:rsidRPr="00766440" w:rsidRDefault="00FE1ED4" w:rsidP="00FE1ED4">
            <w:pPr>
              <w:ind w:left="-106" w:right="-110"/>
              <w:jc w:val="center"/>
            </w:pPr>
            <w:r w:rsidRPr="00766440">
              <w:t>0,0</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pPr>
            <w:r w:rsidRPr="00766440">
              <w:t>8.5</w:t>
            </w:r>
          </w:p>
        </w:tc>
        <w:tc>
          <w:tcPr>
            <w:tcW w:w="2118" w:type="dxa"/>
            <w:vMerge w:val="restart"/>
            <w:shd w:val="clear" w:color="auto" w:fill="auto"/>
          </w:tcPr>
          <w:p w:rsidR="00FE1ED4" w:rsidRPr="00766440" w:rsidRDefault="00FE1ED4" w:rsidP="00FE1ED4">
            <w:pPr>
              <w:spacing w:line="216" w:lineRule="auto"/>
            </w:pPr>
            <w:r w:rsidRPr="00766440">
              <w:t>Реализация мероприятий по модернизации библиотек в части комплектования книжных фондов библиотек муниципальных образований Краснодарского края</w:t>
            </w:r>
          </w:p>
        </w:tc>
        <w:tc>
          <w:tcPr>
            <w:tcW w:w="1983" w:type="dxa"/>
            <w:gridSpan w:val="3"/>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3129,9</w:t>
            </w:r>
          </w:p>
        </w:tc>
        <w:tc>
          <w:tcPr>
            <w:tcW w:w="1140" w:type="dxa"/>
            <w:gridSpan w:val="2"/>
            <w:shd w:val="clear" w:color="auto" w:fill="auto"/>
          </w:tcPr>
          <w:p w:rsidR="00FE1ED4" w:rsidRPr="00766440" w:rsidRDefault="00FE1ED4" w:rsidP="00FE1ED4">
            <w:pPr>
              <w:ind w:left="-106" w:right="-110"/>
              <w:jc w:val="center"/>
            </w:pPr>
            <w:r w:rsidRPr="00766440">
              <w:t>0,0</w:t>
            </w:r>
          </w:p>
        </w:tc>
        <w:tc>
          <w:tcPr>
            <w:tcW w:w="1134" w:type="dxa"/>
            <w:gridSpan w:val="2"/>
            <w:shd w:val="clear" w:color="auto" w:fill="auto"/>
          </w:tcPr>
          <w:p w:rsidR="00FE1ED4" w:rsidRPr="00766440" w:rsidRDefault="00FE1ED4" w:rsidP="00FE1ED4">
            <w:pPr>
              <w:jc w:val="center"/>
            </w:pPr>
            <w:r w:rsidRPr="00766440">
              <w:t>752,9</w:t>
            </w:r>
          </w:p>
        </w:tc>
        <w:tc>
          <w:tcPr>
            <w:tcW w:w="1134" w:type="dxa"/>
            <w:gridSpan w:val="2"/>
            <w:shd w:val="clear" w:color="auto" w:fill="auto"/>
          </w:tcPr>
          <w:p w:rsidR="00FE1ED4" w:rsidRPr="00766440" w:rsidRDefault="00FE1ED4" w:rsidP="00FE1ED4">
            <w:pPr>
              <w:ind w:left="-106" w:right="-110"/>
              <w:jc w:val="center"/>
            </w:pPr>
            <w:r w:rsidRPr="00766440">
              <w:t>801,7</w:t>
            </w:r>
          </w:p>
        </w:tc>
        <w:tc>
          <w:tcPr>
            <w:tcW w:w="1134" w:type="dxa"/>
          </w:tcPr>
          <w:p w:rsidR="00FE1ED4" w:rsidRPr="00766440" w:rsidRDefault="00FE1ED4" w:rsidP="00FE1ED4">
            <w:pPr>
              <w:ind w:left="-106" w:right="-110"/>
              <w:jc w:val="center"/>
            </w:pPr>
            <w:r w:rsidRPr="00766440">
              <w:t>787,6</w:t>
            </w:r>
          </w:p>
        </w:tc>
        <w:tc>
          <w:tcPr>
            <w:tcW w:w="1143" w:type="dxa"/>
            <w:gridSpan w:val="2"/>
          </w:tcPr>
          <w:p w:rsidR="00FE1ED4" w:rsidRPr="00766440" w:rsidRDefault="00FE1ED4" w:rsidP="00FE1ED4">
            <w:pPr>
              <w:ind w:left="-106" w:right="-110"/>
              <w:jc w:val="center"/>
            </w:pPr>
            <w:r w:rsidRPr="00766440">
              <w:t>787,7</w:t>
            </w:r>
          </w:p>
        </w:tc>
        <w:tc>
          <w:tcPr>
            <w:tcW w:w="1700" w:type="dxa"/>
            <w:gridSpan w:val="2"/>
            <w:vMerge w:val="restart"/>
            <w:shd w:val="clear" w:color="auto" w:fill="auto"/>
          </w:tcPr>
          <w:p w:rsidR="00FE1ED4" w:rsidRPr="00766440" w:rsidRDefault="00FE1ED4" w:rsidP="00FE1ED4">
            <w:pPr>
              <w:spacing w:line="216" w:lineRule="auto"/>
            </w:pPr>
            <w:r w:rsidRPr="00766440">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FE1ED4" w:rsidRPr="00766440" w:rsidRDefault="00FE1ED4" w:rsidP="00FE1ED4">
            <w:pPr>
              <w:spacing w:line="216" w:lineRule="auto"/>
            </w:pPr>
            <w:r w:rsidRPr="00766440">
              <w:rPr>
                <w:bCs/>
              </w:rPr>
              <w:t>Ответственный за выполнение мероприятий - УК,  получатель субсидий  - МБУ «Крымская ММБ»</w:t>
            </w: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400,5</w:t>
            </w:r>
          </w:p>
        </w:tc>
        <w:tc>
          <w:tcPr>
            <w:tcW w:w="1140" w:type="dxa"/>
            <w:gridSpan w:val="2"/>
            <w:shd w:val="clear" w:color="auto" w:fill="auto"/>
          </w:tcPr>
          <w:p w:rsidR="00FE1ED4" w:rsidRPr="00766440" w:rsidRDefault="00FE1ED4" w:rsidP="00FE1ED4">
            <w:pPr>
              <w:ind w:left="-106" w:right="-110"/>
              <w:jc w:val="center"/>
            </w:pPr>
            <w:r w:rsidRPr="00766440">
              <w:t>0,0</w:t>
            </w:r>
          </w:p>
        </w:tc>
        <w:tc>
          <w:tcPr>
            <w:tcW w:w="1134" w:type="dxa"/>
            <w:gridSpan w:val="2"/>
            <w:shd w:val="clear" w:color="auto" w:fill="auto"/>
          </w:tcPr>
          <w:p w:rsidR="00FE1ED4" w:rsidRPr="00766440" w:rsidRDefault="00FE1ED4" w:rsidP="00FE1ED4">
            <w:pPr>
              <w:jc w:val="center"/>
            </w:pPr>
            <w:r w:rsidRPr="00766440">
              <w:t>67,8</w:t>
            </w:r>
          </w:p>
        </w:tc>
        <w:tc>
          <w:tcPr>
            <w:tcW w:w="1134" w:type="dxa"/>
            <w:gridSpan w:val="2"/>
            <w:shd w:val="clear" w:color="auto" w:fill="auto"/>
          </w:tcPr>
          <w:p w:rsidR="00FE1ED4" w:rsidRPr="00766440" w:rsidRDefault="00FE1ED4" w:rsidP="00FE1ED4">
            <w:pPr>
              <w:ind w:left="-106" w:right="-110"/>
              <w:jc w:val="center"/>
            </w:pPr>
            <w:r w:rsidRPr="00766440">
              <w:t>112,2</w:t>
            </w:r>
          </w:p>
        </w:tc>
        <w:tc>
          <w:tcPr>
            <w:tcW w:w="1134" w:type="dxa"/>
          </w:tcPr>
          <w:p w:rsidR="00FE1ED4" w:rsidRPr="00766440" w:rsidRDefault="00FE1ED4" w:rsidP="00FE1ED4">
            <w:pPr>
              <w:ind w:left="-106" w:right="-110"/>
              <w:jc w:val="center"/>
            </w:pPr>
            <w:r w:rsidRPr="00766440">
              <w:t>110,2</w:t>
            </w:r>
          </w:p>
        </w:tc>
        <w:tc>
          <w:tcPr>
            <w:tcW w:w="1143" w:type="dxa"/>
            <w:gridSpan w:val="2"/>
          </w:tcPr>
          <w:p w:rsidR="00FE1ED4" w:rsidRPr="00766440" w:rsidRDefault="00FE1ED4" w:rsidP="00FE1ED4">
            <w:pPr>
              <w:ind w:left="-106" w:right="-110"/>
              <w:jc w:val="center"/>
            </w:pPr>
            <w:r w:rsidRPr="00766440">
              <w:t>110,3</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613,9</w:t>
            </w:r>
          </w:p>
        </w:tc>
        <w:tc>
          <w:tcPr>
            <w:tcW w:w="1140" w:type="dxa"/>
            <w:gridSpan w:val="2"/>
            <w:shd w:val="clear" w:color="auto" w:fill="auto"/>
          </w:tcPr>
          <w:p w:rsidR="00FE1ED4" w:rsidRPr="00766440" w:rsidRDefault="00FE1ED4" w:rsidP="00FE1ED4">
            <w:pPr>
              <w:ind w:left="-106" w:right="-110"/>
              <w:jc w:val="center"/>
            </w:pPr>
            <w:r w:rsidRPr="00766440">
              <w:t>0,0</w:t>
            </w:r>
          </w:p>
        </w:tc>
        <w:tc>
          <w:tcPr>
            <w:tcW w:w="1134" w:type="dxa"/>
            <w:gridSpan w:val="2"/>
            <w:shd w:val="clear" w:color="auto" w:fill="auto"/>
          </w:tcPr>
          <w:p w:rsidR="00FE1ED4" w:rsidRPr="00766440" w:rsidRDefault="00FE1ED4" w:rsidP="00FE1ED4">
            <w:pPr>
              <w:jc w:val="center"/>
            </w:pPr>
            <w:r w:rsidRPr="00766440">
              <w:t>164,4</w:t>
            </w:r>
          </w:p>
        </w:tc>
        <w:tc>
          <w:tcPr>
            <w:tcW w:w="1134" w:type="dxa"/>
            <w:gridSpan w:val="2"/>
            <w:shd w:val="clear" w:color="auto" w:fill="auto"/>
          </w:tcPr>
          <w:p w:rsidR="00FE1ED4" w:rsidRPr="00766440" w:rsidRDefault="00FE1ED4" w:rsidP="00FE1ED4">
            <w:pPr>
              <w:ind w:left="-106" w:right="-110"/>
              <w:jc w:val="center"/>
            </w:pPr>
            <w:r w:rsidRPr="00766440">
              <w:t>151,7</w:t>
            </w:r>
          </w:p>
        </w:tc>
        <w:tc>
          <w:tcPr>
            <w:tcW w:w="1134" w:type="dxa"/>
          </w:tcPr>
          <w:p w:rsidR="00FE1ED4" w:rsidRPr="00766440" w:rsidRDefault="00FE1ED4" w:rsidP="00FE1ED4">
            <w:pPr>
              <w:ind w:left="-106" w:right="-110"/>
              <w:jc w:val="center"/>
            </w:pPr>
            <w:r w:rsidRPr="00766440">
              <w:t>148,8</w:t>
            </w:r>
          </w:p>
        </w:tc>
        <w:tc>
          <w:tcPr>
            <w:tcW w:w="1143" w:type="dxa"/>
            <w:gridSpan w:val="2"/>
          </w:tcPr>
          <w:p w:rsidR="00FE1ED4" w:rsidRPr="00766440" w:rsidRDefault="00FE1ED4" w:rsidP="00FE1ED4">
            <w:pPr>
              <w:ind w:left="-106" w:right="-110"/>
              <w:jc w:val="center"/>
            </w:pPr>
            <w:r w:rsidRPr="00766440">
              <w:t>149,0</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rPr>
          <w:trHeight w:val="1231"/>
        </w:trPr>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федеральный бюджет</w:t>
            </w:r>
          </w:p>
        </w:tc>
        <w:tc>
          <w:tcPr>
            <w:tcW w:w="1140" w:type="dxa"/>
            <w:shd w:val="clear" w:color="auto" w:fill="auto"/>
          </w:tcPr>
          <w:p w:rsidR="00FE1ED4" w:rsidRPr="00766440" w:rsidRDefault="00FE1ED4" w:rsidP="00FE1ED4">
            <w:pPr>
              <w:jc w:val="center"/>
            </w:pPr>
            <w:r w:rsidRPr="00766440">
              <w:t>2115,5</w:t>
            </w:r>
          </w:p>
        </w:tc>
        <w:tc>
          <w:tcPr>
            <w:tcW w:w="1140" w:type="dxa"/>
            <w:gridSpan w:val="2"/>
            <w:shd w:val="clear" w:color="auto" w:fill="auto"/>
          </w:tcPr>
          <w:p w:rsidR="00FE1ED4" w:rsidRPr="00766440" w:rsidRDefault="00FE1ED4" w:rsidP="00FE1ED4">
            <w:pPr>
              <w:ind w:left="-106" w:right="-110"/>
              <w:jc w:val="center"/>
            </w:pPr>
            <w:r w:rsidRPr="00766440">
              <w:t>0,0</w:t>
            </w:r>
          </w:p>
        </w:tc>
        <w:tc>
          <w:tcPr>
            <w:tcW w:w="1134" w:type="dxa"/>
            <w:gridSpan w:val="2"/>
            <w:shd w:val="clear" w:color="auto" w:fill="auto"/>
          </w:tcPr>
          <w:p w:rsidR="00FE1ED4" w:rsidRPr="00766440" w:rsidRDefault="00FE1ED4" w:rsidP="00FE1ED4">
            <w:pPr>
              <w:jc w:val="center"/>
            </w:pPr>
            <w:r w:rsidRPr="00766440">
              <w:t>520,7</w:t>
            </w:r>
          </w:p>
        </w:tc>
        <w:tc>
          <w:tcPr>
            <w:tcW w:w="1134" w:type="dxa"/>
            <w:gridSpan w:val="2"/>
            <w:shd w:val="clear" w:color="auto" w:fill="auto"/>
          </w:tcPr>
          <w:p w:rsidR="00FE1ED4" w:rsidRPr="00766440" w:rsidRDefault="00FE1ED4" w:rsidP="00FE1ED4">
            <w:pPr>
              <w:ind w:left="-106" w:right="-110"/>
              <w:jc w:val="center"/>
            </w:pPr>
            <w:r w:rsidRPr="00766440">
              <w:t>537,8</w:t>
            </w:r>
          </w:p>
        </w:tc>
        <w:tc>
          <w:tcPr>
            <w:tcW w:w="1134" w:type="dxa"/>
          </w:tcPr>
          <w:p w:rsidR="00FE1ED4" w:rsidRPr="00766440" w:rsidRDefault="00FE1ED4" w:rsidP="00FE1ED4">
            <w:pPr>
              <w:ind w:left="-106" w:right="-110"/>
              <w:jc w:val="center"/>
            </w:pPr>
            <w:r w:rsidRPr="00766440">
              <w:t>528,6</w:t>
            </w:r>
          </w:p>
        </w:tc>
        <w:tc>
          <w:tcPr>
            <w:tcW w:w="1143" w:type="dxa"/>
            <w:gridSpan w:val="2"/>
          </w:tcPr>
          <w:p w:rsidR="00FE1ED4" w:rsidRPr="00766440" w:rsidRDefault="00FE1ED4" w:rsidP="00FE1ED4">
            <w:pPr>
              <w:ind w:left="-106" w:right="-110"/>
              <w:jc w:val="center"/>
            </w:pPr>
            <w:r w:rsidRPr="00766440">
              <w:t>528,4</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2813" w:type="dxa"/>
            <w:gridSpan w:val="3"/>
            <w:vMerge w:val="restart"/>
            <w:shd w:val="clear" w:color="auto" w:fill="auto"/>
            <w:vAlign w:val="center"/>
          </w:tcPr>
          <w:p w:rsidR="00FE1ED4" w:rsidRPr="00766440" w:rsidRDefault="00FE1ED4" w:rsidP="00FE1ED4">
            <w:pPr>
              <w:spacing w:line="216" w:lineRule="auto"/>
              <w:jc w:val="right"/>
            </w:pPr>
            <w:r w:rsidRPr="00766440">
              <w:t>Итого по разделу 8</w:t>
            </w:r>
          </w:p>
          <w:p w:rsidR="00FE1ED4" w:rsidRPr="00766440" w:rsidRDefault="00FE1ED4" w:rsidP="00FE1ED4">
            <w:pPr>
              <w:spacing w:line="216" w:lineRule="auto"/>
              <w:jc w:val="right"/>
            </w:pPr>
          </w:p>
        </w:tc>
        <w:tc>
          <w:tcPr>
            <w:tcW w:w="1983" w:type="dxa"/>
            <w:gridSpan w:val="3"/>
            <w:shd w:val="clear" w:color="auto" w:fill="auto"/>
          </w:tcPr>
          <w:p w:rsidR="00FE1ED4" w:rsidRPr="00766440" w:rsidRDefault="00FE1ED4" w:rsidP="00FE1ED4">
            <w:pPr>
              <w:spacing w:line="216" w:lineRule="auto"/>
            </w:pPr>
            <w:r w:rsidRPr="00766440">
              <w:t>Всего</w:t>
            </w:r>
          </w:p>
        </w:tc>
        <w:tc>
          <w:tcPr>
            <w:tcW w:w="1140" w:type="dxa"/>
            <w:shd w:val="clear" w:color="auto" w:fill="auto"/>
          </w:tcPr>
          <w:p w:rsidR="00FE1ED4" w:rsidRPr="00766440" w:rsidRDefault="00FE1ED4" w:rsidP="00FE1ED4">
            <w:pPr>
              <w:spacing w:line="216" w:lineRule="auto"/>
              <w:jc w:val="center"/>
            </w:pPr>
            <w:r w:rsidRPr="00766440">
              <w:t>24853,1</w:t>
            </w:r>
          </w:p>
          <w:p w:rsidR="00FE1ED4" w:rsidRPr="00766440" w:rsidRDefault="00FE1ED4" w:rsidP="00FE1ED4">
            <w:pPr>
              <w:spacing w:line="216" w:lineRule="auto"/>
              <w:jc w:val="center"/>
            </w:pPr>
          </w:p>
        </w:tc>
        <w:tc>
          <w:tcPr>
            <w:tcW w:w="1140" w:type="dxa"/>
            <w:gridSpan w:val="2"/>
            <w:shd w:val="clear" w:color="auto" w:fill="auto"/>
          </w:tcPr>
          <w:p w:rsidR="00FE1ED4" w:rsidRPr="00766440" w:rsidRDefault="00FE1ED4" w:rsidP="00FE1ED4">
            <w:pPr>
              <w:jc w:val="center"/>
            </w:pPr>
            <w:r w:rsidRPr="00766440">
              <w:t>1360,4</w:t>
            </w:r>
          </w:p>
        </w:tc>
        <w:tc>
          <w:tcPr>
            <w:tcW w:w="1134" w:type="dxa"/>
            <w:gridSpan w:val="2"/>
            <w:shd w:val="clear" w:color="auto" w:fill="auto"/>
          </w:tcPr>
          <w:p w:rsidR="00FE1ED4" w:rsidRPr="00766440" w:rsidRDefault="00FE1ED4" w:rsidP="00FE1ED4">
            <w:pPr>
              <w:jc w:val="center"/>
            </w:pPr>
            <w:r w:rsidRPr="00766440">
              <w:t>12852,3</w:t>
            </w:r>
          </w:p>
        </w:tc>
        <w:tc>
          <w:tcPr>
            <w:tcW w:w="1134" w:type="dxa"/>
            <w:gridSpan w:val="2"/>
            <w:shd w:val="clear" w:color="auto" w:fill="auto"/>
          </w:tcPr>
          <w:p w:rsidR="00FE1ED4" w:rsidRPr="00766440" w:rsidRDefault="00FE1ED4" w:rsidP="00FE1ED4">
            <w:pPr>
              <w:ind w:left="-106" w:right="-110"/>
              <w:jc w:val="center"/>
            </w:pPr>
            <w:r w:rsidRPr="00766440">
              <w:t>3043,5</w:t>
            </w:r>
          </w:p>
        </w:tc>
        <w:tc>
          <w:tcPr>
            <w:tcW w:w="1134" w:type="dxa"/>
          </w:tcPr>
          <w:p w:rsidR="00FE1ED4" w:rsidRPr="00766440" w:rsidRDefault="00FE1ED4" w:rsidP="00FE1ED4">
            <w:pPr>
              <w:ind w:left="-106" w:right="-110"/>
              <w:jc w:val="center"/>
            </w:pPr>
            <w:r w:rsidRPr="00766440">
              <w:t>4086,7</w:t>
            </w:r>
          </w:p>
        </w:tc>
        <w:tc>
          <w:tcPr>
            <w:tcW w:w="1143" w:type="dxa"/>
            <w:gridSpan w:val="2"/>
          </w:tcPr>
          <w:p w:rsidR="00FE1ED4" w:rsidRPr="00766440" w:rsidRDefault="00FE1ED4" w:rsidP="00FE1ED4">
            <w:pPr>
              <w:ind w:left="-106" w:right="-110"/>
              <w:jc w:val="center"/>
            </w:pPr>
            <w:r w:rsidRPr="00766440">
              <w:t>3510,2</w:t>
            </w:r>
          </w:p>
        </w:tc>
        <w:tc>
          <w:tcPr>
            <w:tcW w:w="1700" w:type="dxa"/>
            <w:gridSpan w:val="2"/>
            <w:shd w:val="clear" w:color="auto" w:fill="auto"/>
          </w:tcPr>
          <w:p w:rsidR="00FE1ED4" w:rsidRPr="00766440" w:rsidRDefault="00FE1ED4" w:rsidP="00FE1ED4">
            <w:pPr>
              <w:spacing w:line="216" w:lineRule="auto"/>
            </w:pPr>
          </w:p>
        </w:tc>
        <w:tc>
          <w:tcPr>
            <w:tcW w:w="1849" w:type="dxa"/>
            <w:gridSpan w:val="2"/>
            <w:shd w:val="clear" w:color="auto" w:fill="auto"/>
          </w:tcPr>
          <w:p w:rsidR="00FE1ED4" w:rsidRPr="00766440" w:rsidRDefault="00FE1ED4" w:rsidP="00FE1ED4">
            <w:pPr>
              <w:spacing w:line="216" w:lineRule="auto"/>
            </w:pPr>
          </w:p>
        </w:tc>
      </w:tr>
      <w:tr w:rsidR="00FE1ED4" w:rsidRPr="00766440" w:rsidTr="000B580D">
        <w:tc>
          <w:tcPr>
            <w:tcW w:w="2813" w:type="dxa"/>
            <w:gridSpan w:val="3"/>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tabs>
                <w:tab w:val="left" w:pos="620"/>
              </w:tabs>
              <w:spacing w:line="216" w:lineRule="auto"/>
            </w:pPr>
            <w:r w:rsidRPr="00766440">
              <w:t>местный бюджет</w:t>
            </w:r>
          </w:p>
        </w:tc>
        <w:tc>
          <w:tcPr>
            <w:tcW w:w="1140" w:type="dxa"/>
            <w:shd w:val="clear" w:color="auto" w:fill="auto"/>
          </w:tcPr>
          <w:p w:rsidR="00FE1ED4" w:rsidRPr="00766440" w:rsidRDefault="00FE1ED4" w:rsidP="00FE1ED4">
            <w:pPr>
              <w:tabs>
                <w:tab w:val="left" w:pos="620"/>
              </w:tabs>
              <w:jc w:val="center"/>
            </w:pPr>
            <w:r w:rsidRPr="00766440">
              <w:t>11661,2</w:t>
            </w:r>
          </w:p>
          <w:p w:rsidR="00FE1ED4" w:rsidRPr="00766440" w:rsidRDefault="00FE1ED4" w:rsidP="00FE1ED4">
            <w:pPr>
              <w:tabs>
                <w:tab w:val="left" w:pos="620"/>
              </w:tabs>
              <w:jc w:val="center"/>
            </w:pPr>
          </w:p>
        </w:tc>
        <w:tc>
          <w:tcPr>
            <w:tcW w:w="1140" w:type="dxa"/>
            <w:gridSpan w:val="2"/>
            <w:shd w:val="clear" w:color="auto" w:fill="auto"/>
          </w:tcPr>
          <w:p w:rsidR="00FE1ED4" w:rsidRPr="00766440" w:rsidRDefault="00FE1ED4" w:rsidP="00FE1ED4">
            <w:pPr>
              <w:tabs>
                <w:tab w:val="left" w:pos="620"/>
              </w:tabs>
              <w:jc w:val="center"/>
            </w:pPr>
            <w:r w:rsidRPr="00766440">
              <w:t>1315,9</w:t>
            </w:r>
          </w:p>
        </w:tc>
        <w:tc>
          <w:tcPr>
            <w:tcW w:w="1134" w:type="dxa"/>
            <w:gridSpan w:val="2"/>
            <w:shd w:val="clear" w:color="auto" w:fill="auto"/>
          </w:tcPr>
          <w:p w:rsidR="00FE1ED4" w:rsidRPr="00766440" w:rsidRDefault="00FE1ED4" w:rsidP="00FE1ED4">
            <w:pPr>
              <w:tabs>
                <w:tab w:val="left" w:pos="620"/>
              </w:tabs>
              <w:jc w:val="center"/>
            </w:pPr>
            <w:r w:rsidRPr="00766440">
              <w:t>1749,2</w:t>
            </w:r>
          </w:p>
        </w:tc>
        <w:tc>
          <w:tcPr>
            <w:tcW w:w="1134" w:type="dxa"/>
            <w:gridSpan w:val="2"/>
            <w:shd w:val="clear" w:color="auto" w:fill="auto"/>
          </w:tcPr>
          <w:p w:rsidR="00FE1ED4" w:rsidRPr="00766440" w:rsidRDefault="00FE1ED4" w:rsidP="00FE1ED4">
            <w:pPr>
              <w:ind w:left="-106" w:right="-110"/>
              <w:jc w:val="center"/>
            </w:pPr>
            <w:r w:rsidRPr="00766440">
              <w:t>2354,0</w:t>
            </w:r>
          </w:p>
        </w:tc>
        <w:tc>
          <w:tcPr>
            <w:tcW w:w="1134" w:type="dxa"/>
          </w:tcPr>
          <w:p w:rsidR="00FE1ED4" w:rsidRPr="00766440" w:rsidRDefault="00FE1ED4" w:rsidP="00FE1ED4">
            <w:pPr>
              <w:ind w:left="-106" w:right="-110"/>
              <w:jc w:val="center"/>
            </w:pPr>
            <w:r w:rsidRPr="00766440">
              <w:t>3409,3</w:t>
            </w:r>
          </w:p>
        </w:tc>
        <w:tc>
          <w:tcPr>
            <w:tcW w:w="1143" w:type="dxa"/>
            <w:gridSpan w:val="2"/>
          </w:tcPr>
          <w:p w:rsidR="00FE1ED4" w:rsidRPr="00766440" w:rsidRDefault="00FE1ED4" w:rsidP="00FE1ED4">
            <w:pPr>
              <w:ind w:left="-106" w:right="-110"/>
              <w:jc w:val="center"/>
            </w:pPr>
            <w:r w:rsidRPr="00766440">
              <w:t>2832,8</w:t>
            </w:r>
          </w:p>
        </w:tc>
        <w:tc>
          <w:tcPr>
            <w:tcW w:w="1700" w:type="dxa"/>
            <w:gridSpan w:val="2"/>
            <w:shd w:val="clear" w:color="auto" w:fill="auto"/>
          </w:tcPr>
          <w:p w:rsidR="00FE1ED4" w:rsidRPr="00766440" w:rsidRDefault="00FE1ED4" w:rsidP="00FE1ED4">
            <w:pPr>
              <w:spacing w:line="216" w:lineRule="auto"/>
            </w:pPr>
          </w:p>
        </w:tc>
        <w:tc>
          <w:tcPr>
            <w:tcW w:w="1849" w:type="dxa"/>
            <w:gridSpan w:val="2"/>
            <w:shd w:val="clear" w:color="auto" w:fill="auto"/>
          </w:tcPr>
          <w:p w:rsidR="00FE1ED4" w:rsidRPr="00766440" w:rsidRDefault="00FE1ED4" w:rsidP="00FE1ED4">
            <w:pPr>
              <w:spacing w:line="216" w:lineRule="auto"/>
            </w:pPr>
          </w:p>
        </w:tc>
      </w:tr>
      <w:tr w:rsidR="00FE1ED4" w:rsidRPr="00766440" w:rsidTr="000B580D">
        <w:tc>
          <w:tcPr>
            <w:tcW w:w="2813" w:type="dxa"/>
            <w:gridSpan w:val="3"/>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tabs>
                <w:tab w:val="left" w:pos="620"/>
              </w:tabs>
              <w:spacing w:line="216" w:lineRule="auto"/>
            </w:pPr>
            <w:r w:rsidRPr="00766440">
              <w:t>краевой бюджет</w:t>
            </w:r>
          </w:p>
        </w:tc>
        <w:tc>
          <w:tcPr>
            <w:tcW w:w="1140" w:type="dxa"/>
            <w:shd w:val="clear" w:color="auto" w:fill="auto"/>
          </w:tcPr>
          <w:p w:rsidR="00FE1ED4" w:rsidRPr="00766440" w:rsidRDefault="00FE1ED4" w:rsidP="00FE1ED4">
            <w:pPr>
              <w:tabs>
                <w:tab w:val="left" w:pos="620"/>
              </w:tabs>
              <w:jc w:val="center"/>
            </w:pPr>
            <w:r w:rsidRPr="00766440">
              <w:t>1076,2</w:t>
            </w:r>
          </w:p>
          <w:p w:rsidR="00FE1ED4" w:rsidRPr="00766440" w:rsidRDefault="00FE1ED4" w:rsidP="00FE1ED4">
            <w:pPr>
              <w:tabs>
                <w:tab w:val="left" w:pos="620"/>
              </w:tabs>
              <w:jc w:val="center"/>
            </w:pPr>
          </w:p>
        </w:tc>
        <w:tc>
          <w:tcPr>
            <w:tcW w:w="1140" w:type="dxa"/>
            <w:gridSpan w:val="2"/>
            <w:shd w:val="clear" w:color="auto" w:fill="auto"/>
          </w:tcPr>
          <w:p w:rsidR="00FE1ED4" w:rsidRPr="00766440" w:rsidRDefault="00FE1ED4" w:rsidP="00FE1ED4">
            <w:pPr>
              <w:tabs>
                <w:tab w:val="left" w:pos="620"/>
              </w:tabs>
              <w:ind w:left="-106" w:right="-110"/>
              <w:jc w:val="center"/>
            </w:pPr>
            <w:r w:rsidRPr="00766440">
              <w:t>44,5</w:t>
            </w:r>
          </w:p>
        </w:tc>
        <w:tc>
          <w:tcPr>
            <w:tcW w:w="1134" w:type="dxa"/>
            <w:gridSpan w:val="2"/>
            <w:shd w:val="clear" w:color="auto" w:fill="auto"/>
          </w:tcPr>
          <w:p w:rsidR="00FE1ED4" w:rsidRPr="00766440" w:rsidRDefault="00FE1ED4" w:rsidP="00FE1ED4">
            <w:pPr>
              <w:tabs>
                <w:tab w:val="left" w:pos="620"/>
              </w:tabs>
              <w:jc w:val="center"/>
            </w:pPr>
            <w:r w:rsidRPr="00766440">
              <w:t>582,4</w:t>
            </w:r>
          </w:p>
        </w:tc>
        <w:tc>
          <w:tcPr>
            <w:tcW w:w="1134" w:type="dxa"/>
            <w:gridSpan w:val="2"/>
            <w:shd w:val="clear" w:color="auto" w:fill="auto"/>
          </w:tcPr>
          <w:p w:rsidR="00FE1ED4" w:rsidRPr="00766440" w:rsidRDefault="00FE1ED4" w:rsidP="00FE1ED4">
            <w:pPr>
              <w:tabs>
                <w:tab w:val="left" w:pos="620"/>
              </w:tabs>
              <w:jc w:val="center"/>
            </w:pPr>
            <w:r w:rsidRPr="00766440">
              <w:t>151,7</w:t>
            </w:r>
          </w:p>
        </w:tc>
        <w:tc>
          <w:tcPr>
            <w:tcW w:w="1134" w:type="dxa"/>
          </w:tcPr>
          <w:p w:rsidR="00FE1ED4" w:rsidRPr="00766440" w:rsidRDefault="00FE1ED4" w:rsidP="00FE1ED4">
            <w:pPr>
              <w:tabs>
                <w:tab w:val="left" w:pos="620"/>
              </w:tabs>
              <w:jc w:val="center"/>
            </w:pPr>
            <w:r w:rsidRPr="00766440">
              <w:t>148,8</w:t>
            </w:r>
          </w:p>
        </w:tc>
        <w:tc>
          <w:tcPr>
            <w:tcW w:w="1143" w:type="dxa"/>
            <w:gridSpan w:val="2"/>
          </w:tcPr>
          <w:p w:rsidR="00FE1ED4" w:rsidRPr="00766440" w:rsidRDefault="00FE1ED4" w:rsidP="00FE1ED4">
            <w:pPr>
              <w:tabs>
                <w:tab w:val="left" w:pos="620"/>
              </w:tabs>
              <w:jc w:val="center"/>
            </w:pPr>
            <w:r w:rsidRPr="00766440">
              <w:t>149,0</w:t>
            </w:r>
          </w:p>
        </w:tc>
        <w:tc>
          <w:tcPr>
            <w:tcW w:w="1700" w:type="dxa"/>
            <w:gridSpan w:val="2"/>
            <w:shd w:val="clear" w:color="auto" w:fill="auto"/>
          </w:tcPr>
          <w:p w:rsidR="00FE1ED4" w:rsidRPr="00766440" w:rsidRDefault="00FE1ED4" w:rsidP="00FE1ED4">
            <w:pPr>
              <w:spacing w:line="216" w:lineRule="auto"/>
            </w:pPr>
          </w:p>
        </w:tc>
        <w:tc>
          <w:tcPr>
            <w:tcW w:w="1849" w:type="dxa"/>
            <w:gridSpan w:val="2"/>
            <w:shd w:val="clear" w:color="auto" w:fill="auto"/>
          </w:tcPr>
          <w:p w:rsidR="00FE1ED4" w:rsidRPr="00766440" w:rsidRDefault="00FE1ED4" w:rsidP="00FE1ED4">
            <w:pPr>
              <w:spacing w:line="216" w:lineRule="auto"/>
            </w:pPr>
          </w:p>
        </w:tc>
      </w:tr>
      <w:tr w:rsidR="00FE1ED4" w:rsidRPr="00766440" w:rsidTr="000B580D">
        <w:tc>
          <w:tcPr>
            <w:tcW w:w="2813" w:type="dxa"/>
            <w:gridSpan w:val="3"/>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tabs>
                <w:tab w:val="left" w:pos="620"/>
              </w:tabs>
              <w:spacing w:line="216" w:lineRule="auto"/>
            </w:pPr>
            <w:r w:rsidRPr="00766440">
              <w:t>федеральный бюджет</w:t>
            </w:r>
          </w:p>
        </w:tc>
        <w:tc>
          <w:tcPr>
            <w:tcW w:w="1140" w:type="dxa"/>
            <w:shd w:val="clear" w:color="auto" w:fill="auto"/>
          </w:tcPr>
          <w:p w:rsidR="00FE1ED4" w:rsidRPr="00766440" w:rsidRDefault="00FE1ED4" w:rsidP="00FE1ED4">
            <w:pPr>
              <w:tabs>
                <w:tab w:val="left" w:pos="620"/>
              </w:tabs>
              <w:jc w:val="center"/>
            </w:pPr>
            <w:r w:rsidRPr="00766440">
              <w:t>12115,5</w:t>
            </w:r>
          </w:p>
        </w:tc>
        <w:tc>
          <w:tcPr>
            <w:tcW w:w="1140" w:type="dxa"/>
            <w:gridSpan w:val="2"/>
            <w:shd w:val="clear" w:color="auto" w:fill="auto"/>
          </w:tcPr>
          <w:p w:rsidR="00FE1ED4" w:rsidRPr="00766440" w:rsidRDefault="00FE1ED4" w:rsidP="00FE1ED4">
            <w:pPr>
              <w:tabs>
                <w:tab w:val="left" w:pos="620"/>
              </w:tabs>
              <w:ind w:left="-106" w:right="-110"/>
              <w:jc w:val="center"/>
            </w:pPr>
            <w:r w:rsidRPr="00766440">
              <w:t>0,0</w:t>
            </w:r>
          </w:p>
        </w:tc>
        <w:tc>
          <w:tcPr>
            <w:tcW w:w="1134" w:type="dxa"/>
            <w:gridSpan w:val="2"/>
            <w:shd w:val="clear" w:color="auto" w:fill="auto"/>
          </w:tcPr>
          <w:p w:rsidR="00FE1ED4" w:rsidRPr="00766440" w:rsidRDefault="00FE1ED4" w:rsidP="00FE1ED4">
            <w:pPr>
              <w:tabs>
                <w:tab w:val="left" w:pos="620"/>
              </w:tabs>
              <w:jc w:val="center"/>
            </w:pPr>
            <w:r w:rsidRPr="00766440">
              <w:t>10520,7</w:t>
            </w:r>
          </w:p>
        </w:tc>
        <w:tc>
          <w:tcPr>
            <w:tcW w:w="1134" w:type="dxa"/>
            <w:gridSpan w:val="2"/>
            <w:shd w:val="clear" w:color="auto" w:fill="auto"/>
          </w:tcPr>
          <w:p w:rsidR="00FE1ED4" w:rsidRPr="00766440" w:rsidRDefault="00FE1ED4" w:rsidP="00FE1ED4">
            <w:pPr>
              <w:tabs>
                <w:tab w:val="left" w:pos="620"/>
              </w:tabs>
              <w:jc w:val="center"/>
            </w:pPr>
            <w:r w:rsidRPr="00766440">
              <w:t>537,8</w:t>
            </w:r>
          </w:p>
        </w:tc>
        <w:tc>
          <w:tcPr>
            <w:tcW w:w="1134" w:type="dxa"/>
          </w:tcPr>
          <w:p w:rsidR="00FE1ED4" w:rsidRPr="00766440" w:rsidRDefault="00FE1ED4" w:rsidP="00FE1ED4">
            <w:pPr>
              <w:tabs>
                <w:tab w:val="left" w:pos="620"/>
              </w:tabs>
              <w:jc w:val="center"/>
            </w:pPr>
            <w:r w:rsidRPr="00766440">
              <w:t>528,6</w:t>
            </w:r>
          </w:p>
        </w:tc>
        <w:tc>
          <w:tcPr>
            <w:tcW w:w="1143" w:type="dxa"/>
            <w:gridSpan w:val="2"/>
          </w:tcPr>
          <w:p w:rsidR="00FE1ED4" w:rsidRPr="00766440" w:rsidRDefault="00FE1ED4" w:rsidP="00FE1ED4">
            <w:pPr>
              <w:tabs>
                <w:tab w:val="left" w:pos="620"/>
              </w:tabs>
              <w:jc w:val="center"/>
            </w:pPr>
            <w:r w:rsidRPr="00766440">
              <w:t>528,4</w:t>
            </w:r>
          </w:p>
        </w:tc>
        <w:tc>
          <w:tcPr>
            <w:tcW w:w="1700" w:type="dxa"/>
            <w:gridSpan w:val="2"/>
            <w:shd w:val="clear" w:color="auto" w:fill="auto"/>
          </w:tcPr>
          <w:p w:rsidR="00FE1ED4" w:rsidRPr="00766440" w:rsidRDefault="00FE1ED4" w:rsidP="00FE1ED4">
            <w:pPr>
              <w:spacing w:line="216" w:lineRule="auto"/>
            </w:pPr>
          </w:p>
        </w:tc>
        <w:tc>
          <w:tcPr>
            <w:tcW w:w="1849" w:type="dxa"/>
            <w:gridSpan w:val="2"/>
            <w:shd w:val="clear" w:color="auto" w:fill="auto"/>
          </w:tcPr>
          <w:p w:rsidR="00FE1ED4" w:rsidRPr="00766440" w:rsidRDefault="00FE1ED4" w:rsidP="00FE1ED4">
            <w:pPr>
              <w:spacing w:line="216" w:lineRule="auto"/>
            </w:pPr>
          </w:p>
        </w:tc>
      </w:tr>
      <w:tr w:rsidR="00FE1ED4" w:rsidRPr="00766440" w:rsidTr="000B580D">
        <w:tc>
          <w:tcPr>
            <w:tcW w:w="695" w:type="dxa"/>
            <w:gridSpan w:val="2"/>
            <w:shd w:val="clear" w:color="auto" w:fill="auto"/>
          </w:tcPr>
          <w:p w:rsidR="00FE1ED4" w:rsidRPr="00766440" w:rsidRDefault="00FE1ED4" w:rsidP="00FE1ED4">
            <w:pPr>
              <w:spacing w:line="216" w:lineRule="auto"/>
              <w:jc w:val="center"/>
            </w:pPr>
            <w:r w:rsidRPr="00766440">
              <w:t>9.</w:t>
            </w:r>
          </w:p>
        </w:tc>
        <w:tc>
          <w:tcPr>
            <w:tcW w:w="2118" w:type="dxa"/>
            <w:shd w:val="clear" w:color="auto" w:fill="auto"/>
          </w:tcPr>
          <w:p w:rsidR="00FE1ED4" w:rsidRPr="00766440" w:rsidRDefault="00FE1ED4" w:rsidP="00FE1ED4">
            <w:pPr>
              <w:spacing w:line="360" w:lineRule="auto"/>
            </w:pPr>
            <w:r w:rsidRPr="00766440">
              <w:t>Задача</w:t>
            </w:r>
          </w:p>
        </w:tc>
        <w:tc>
          <w:tcPr>
            <w:tcW w:w="12357" w:type="dxa"/>
            <w:gridSpan w:val="17"/>
            <w:shd w:val="clear" w:color="auto" w:fill="auto"/>
          </w:tcPr>
          <w:p w:rsidR="00FE1ED4" w:rsidRPr="00766440" w:rsidRDefault="00FE1ED4" w:rsidP="00FE1ED4">
            <w:pPr>
              <w:spacing w:line="216" w:lineRule="auto"/>
              <w:rPr>
                <w:b/>
                <w:i/>
              </w:rPr>
            </w:pPr>
            <w:r w:rsidRPr="00766440">
              <w:rPr>
                <w:b/>
                <w:i/>
              </w:rPr>
              <w:t>Организация научно-методического, информационного обеспечения отрасли культуры</w:t>
            </w: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jc w:val="center"/>
            </w:pPr>
            <w:r w:rsidRPr="00766440">
              <w:t>9.1</w:t>
            </w:r>
          </w:p>
        </w:tc>
        <w:tc>
          <w:tcPr>
            <w:tcW w:w="2118" w:type="dxa"/>
            <w:vMerge w:val="restart"/>
            <w:shd w:val="clear" w:color="auto" w:fill="auto"/>
          </w:tcPr>
          <w:p w:rsidR="00FE1ED4" w:rsidRPr="00766440" w:rsidRDefault="00FE1ED4" w:rsidP="00FE1ED4">
            <w:pPr>
              <w:spacing w:line="216" w:lineRule="auto"/>
              <w:rPr>
                <w:bCs/>
              </w:rPr>
            </w:pPr>
            <w:r w:rsidRPr="00766440">
              <w:t xml:space="preserve">Изготовление рекламной и </w:t>
            </w:r>
            <w:r w:rsidRPr="00766440">
              <w:lastRenderedPageBreak/>
              <w:t>полиграфической продукции</w:t>
            </w:r>
          </w:p>
        </w:tc>
        <w:tc>
          <w:tcPr>
            <w:tcW w:w="1983" w:type="dxa"/>
            <w:gridSpan w:val="3"/>
            <w:shd w:val="clear" w:color="auto" w:fill="auto"/>
          </w:tcPr>
          <w:p w:rsidR="00FE1ED4" w:rsidRPr="00766440" w:rsidRDefault="00FE1ED4" w:rsidP="00FE1ED4">
            <w:pPr>
              <w:spacing w:line="216" w:lineRule="auto"/>
            </w:pPr>
            <w:r w:rsidRPr="00766440">
              <w:lastRenderedPageBreak/>
              <w:t>всего</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spacing w:line="216" w:lineRule="auto"/>
              <w:jc w:val="center"/>
            </w:pPr>
            <w:r w:rsidRPr="00766440">
              <w:t>3124,7</w:t>
            </w:r>
          </w:p>
        </w:tc>
        <w:tc>
          <w:tcPr>
            <w:tcW w:w="1140" w:type="dxa"/>
            <w:gridSpan w:val="2"/>
            <w:shd w:val="clear" w:color="auto" w:fill="auto"/>
          </w:tcPr>
          <w:p w:rsidR="00FE1ED4" w:rsidRPr="00766440" w:rsidRDefault="00FE1ED4" w:rsidP="00FE1ED4">
            <w:pPr>
              <w:spacing w:line="216" w:lineRule="auto"/>
              <w:jc w:val="center"/>
            </w:pPr>
            <w:r w:rsidRPr="00766440">
              <w:t>820,1</w:t>
            </w:r>
          </w:p>
        </w:tc>
        <w:tc>
          <w:tcPr>
            <w:tcW w:w="1134" w:type="dxa"/>
            <w:gridSpan w:val="2"/>
            <w:shd w:val="clear" w:color="auto" w:fill="auto"/>
          </w:tcPr>
          <w:p w:rsidR="00FE1ED4" w:rsidRPr="00766440" w:rsidRDefault="00FE1ED4" w:rsidP="00FE1ED4">
            <w:pPr>
              <w:spacing w:line="216" w:lineRule="auto"/>
              <w:jc w:val="center"/>
            </w:pPr>
            <w:r w:rsidRPr="00766440">
              <w:t>622,5</w:t>
            </w:r>
          </w:p>
        </w:tc>
        <w:tc>
          <w:tcPr>
            <w:tcW w:w="1134" w:type="dxa"/>
            <w:gridSpan w:val="2"/>
            <w:shd w:val="clear" w:color="auto" w:fill="auto"/>
          </w:tcPr>
          <w:p w:rsidR="00FE1ED4" w:rsidRPr="00766440" w:rsidRDefault="00FE1ED4" w:rsidP="00FE1ED4">
            <w:pPr>
              <w:spacing w:line="216" w:lineRule="auto"/>
              <w:jc w:val="center"/>
            </w:pPr>
            <w:r w:rsidRPr="00766440">
              <w:t>1339,8</w:t>
            </w:r>
          </w:p>
        </w:tc>
        <w:tc>
          <w:tcPr>
            <w:tcW w:w="1134" w:type="dxa"/>
          </w:tcPr>
          <w:p w:rsidR="00FE1ED4" w:rsidRPr="00766440" w:rsidRDefault="00FE1ED4" w:rsidP="00FE1ED4">
            <w:pPr>
              <w:spacing w:line="216" w:lineRule="auto"/>
              <w:jc w:val="center"/>
            </w:pPr>
            <w:r w:rsidRPr="00766440">
              <w:t>150,9</w:t>
            </w:r>
          </w:p>
        </w:tc>
        <w:tc>
          <w:tcPr>
            <w:tcW w:w="1143" w:type="dxa"/>
            <w:gridSpan w:val="2"/>
          </w:tcPr>
          <w:p w:rsidR="00FE1ED4" w:rsidRPr="00766440" w:rsidRDefault="00FE1ED4" w:rsidP="00FE1ED4">
            <w:pPr>
              <w:spacing w:line="216" w:lineRule="auto"/>
              <w:jc w:val="center"/>
            </w:pPr>
            <w:r w:rsidRPr="00766440">
              <w:t>191,4</w:t>
            </w:r>
          </w:p>
          <w:p w:rsidR="00FE1ED4" w:rsidRPr="00766440" w:rsidRDefault="00FE1ED4" w:rsidP="00FE1ED4">
            <w:pPr>
              <w:spacing w:line="216" w:lineRule="auto"/>
              <w:jc w:val="center"/>
            </w:pPr>
          </w:p>
        </w:tc>
        <w:tc>
          <w:tcPr>
            <w:tcW w:w="1700" w:type="dxa"/>
            <w:gridSpan w:val="2"/>
            <w:vMerge w:val="restart"/>
            <w:shd w:val="clear" w:color="auto" w:fill="auto"/>
          </w:tcPr>
          <w:p w:rsidR="00FE1ED4" w:rsidRPr="00766440" w:rsidRDefault="00FE1ED4" w:rsidP="00FE1ED4">
            <w:pPr>
              <w:spacing w:line="216" w:lineRule="auto"/>
            </w:pPr>
            <w:r w:rsidRPr="00766440">
              <w:t xml:space="preserve">Информационное </w:t>
            </w:r>
            <w:r w:rsidRPr="00766440">
              <w:lastRenderedPageBreak/>
              <w:t>обеспечение деятельности учреждений культуры</w:t>
            </w:r>
          </w:p>
        </w:tc>
        <w:tc>
          <w:tcPr>
            <w:tcW w:w="1849" w:type="dxa"/>
            <w:gridSpan w:val="2"/>
            <w:vMerge w:val="restart"/>
            <w:shd w:val="clear" w:color="auto" w:fill="auto"/>
          </w:tcPr>
          <w:p w:rsidR="00FE1ED4" w:rsidRPr="00766440" w:rsidRDefault="00FE1ED4" w:rsidP="00FE1ED4">
            <w:pPr>
              <w:spacing w:line="216" w:lineRule="auto"/>
            </w:pPr>
            <w:r w:rsidRPr="00766440">
              <w:rPr>
                <w:bCs/>
              </w:rPr>
              <w:lastRenderedPageBreak/>
              <w:t xml:space="preserve">Ответственный за выполнение </w:t>
            </w:r>
            <w:r w:rsidRPr="00766440">
              <w:rPr>
                <w:bCs/>
              </w:rPr>
              <w:lastRenderedPageBreak/>
              <w:t>мероприятий - УК,  получатели субсидий  - МБУ «Крымская ММБ», МБУ «ЦМТО УК»</w:t>
            </w:r>
          </w:p>
        </w:tc>
      </w:tr>
      <w:tr w:rsidR="00FE1ED4" w:rsidRPr="00766440" w:rsidTr="000B580D">
        <w:tc>
          <w:tcPr>
            <w:tcW w:w="695" w:type="dxa"/>
            <w:gridSpan w:val="2"/>
            <w:vMerge/>
            <w:shd w:val="clear" w:color="auto" w:fill="auto"/>
          </w:tcPr>
          <w:p w:rsidR="00FE1ED4" w:rsidRPr="00766440" w:rsidRDefault="00FE1ED4" w:rsidP="00FE1ED4">
            <w:pPr>
              <w:spacing w:line="216" w:lineRule="auto"/>
              <w:jc w:val="center"/>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spacing w:line="216" w:lineRule="auto"/>
              <w:jc w:val="center"/>
            </w:pPr>
            <w:r w:rsidRPr="00766440">
              <w:t>3124,7</w:t>
            </w:r>
          </w:p>
        </w:tc>
        <w:tc>
          <w:tcPr>
            <w:tcW w:w="1140" w:type="dxa"/>
            <w:gridSpan w:val="2"/>
            <w:shd w:val="clear" w:color="auto" w:fill="auto"/>
          </w:tcPr>
          <w:p w:rsidR="00FE1ED4" w:rsidRPr="00766440" w:rsidRDefault="00FE1ED4" w:rsidP="00FE1ED4">
            <w:pPr>
              <w:spacing w:line="216" w:lineRule="auto"/>
              <w:jc w:val="center"/>
            </w:pPr>
            <w:r w:rsidRPr="00766440">
              <w:t>820,1</w:t>
            </w:r>
          </w:p>
        </w:tc>
        <w:tc>
          <w:tcPr>
            <w:tcW w:w="1134" w:type="dxa"/>
            <w:gridSpan w:val="2"/>
            <w:shd w:val="clear" w:color="auto" w:fill="auto"/>
          </w:tcPr>
          <w:p w:rsidR="00FE1ED4" w:rsidRPr="00766440" w:rsidRDefault="00FE1ED4" w:rsidP="00FE1ED4">
            <w:pPr>
              <w:spacing w:line="216" w:lineRule="auto"/>
              <w:jc w:val="center"/>
            </w:pPr>
            <w:r w:rsidRPr="00766440">
              <w:t>622,5</w:t>
            </w:r>
          </w:p>
        </w:tc>
        <w:tc>
          <w:tcPr>
            <w:tcW w:w="1134" w:type="dxa"/>
            <w:gridSpan w:val="2"/>
            <w:shd w:val="clear" w:color="auto" w:fill="auto"/>
          </w:tcPr>
          <w:p w:rsidR="00FE1ED4" w:rsidRPr="00766440" w:rsidRDefault="00FE1ED4" w:rsidP="00FE1ED4">
            <w:pPr>
              <w:spacing w:line="216" w:lineRule="auto"/>
              <w:jc w:val="center"/>
            </w:pPr>
            <w:r w:rsidRPr="00766440">
              <w:t>1339,8</w:t>
            </w:r>
          </w:p>
        </w:tc>
        <w:tc>
          <w:tcPr>
            <w:tcW w:w="1134" w:type="dxa"/>
          </w:tcPr>
          <w:p w:rsidR="00FE1ED4" w:rsidRPr="00766440" w:rsidRDefault="00FE1ED4" w:rsidP="00FE1ED4">
            <w:pPr>
              <w:spacing w:line="216" w:lineRule="auto"/>
              <w:jc w:val="center"/>
            </w:pPr>
            <w:r w:rsidRPr="00766440">
              <w:t>150,9</w:t>
            </w:r>
          </w:p>
        </w:tc>
        <w:tc>
          <w:tcPr>
            <w:tcW w:w="1143" w:type="dxa"/>
            <w:gridSpan w:val="2"/>
          </w:tcPr>
          <w:p w:rsidR="00FE1ED4" w:rsidRPr="00766440" w:rsidRDefault="00FE1ED4" w:rsidP="00FE1ED4">
            <w:pPr>
              <w:spacing w:line="216" w:lineRule="auto"/>
              <w:jc w:val="center"/>
            </w:pPr>
            <w:r w:rsidRPr="00766440">
              <w:t>191,4</w:t>
            </w:r>
          </w:p>
          <w:p w:rsidR="00FE1ED4" w:rsidRPr="00766440" w:rsidRDefault="00FE1ED4" w:rsidP="00FE1ED4">
            <w:pPr>
              <w:spacing w:line="216" w:lineRule="auto"/>
              <w:jc w:val="center"/>
            </w:pP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shd w:val="clear" w:color="auto" w:fill="auto"/>
          </w:tcPr>
          <w:p w:rsidR="00FE1ED4" w:rsidRPr="00766440" w:rsidRDefault="00FE1ED4" w:rsidP="00FE1ED4">
            <w:pPr>
              <w:spacing w:line="216" w:lineRule="auto"/>
              <w:jc w:val="center"/>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r w:rsidRPr="00766440">
              <w:t xml:space="preserve"> </w:t>
            </w:r>
          </w:p>
        </w:tc>
        <w:tc>
          <w:tcPr>
            <w:tcW w:w="1140" w:type="dxa"/>
            <w:shd w:val="clear" w:color="auto" w:fill="auto"/>
          </w:tcPr>
          <w:p w:rsidR="00FE1ED4" w:rsidRPr="00766440" w:rsidRDefault="00FE1ED4" w:rsidP="00FE1ED4">
            <w:pPr>
              <w:spacing w:line="216" w:lineRule="auto"/>
              <w:jc w:val="center"/>
            </w:pPr>
          </w:p>
        </w:tc>
        <w:tc>
          <w:tcPr>
            <w:tcW w:w="1140" w:type="dxa"/>
            <w:gridSpan w:val="2"/>
            <w:shd w:val="clear" w:color="auto" w:fill="auto"/>
          </w:tcPr>
          <w:p w:rsidR="00FE1ED4" w:rsidRPr="00766440" w:rsidRDefault="00FE1ED4" w:rsidP="00FE1ED4">
            <w:pPr>
              <w:spacing w:line="216" w:lineRule="auto"/>
              <w:jc w:val="center"/>
            </w:pPr>
          </w:p>
        </w:tc>
        <w:tc>
          <w:tcPr>
            <w:tcW w:w="1134" w:type="dxa"/>
            <w:gridSpan w:val="2"/>
            <w:shd w:val="clear" w:color="auto" w:fill="auto"/>
          </w:tcPr>
          <w:p w:rsidR="00FE1ED4" w:rsidRPr="00766440" w:rsidRDefault="00FE1ED4" w:rsidP="00FE1ED4">
            <w:pPr>
              <w:spacing w:line="216" w:lineRule="auto"/>
              <w:jc w:val="center"/>
            </w:pPr>
          </w:p>
        </w:tc>
        <w:tc>
          <w:tcPr>
            <w:tcW w:w="1134" w:type="dxa"/>
            <w:gridSpan w:val="2"/>
            <w:shd w:val="clear" w:color="auto" w:fill="auto"/>
          </w:tcPr>
          <w:p w:rsidR="00FE1ED4" w:rsidRPr="00766440" w:rsidRDefault="00FE1ED4" w:rsidP="00FE1ED4">
            <w:pPr>
              <w:spacing w:line="216" w:lineRule="auto"/>
              <w:jc w:val="center"/>
            </w:pPr>
          </w:p>
        </w:tc>
        <w:tc>
          <w:tcPr>
            <w:tcW w:w="1134" w:type="dxa"/>
          </w:tcPr>
          <w:p w:rsidR="00FE1ED4" w:rsidRPr="00766440" w:rsidRDefault="00FE1ED4" w:rsidP="00FE1ED4">
            <w:pPr>
              <w:spacing w:line="216" w:lineRule="auto"/>
              <w:jc w:val="center"/>
            </w:pPr>
          </w:p>
        </w:tc>
        <w:tc>
          <w:tcPr>
            <w:tcW w:w="1143" w:type="dxa"/>
            <w:gridSpan w:val="2"/>
          </w:tcPr>
          <w:p w:rsidR="00FE1ED4" w:rsidRPr="00766440" w:rsidRDefault="00FE1ED4" w:rsidP="00FE1ED4">
            <w:pPr>
              <w:spacing w:line="216" w:lineRule="auto"/>
              <w:jc w:val="center"/>
            </w:pP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rPr>
          <w:trHeight w:val="497"/>
        </w:trPr>
        <w:tc>
          <w:tcPr>
            <w:tcW w:w="695" w:type="dxa"/>
            <w:gridSpan w:val="2"/>
            <w:vMerge w:val="restart"/>
            <w:shd w:val="clear" w:color="auto" w:fill="auto"/>
          </w:tcPr>
          <w:p w:rsidR="00FE1ED4" w:rsidRPr="00766440" w:rsidRDefault="00FE1ED4" w:rsidP="00FE1ED4">
            <w:pPr>
              <w:spacing w:line="216" w:lineRule="auto"/>
              <w:jc w:val="center"/>
            </w:pPr>
            <w:r w:rsidRPr="00766440">
              <w:t>9.2</w:t>
            </w:r>
          </w:p>
        </w:tc>
        <w:tc>
          <w:tcPr>
            <w:tcW w:w="2118" w:type="dxa"/>
            <w:vMerge w:val="restart"/>
            <w:shd w:val="clear" w:color="auto" w:fill="auto"/>
          </w:tcPr>
          <w:p w:rsidR="00FE1ED4" w:rsidRPr="00766440" w:rsidRDefault="00FE1ED4" w:rsidP="00FE1ED4">
            <w:pPr>
              <w:spacing w:line="216" w:lineRule="auto"/>
            </w:pPr>
            <w:r w:rsidRPr="00766440">
              <w:t>Создание и обновление стендов, уголков наглядной агитации, изготовление баннеров по антинаркотической тематике; издание агитационных и просветительских материалов, буклетов и памяток</w:t>
            </w:r>
          </w:p>
        </w:tc>
        <w:tc>
          <w:tcPr>
            <w:tcW w:w="1983" w:type="dxa"/>
            <w:gridSpan w:val="3"/>
            <w:tcBorders>
              <w:bottom w:val="single" w:sz="4" w:space="0" w:color="auto"/>
            </w:tcBorders>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40" w:type="dxa"/>
            <w:tcBorders>
              <w:bottom w:val="single" w:sz="4" w:space="0" w:color="auto"/>
            </w:tcBorders>
            <w:shd w:val="clear" w:color="auto" w:fill="auto"/>
          </w:tcPr>
          <w:p w:rsidR="00FE1ED4" w:rsidRPr="00766440" w:rsidRDefault="00FE1ED4" w:rsidP="00FE1ED4">
            <w:pPr>
              <w:spacing w:line="216" w:lineRule="auto"/>
              <w:jc w:val="center"/>
            </w:pPr>
            <w:r w:rsidRPr="00766440">
              <w:t>398,1</w:t>
            </w:r>
          </w:p>
        </w:tc>
        <w:tc>
          <w:tcPr>
            <w:tcW w:w="1140" w:type="dxa"/>
            <w:gridSpan w:val="2"/>
            <w:tcBorders>
              <w:bottom w:val="single" w:sz="4" w:space="0" w:color="auto"/>
            </w:tcBorders>
            <w:shd w:val="clear" w:color="auto" w:fill="auto"/>
          </w:tcPr>
          <w:p w:rsidR="00FE1ED4" w:rsidRPr="00766440" w:rsidRDefault="00FE1ED4" w:rsidP="00FE1ED4">
            <w:pPr>
              <w:jc w:val="center"/>
            </w:pPr>
            <w:r w:rsidRPr="00766440">
              <w:t>15,7</w:t>
            </w:r>
          </w:p>
        </w:tc>
        <w:tc>
          <w:tcPr>
            <w:tcW w:w="1134" w:type="dxa"/>
            <w:gridSpan w:val="2"/>
            <w:tcBorders>
              <w:bottom w:val="single" w:sz="4" w:space="0" w:color="auto"/>
            </w:tcBorders>
            <w:shd w:val="clear" w:color="auto" w:fill="auto"/>
          </w:tcPr>
          <w:p w:rsidR="00FE1ED4" w:rsidRPr="00766440" w:rsidRDefault="00FE1ED4" w:rsidP="00FE1ED4">
            <w:pPr>
              <w:jc w:val="center"/>
            </w:pPr>
            <w:r w:rsidRPr="00766440">
              <w:t>20,0</w:t>
            </w:r>
          </w:p>
        </w:tc>
        <w:tc>
          <w:tcPr>
            <w:tcW w:w="1134" w:type="dxa"/>
            <w:gridSpan w:val="2"/>
            <w:tcBorders>
              <w:bottom w:val="single" w:sz="4" w:space="0" w:color="auto"/>
            </w:tcBorders>
            <w:shd w:val="clear" w:color="auto" w:fill="auto"/>
          </w:tcPr>
          <w:p w:rsidR="00FE1ED4" w:rsidRPr="00766440" w:rsidRDefault="00FE1ED4" w:rsidP="00FE1ED4">
            <w:pPr>
              <w:jc w:val="center"/>
            </w:pPr>
            <w:r w:rsidRPr="00766440">
              <w:t>305,0</w:t>
            </w:r>
          </w:p>
        </w:tc>
        <w:tc>
          <w:tcPr>
            <w:tcW w:w="1134" w:type="dxa"/>
            <w:tcBorders>
              <w:bottom w:val="single" w:sz="4" w:space="0" w:color="auto"/>
            </w:tcBorders>
          </w:tcPr>
          <w:p w:rsidR="00FE1ED4" w:rsidRPr="00766440" w:rsidRDefault="00FE1ED4" w:rsidP="00FE1ED4">
            <w:pPr>
              <w:jc w:val="center"/>
            </w:pPr>
            <w:r w:rsidRPr="00766440">
              <w:t>29,4</w:t>
            </w:r>
          </w:p>
        </w:tc>
        <w:tc>
          <w:tcPr>
            <w:tcW w:w="1143" w:type="dxa"/>
            <w:gridSpan w:val="2"/>
            <w:tcBorders>
              <w:bottom w:val="single" w:sz="4" w:space="0" w:color="auto"/>
            </w:tcBorders>
          </w:tcPr>
          <w:p w:rsidR="00FE1ED4" w:rsidRPr="00766440" w:rsidRDefault="00FE1ED4" w:rsidP="00FE1ED4">
            <w:pPr>
              <w:jc w:val="center"/>
            </w:pPr>
            <w:r w:rsidRPr="00766440">
              <w:t>28,0</w:t>
            </w:r>
          </w:p>
        </w:tc>
        <w:tc>
          <w:tcPr>
            <w:tcW w:w="1700" w:type="dxa"/>
            <w:gridSpan w:val="2"/>
            <w:vMerge w:val="restart"/>
            <w:shd w:val="clear" w:color="auto" w:fill="auto"/>
          </w:tcPr>
          <w:p w:rsidR="00FE1ED4" w:rsidRPr="00766440" w:rsidRDefault="00FE1ED4" w:rsidP="00FE1ED4">
            <w:pPr>
              <w:spacing w:line="216" w:lineRule="auto"/>
            </w:pPr>
            <w:r w:rsidRPr="00766440">
              <w:t>Информационное обеспечение деятельности учреждений культуры</w:t>
            </w:r>
          </w:p>
        </w:tc>
        <w:tc>
          <w:tcPr>
            <w:tcW w:w="1849" w:type="dxa"/>
            <w:gridSpan w:val="2"/>
            <w:vMerge w:val="restart"/>
            <w:shd w:val="clear" w:color="auto" w:fill="auto"/>
          </w:tcPr>
          <w:p w:rsidR="00FE1ED4" w:rsidRPr="00766440" w:rsidRDefault="00FE1ED4" w:rsidP="00FE1ED4">
            <w:pPr>
              <w:spacing w:line="216" w:lineRule="auto"/>
            </w:pPr>
            <w:r w:rsidRPr="00766440">
              <w:rPr>
                <w:bCs/>
              </w:rPr>
              <w:t>Ответственный за выполнение мероприятий - УК,  получатели субсидий  - МБУ «Крымская ММБ», МБУ «ЦМТО УК»</w:t>
            </w:r>
            <w:r>
              <w:rPr>
                <w:bCs/>
              </w:rPr>
              <w:t>, МБУ «СКЦ МО Крымский район»</w:t>
            </w:r>
          </w:p>
        </w:tc>
      </w:tr>
      <w:tr w:rsidR="00FE1ED4" w:rsidRPr="00766440" w:rsidTr="000B580D">
        <w:trPr>
          <w:trHeight w:val="497"/>
        </w:trPr>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tcBorders>
              <w:bottom w:val="single" w:sz="4" w:space="0" w:color="auto"/>
            </w:tcBorders>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tcBorders>
              <w:bottom w:val="single" w:sz="4" w:space="0" w:color="auto"/>
            </w:tcBorders>
            <w:shd w:val="clear" w:color="auto" w:fill="auto"/>
          </w:tcPr>
          <w:p w:rsidR="00FE1ED4" w:rsidRPr="00766440" w:rsidRDefault="00FE1ED4" w:rsidP="00FE1ED4">
            <w:pPr>
              <w:spacing w:line="216" w:lineRule="auto"/>
              <w:jc w:val="center"/>
            </w:pPr>
            <w:r w:rsidRPr="00766440">
              <w:t>398,1</w:t>
            </w:r>
          </w:p>
        </w:tc>
        <w:tc>
          <w:tcPr>
            <w:tcW w:w="1140" w:type="dxa"/>
            <w:gridSpan w:val="2"/>
            <w:tcBorders>
              <w:bottom w:val="single" w:sz="4" w:space="0" w:color="auto"/>
            </w:tcBorders>
            <w:shd w:val="clear" w:color="auto" w:fill="auto"/>
          </w:tcPr>
          <w:p w:rsidR="00FE1ED4" w:rsidRPr="00766440" w:rsidRDefault="00FE1ED4" w:rsidP="00FE1ED4">
            <w:pPr>
              <w:jc w:val="center"/>
            </w:pPr>
            <w:r w:rsidRPr="00766440">
              <w:t>15,7</w:t>
            </w:r>
          </w:p>
        </w:tc>
        <w:tc>
          <w:tcPr>
            <w:tcW w:w="1134" w:type="dxa"/>
            <w:gridSpan w:val="2"/>
            <w:tcBorders>
              <w:bottom w:val="single" w:sz="4" w:space="0" w:color="auto"/>
            </w:tcBorders>
            <w:shd w:val="clear" w:color="auto" w:fill="auto"/>
          </w:tcPr>
          <w:p w:rsidR="00FE1ED4" w:rsidRPr="00766440" w:rsidRDefault="00FE1ED4" w:rsidP="00FE1ED4">
            <w:pPr>
              <w:jc w:val="center"/>
            </w:pPr>
            <w:r w:rsidRPr="00766440">
              <w:t>20,0</w:t>
            </w:r>
          </w:p>
        </w:tc>
        <w:tc>
          <w:tcPr>
            <w:tcW w:w="1134" w:type="dxa"/>
            <w:gridSpan w:val="2"/>
            <w:tcBorders>
              <w:bottom w:val="single" w:sz="4" w:space="0" w:color="auto"/>
            </w:tcBorders>
            <w:shd w:val="clear" w:color="auto" w:fill="auto"/>
          </w:tcPr>
          <w:p w:rsidR="00FE1ED4" w:rsidRPr="00766440" w:rsidRDefault="00FE1ED4" w:rsidP="00FE1ED4">
            <w:pPr>
              <w:jc w:val="center"/>
            </w:pPr>
            <w:r w:rsidRPr="00766440">
              <w:t>305,0</w:t>
            </w:r>
          </w:p>
        </w:tc>
        <w:tc>
          <w:tcPr>
            <w:tcW w:w="1134" w:type="dxa"/>
            <w:tcBorders>
              <w:bottom w:val="single" w:sz="4" w:space="0" w:color="auto"/>
            </w:tcBorders>
          </w:tcPr>
          <w:p w:rsidR="00FE1ED4" w:rsidRPr="00766440" w:rsidRDefault="00FE1ED4" w:rsidP="00FE1ED4">
            <w:pPr>
              <w:jc w:val="center"/>
            </w:pPr>
            <w:r w:rsidRPr="00766440">
              <w:t>29,4</w:t>
            </w:r>
          </w:p>
        </w:tc>
        <w:tc>
          <w:tcPr>
            <w:tcW w:w="1143" w:type="dxa"/>
            <w:gridSpan w:val="2"/>
            <w:tcBorders>
              <w:bottom w:val="single" w:sz="4" w:space="0" w:color="auto"/>
            </w:tcBorders>
          </w:tcPr>
          <w:p w:rsidR="00FE1ED4" w:rsidRPr="00766440" w:rsidRDefault="00FE1ED4" w:rsidP="00FE1ED4">
            <w:pPr>
              <w:jc w:val="center"/>
            </w:pPr>
            <w:r w:rsidRPr="00766440">
              <w:t>28,0</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rPr>
          <w:trHeight w:val="497"/>
        </w:trPr>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tcBorders>
              <w:bottom w:val="single" w:sz="4" w:space="0" w:color="auto"/>
            </w:tcBorders>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40" w:type="dxa"/>
            <w:tcBorders>
              <w:bottom w:val="single" w:sz="4" w:space="0" w:color="auto"/>
            </w:tcBorders>
            <w:shd w:val="clear" w:color="auto" w:fill="auto"/>
          </w:tcPr>
          <w:p w:rsidR="00FE1ED4" w:rsidRPr="00766440" w:rsidRDefault="00FE1ED4" w:rsidP="00FE1ED4">
            <w:pPr>
              <w:spacing w:line="216" w:lineRule="auto"/>
              <w:jc w:val="center"/>
            </w:pPr>
          </w:p>
        </w:tc>
        <w:tc>
          <w:tcPr>
            <w:tcW w:w="1140" w:type="dxa"/>
            <w:gridSpan w:val="2"/>
            <w:tcBorders>
              <w:bottom w:val="single" w:sz="4" w:space="0" w:color="auto"/>
            </w:tcBorders>
            <w:shd w:val="clear" w:color="auto" w:fill="auto"/>
          </w:tcPr>
          <w:p w:rsidR="00FE1ED4" w:rsidRPr="00766440" w:rsidRDefault="00FE1ED4" w:rsidP="00FE1ED4">
            <w:pPr>
              <w:spacing w:line="216" w:lineRule="auto"/>
              <w:jc w:val="center"/>
            </w:pPr>
          </w:p>
        </w:tc>
        <w:tc>
          <w:tcPr>
            <w:tcW w:w="1134" w:type="dxa"/>
            <w:gridSpan w:val="2"/>
            <w:tcBorders>
              <w:bottom w:val="single" w:sz="4" w:space="0" w:color="auto"/>
            </w:tcBorders>
            <w:shd w:val="clear" w:color="auto" w:fill="auto"/>
          </w:tcPr>
          <w:p w:rsidR="00FE1ED4" w:rsidRPr="00766440" w:rsidRDefault="00FE1ED4" w:rsidP="00FE1ED4">
            <w:pPr>
              <w:spacing w:line="216" w:lineRule="auto"/>
              <w:jc w:val="center"/>
            </w:pPr>
          </w:p>
        </w:tc>
        <w:tc>
          <w:tcPr>
            <w:tcW w:w="1134" w:type="dxa"/>
            <w:gridSpan w:val="2"/>
            <w:tcBorders>
              <w:bottom w:val="single" w:sz="4" w:space="0" w:color="auto"/>
            </w:tcBorders>
            <w:shd w:val="clear" w:color="auto" w:fill="auto"/>
          </w:tcPr>
          <w:p w:rsidR="00FE1ED4" w:rsidRPr="00766440" w:rsidRDefault="00FE1ED4" w:rsidP="00FE1ED4">
            <w:pPr>
              <w:spacing w:line="216" w:lineRule="auto"/>
              <w:jc w:val="center"/>
            </w:pPr>
          </w:p>
        </w:tc>
        <w:tc>
          <w:tcPr>
            <w:tcW w:w="1134" w:type="dxa"/>
            <w:tcBorders>
              <w:bottom w:val="single" w:sz="4" w:space="0" w:color="auto"/>
            </w:tcBorders>
          </w:tcPr>
          <w:p w:rsidR="00FE1ED4" w:rsidRPr="00766440" w:rsidRDefault="00FE1ED4" w:rsidP="00FE1ED4">
            <w:pPr>
              <w:spacing w:line="216" w:lineRule="auto"/>
              <w:jc w:val="center"/>
            </w:pPr>
          </w:p>
        </w:tc>
        <w:tc>
          <w:tcPr>
            <w:tcW w:w="1143" w:type="dxa"/>
            <w:gridSpan w:val="2"/>
            <w:tcBorders>
              <w:bottom w:val="single" w:sz="4" w:space="0" w:color="auto"/>
            </w:tcBorders>
          </w:tcPr>
          <w:p w:rsidR="00FE1ED4" w:rsidRPr="00766440" w:rsidRDefault="00FE1ED4" w:rsidP="00FE1ED4">
            <w:pPr>
              <w:spacing w:line="216" w:lineRule="auto"/>
              <w:jc w:val="center"/>
            </w:pP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rPr>
          <w:trHeight w:val="497"/>
        </w:trPr>
        <w:tc>
          <w:tcPr>
            <w:tcW w:w="2813" w:type="dxa"/>
            <w:gridSpan w:val="3"/>
            <w:shd w:val="clear" w:color="auto" w:fill="auto"/>
            <w:vAlign w:val="center"/>
          </w:tcPr>
          <w:p w:rsidR="00FE1ED4" w:rsidRPr="00766440" w:rsidRDefault="00FE1ED4" w:rsidP="00FE1ED4">
            <w:pPr>
              <w:spacing w:line="216" w:lineRule="auto"/>
              <w:jc w:val="center"/>
            </w:pPr>
            <w:r w:rsidRPr="00766440">
              <w:t>Итого по разделу 9</w:t>
            </w:r>
          </w:p>
        </w:tc>
        <w:tc>
          <w:tcPr>
            <w:tcW w:w="1983" w:type="dxa"/>
            <w:gridSpan w:val="3"/>
            <w:tcBorders>
              <w:bottom w:val="single" w:sz="4" w:space="0" w:color="auto"/>
            </w:tcBorders>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tcBorders>
              <w:bottom w:val="single" w:sz="4" w:space="0" w:color="auto"/>
            </w:tcBorders>
            <w:shd w:val="clear" w:color="auto" w:fill="auto"/>
          </w:tcPr>
          <w:p w:rsidR="00FE1ED4" w:rsidRPr="00766440" w:rsidRDefault="00FE1ED4" w:rsidP="00FE1ED4">
            <w:pPr>
              <w:spacing w:line="216" w:lineRule="auto"/>
              <w:jc w:val="center"/>
            </w:pPr>
            <w:r w:rsidRPr="00766440">
              <w:t>3522,8</w:t>
            </w:r>
          </w:p>
        </w:tc>
        <w:tc>
          <w:tcPr>
            <w:tcW w:w="1140" w:type="dxa"/>
            <w:gridSpan w:val="2"/>
            <w:tcBorders>
              <w:bottom w:val="single" w:sz="4" w:space="0" w:color="auto"/>
            </w:tcBorders>
            <w:shd w:val="clear" w:color="auto" w:fill="auto"/>
          </w:tcPr>
          <w:p w:rsidR="00FE1ED4" w:rsidRPr="00766440" w:rsidRDefault="00FE1ED4" w:rsidP="00FE1ED4">
            <w:pPr>
              <w:spacing w:line="216" w:lineRule="auto"/>
              <w:jc w:val="center"/>
            </w:pPr>
            <w:r w:rsidRPr="00766440">
              <w:t>835,8</w:t>
            </w:r>
          </w:p>
        </w:tc>
        <w:tc>
          <w:tcPr>
            <w:tcW w:w="1134" w:type="dxa"/>
            <w:gridSpan w:val="2"/>
            <w:tcBorders>
              <w:bottom w:val="single" w:sz="4" w:space="0" w:color="auto"/>
            </w:tcBorders>
            <w:shd w:val="clear" w:color="auto" w:fill="auto"/>
          </w:tcPr>
          <w:p w:rsidR="00FE1ED4" w:rsidRPr="00766440" w:rsidRDefault="00FE1ED4" w:rsidP="00FE1ED4">
            <w:pPr>
              <w:spacing w:line="216" w:lineRule="auto"/>
              <w:jc w:val="center"/>
            </w:pPr>
            <w:r w:rsidRPr="00766440">
              <w:t>642,5</w:t>
            </w:r>
          </w:p>
        </w:tc>
        <w:tc>
          <w:tcPr>
            <w:tcW w:w="1134" w:type="dxa"/>
            <w:gridSpan w:val="2"/>
            <w:tcBorders>
              <w:bottom w:val="single" w:sz="4" w:space="0" w:color="auto"/>
            </w:tcBorders>
            <w:shd w:val="clear" w:color="auto" w:fill="auto"/>
          </w:tcPr>
          <w:p w:rsidR="00FE1ED4" w:rsidRPr="00766440" w:rsidRDefault="00FE1ED4" w:rsidP="00FE1ED4">
            <w:pPr>
              <w:spacing w:line="216" w:lineRule="auto"/>
              <w:jc w:val="center"/>
            </w:pPr>
            <w:r w:rsidRPr="00766440">
              <w:t>1644,8</w:t>
            </w:r>
          </w:p>
        </w:tc>
        <w:tc>
          <w:tcPr>
            <w:tcW w:w="1134" w:type="dxa"/>
            <w:tcBorders>
              <w:bottom w:val="single" w:sz="4" w:space="0" w:color="auto"/>
            </w:tcBorders>
          </w:tcPr>
          <w:p w:rsidR="00FE1ED4" w:rsidRPr="00766440" w:rsidRDefault="00FE1ED4" w:rsidP="00FE1ED4">
            <w:pPr>
              <w:spacing w:line="216" w:lineRule="auto"/>
              <w:jc w:val="center"/>
            </w:pPr>
            <w:r w:rsidRPr="00766440">
              <w:t>180,3</w:t>
            </w:r>
          </w:p>
        </w:tc>
        <w:tc>
          <w:tcPr>
            <w:tcW w:w="1143" w:type="dxa"/>
            <w:gridSpan w:val="2"/>
            <w:tcBorders>
              <w:bottom w:val="single" w:sz="4" w:space="0" w:color="auto"/>
            </w:tcBorders>
          </w:tcPr>
          <w:p w:rsidR="00FE1ED4" w:rsidRPr="00766440" w:rsidRDefault="00FE1ED4" w:rsidP="00FE1ED4">
            <w:pPr>
              <w:spacing w:line="216" w:lineRule="auto"/>
              <w:jc w:val="center"/>
            </w:pPr>
            <w:r w:rsidRPr="00766440">
              <w:t>219,4</w:t>
            </w:r>
          </w:p>
        </w:tc>
        <w:tc>
          <w:tcPr>
            <w:tcW w:w="1700" w:type="dxa"/>
            <w:gridSpan w:val="2"/>
            <w:tcBorders>
              <w:bottom w:val="single" w:sz="4" w:space="0" w:color="auto"/>
            </w:tcBorders>
            <w:shd w:val="clear" w:color="auto" w:fill="auto"/>
          </w:tcPr>
          <w:p w:rsidR="00FE1ED4" w:rsidRPr="00766440" w:rsidRDefault="00FE1ED4" w:rsidP="00FE1ED4">
            <w:pPr>
              <w:spacing w:line="216" w:lineRule="auto"/>
            </w:pPr>
          </w:p>
        </w:tc>
        <w:tc>
          <w:tcPr>
            <w:tcW w:w="1849" w:type="dxa"/>
            <w:gridSpan w:val="2"/>
            <w:tcBorders>
              <w:bottom w:val="single" w:sz="4" w:space="0" w:color="auto"/>
            </w:tcBorders>
            <w:shd w:val="clear" w:color="auto" w:fill="auto"/>
          </w:tcPr>
          <w:p w:rsidR="00FE1ED4" w:rsidRPr="00766440" w:rsidRDefault="00FE1ED4" w:rsidP="00FE1ED4">
            <w:pPr>
              <w:spacing w:line="216" w:lineRule="auto"/>
            </w:pPr>
          </w:p>
        </w:tc>
      </w:tr>
      <w:tr w:rsidR="00FE1ED4" w:rsidRPr="00766440" w:rsidTr="000B580D">
        <w:trPr>
          <w:trHeight w:val="317"/>
        </w:trPr>
        <w:tc>
          <w:tcPr>
            <w:tcW w:w="695" w:type="dxa"/>
            <w:gridSpan w:val="2"/>
            <w:tcBorders>
              <w:bottom w:val="single" w:sz="4" w:space="0" w:color="auto"/>
            </w:tcBorders>
            <w:shd w:val="clear" w:color="auto" w:fill="auto"/>
          </w:tcPr>
          <w:p w:rsidR="00FE1ED4" w:rsidRPr="00766440" w:rsidRDefault="00FE1ED4" w:rsidP="00FE1ED4">
            <w:pPr>
              <w:spacing w:line="216" w:lineRule="auto"/>
              <w:jc w:val="center"/>
            </w:pPr>
            <w:r w:rsidRPr="00766440">
              <w:t>10</w:t>
            </w:r>
          </w:p>
        </w:tc>
        <w:tc>
          <w:tcPr>
            <w:tcW w:w="2118" w:type="dxa"/>
            <w:tcBorders>
              <w:bottom w:val="single" w:sz="4" w:space="0" w:color="auto"/>
            </w:tcBorders>
            <w:shd w:val="clear" w:color="auto" w:fill="auto"/>
          </w:tcPr>
          <w:p w:rsidR="00FE1ED4" w:rsidRPr="00766440" w:rsidRDefault="00FE1ED4" w:rsidP="00FE1ED4">
            <w:pPr>
              <w:spacing w:line="360" w:lineRule="auto"/>
            </w:pPr>
            <w:r w:rsidRPr="00766440">
              <w:t>Задача</w:t>
            </w:r>
          </w:p>
        </w:tc>
        <w:tc>
          <w:tcPr>
            <w:tcW w:w="12357" w:type="dxa"/>
            <w:gridSpan w:val="17"/>
            <w:tcBorders>
              <w:bottom w:val="single" w:sz="4" w:space="0" w:color="auto"/>
            </w:tcBorders>
            <w:shd w:val="clear" w:color="auto" w:fill="auto"/>
          </w:tcPr>
          <w:p w:rsidR="00FE1ED4" w:rsidRPr="00766440" w:rsidRDefault="00FE1ED4" w:rsidP="00FE1ED4">
            <w:pPr>
              <w:spacing w:line="216" w:lineRule="auto"/>
              <w:rPr>
                <w:b/>
                <w:i/>
              </w:rPr>
            </w:pPr>
            <w:r w:rsidRPr="00766440">
              <w:rPr>
                <w:b/>
                <w:i/>
              </w:rPr>
              <w:t>Кадровое обеспечение</w:t>
            </w:r>
          </w:p>
        </w:tc>
      </w:tr>
      <w:tr w:rsidR="00FE1ED4" w:rsidRPr="00766440" w:rsidTr="000B580D">
        <w:trPr>
          <w:trHeight w:val="497"/>
        </w:trPr>
        <w:tc>
          <w:tcPr>
            <w:tcW w:w="695" w:type="dxa"/>
            <w:gridSpan w:val="2"/>
            <w:vMerge w:val="restart"/>
            <w:shd w:val="clear" w:color="auto" w:fill="auto"/>
          </w:tcPr>
          <w:p w:rsidR="00FE1ED4" w:rsidRPr="00766440" w:rsidRDefault="00FE1ED4" w:rsidP="00FE1ED4">
            <w:pPr>
              <w:spacing w:line="216" w:lineRule="auto"/>
              <w:jc w:val="center"/>
            </w:pPr>
            <w:r w:rsidRPr="00766440">
              <w:t>10.1</w:t>
            </w:r>
          </w:p>
        </w:tc>
        <w:tc>
          <w:tcPr>
            <w:tcW w:w="2118" w:type="dxa"/>
            <w:vMerge w:val="restart"/>
            <w:shd w:val="clear" w:color="auto" w:fill="auto"/>
          </w:tcPr>
          <w:p w:rsidR="00FE1ED4" w:rsidRPr="00766440" w:rsidRDefault="00FE1ED4" w:rsidP="00FE1ED4">
            <w:pPr>
              <w:spacing w:line="216" w:lineRule="auto"/>
            </w:pPr>
            <w:r w:rsidRPr="00766440">
              <w:t>Участие в  творческих лабораториях,   мастерских,   мастер-классах, курсах повышения квалификации</w:t>
            </w:r>
          </w:p>
        </w:tc>
        <w:tc>
          <w:tcPr>
            <w:tcW w:w="1983" w:type="dxa"/>
            <w:gridSpan w:val="3"/>
            <w:tcBorders>
              <w:bottom w:val="single" w:sz="4" w:space="0" w:color="auto"/>
            </w:tcBorders>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40" w:type="dxa"/>
            <w:tcBorders>
              <w:bottom w:val="single" w:sz="4" w:space="0" w:color="auto"/>
            </w:tcBorders>
            <w:shd w:val="clear" w:color="auto" w:fill="auto"/>
          </w:tcPr>
          <w:p w:rsidR="00FE1ED4" w:rsidRPr="00766440" w:rsidRDefault="00FE1ED4" w:rsidP="00FE1ED4">
            <w:pPr>
              <w:spacing w:line="216" w:lineRule="auto"/>
              <w:jc w:val="center"/>
            </w:pPr>
            <w:r w:rsidRPr="00766440">
              <w:t>615,4</w:t>
            </w:r>
          </w:p>
        </w:tc>
        <w:tc>
          <w:tcPr>
            <w:tcW w:w="1140" w:type="dxa"/>
            <w:gridSpan w:val="2"/>
            <w:tcBorders>
              <w:bottom w:val="single" w:sz="4" w:space="0" w:color="auto"/>
            </w:tcBorders>
            <w:shd w:val="clear" w:color="auto" w:fill="auto"/>
          </w:tcPr>
          <w:p w:rsidR="00FE1ED4" w:rsidRPr="00766440" w:rsidRDefault="00FE1ED4" w:rsidP="00FE1ED4">
            <w:pPr>
              <w:spacing w:line="216" w:lineRule="auto"/>
              <w:jc w:val="center"/>
            </w:pPr>
            <w:r w:rsidRPr="00766440">
              <w:t>105,9</w:t>
            </w:r>
          </w:p>
        </w:tc>
        <w:tc>
          <w:tcPr>
            <w:tcW w:w="1134" w:type="dxa"/>
            <w:gridSpan w:val="2"/>
            <w:tcBorders>
              <w:bottom w:val="single" w:sz="4" w:space="0" w:color="auto"/>
            </w:tcBorders>
            <w:shd w:val="clear" w:color="auto" w:fill="auto"/>
          </w:tcPr>
          <w:p w:rsidR="00FE1ED4" w:rsidRPr="00766440" w:rsidRDefault="00FE1ED4" w:rsidP="00FE1ED4">
            <w:pPr>
              <w:spacing w:line="216" w:lineRule="auto"/>
              <w:jc w:val="center"/>
            </w:pPr>
            <w:r w:rsidRPr="00766440">
              <w:t>49,6</w:t>
            </w:r>
          </w:p>
        </w:tc>
        <w:tc>
          <w:tcPr>
            <w:tcW w:w="1134" w:type="dxa"/>
            <w:gridSpan w:val="2"/>
            <w:tcBorders>
              <w:bottom w:val="single" w:sz="4" w:space="0" w:color="auto"/>
            </w:tcBorders>
            <w:shd w:val="clear" w:color="auto" w:fill="auto"/>
          </w:tcPr>
          <w:p w:rsidR="00FE1ED4" w:rsidRPr="00766440" w:rsidRDefault="00FE1ED4" w:rsidP="00FE1ED4">
            <w:pPr>
              <w:spacing w:line="216" w:lineRule="auto"/>
              <w:jc w:val="center"/>
            </w:pPr>
            <w:r w:rsidRPr="00766440">
              <w:t>47,0</w:t>
            </w:r>
          </w:p>
        </w:tc>
        <w:tc>
          <w:tcPr>
            <w:tcW w:w="1134" w:type="dxa"/>
            <w:tcBorders>
              <w:bottom w:val="single" w:sz="4" w:space="0" w:color="auto"/>
            </w:tcBorders>
          </w:tcPr>
          <w:p w:rsidR="00FE1ED4" w:rsidRPr="00766440" w:rsidRDefault="00FE1ED4" w:rsidP="00FE1ED4">
            <w:pPr>
              <w:spacing w:line="216" w:lineRule="auto"/>
              <w:jc w:val="center"/>
            </w:pPr>
            <w:r w:rsidRPr="00766440">
              <w:t>197,6</w:t>
            </w:r>
          </w:p>
        </w:tc>
        <w:tc>
          <w:tcPr>
            <w:tcW w:w="1143" w:type="dxa"/>
            <w:gridSpan w:val="2"/>
            <w:tcBorders>
              <w:bottom w:val="single" w:sz="4" w:space="0" w:color="auto"/>
            </w:tcBorders>
          </w:tcPr>
          <w:p w:rsidR="00FE1ED4" w:rsidRPr="00766440" w:rsidRDefault="00FE1ED4" w:rsidP="00FE1ED4">
            <w:pPr>
              <w:spacing w:line="216" w:lineRule="auto"/>
              <w:jc w:val="center"/>
            </w:pPr>
            <w:r w:rsidRPr="00766440">
              <w:t>215,3</w:t>
            </w:r>
          </w:p>
        </w:tc>
        <w:tc>
          <w:tcPr>
            <w:tcW w:w="1700" w:type="dxa"/>
            <w:gridSpan w:val="2"/>
            <w:vMerge w:val="restart"/>
            <w:shd w:val="clear" w:color="auto" w:fill="auto"/>
          </w:tcPr>
          <w:p w:rsidR="00FE1ED4" w:rsidRPr="00766440" w:rsidRDefault="00FE1ED4" w:rsidP="00FE1ED4">
            <w:pPr>
              <w:spacing w:line="216" w:lineRule="auto"/>
            </w:pPr>
            <w:r w:rsidRPr="00766440">
              <w:t>Повышение  качества и профессиональное развитие кадрового  потенциала учреждений культуры.</w:t>
            </w:r>
          </w:p>
        </w:tc>
        <w:tc>
          <w:tcPr>
            <w:tcW w:w="1849" w:type="dxa"/>
            <w:gridSpan w:val="2"/>
            <w:vMerge w:val="restart"/>
            <w:shd w:val="clear" w:color="auto" w:fill="auto"/>
          </w:tcPr>
          <w:p w:rsidR="00FE1ED4" w:rsidRPr="00766440" w:rsidRDefault="00FE1ED4" w:rsidP="00FE1ED4">
            <w:pPr>
              <w:spacing w:line="216" w:lineRule="auto"/>
            </w:pPr>
            <w:r w:rsidRPr="00766440">
              <w:rPr>
                <w:bCs/>
              </w:rPr>
              <w:t xml:space="preserve">Ответственный за выполнение мероприятий - УК,  получатели субсидий  - МБУ «Крымская ММБ», МБУ «ЦМТО УК», </w:t>
            </w:r>
            <w:r w:rsidRPr="00766440">
              <w:rPr>
                <w:bCs/>
              </w:rPr>
              <w:lastRenderedPageBreak/>
              <w:t>МБУ «СКЦ МО Крымский район», МБУ ДО детские школы искусств</w:t>
            </w:r>
          </w:p>
        </w:tc>
      </w:tr>
      <w:tr w:rsidR="00FE1ED4" w:rsidRPr="00766440" w:rsidTr="000B580D">
        <w:trPr>
          <w:trHeight w:val="497"/>
        </w:trPr>
        <w:tc>
          <w:tcPr>
            <w:tcW w:w="695" w:type="dxa"/>
            <w:gridSpan w:val="2"/>
            <w:vMerge/>
            <w:shd w:val="clear" w:color="auto" w:fill="auto"/>
          </w:tcPr>
          <w:p w:rsidR="00FE1ED4" w:rsidRPr="00766440" w:rsidRDefault="00FE1ED4" w:rsidP="00FE1ED4">
            <w:pPr>
              <w:spacing w:line="216" w:lineRule="auto"/>
              <w:jc w:val="center"/>
            </w:pPr>
          </w:p>
        </w:tc>
        <w:tc>
          <w:tcPr>
            <w:tcW w:w="2118" w:type="dxa"/>
            <w:vMerge/>
            <w:shd w:val="clear" w:color="auto" w:fill="auto"/>
          </w:tcPr>
          <w:p w:rsidR="00FE1ED4" w:rsidRPr="00766440" w:rsidRDefault="00FE1ED4" w:rsidP="00FE1ED4">
            <w:pPr>
              <w:spacing w:line="216" w:lineRule="auto"/>
            </w:pPr>
          </w:p>
        </w:tc>
        <w:tc>
          <w:tcPr>
            <w:tcW w:w="1983" w:type="dxa"/>
            <w:gridSpan w:val="3"/>
            <w:tcBorders>
              <w:bottom w:val="single" w:sz="4" w:space="0" w:color="auto"/>
            </w:tcBorders>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tcBorders>
              <w:bottom w:val="single" w:sz="4" w:space="0" w:color="auto"/>
            </w:tcBorders>
            <w:shd w:val="clear" w:color="auto" w:fill="auto"/>
          </w:tcPr>
          <w:p w:rsidR="00FE1ED4" w:rsidRPr="00766440" w:rsidRDefault="00FE1ED4" w:rsidP="00FE1ED4">
            <w:pPr>
              <w:spacing w:line="216" w:lineRule="auto"/>
              <w:jc w:val="center"/>
            </w:pPr>
            <w:r w:rsidRPr="00766440">
              <w:t>615,4</w:t>
            </w:r>
          </w:p>
        </w:tc>
        <w:tc>
          <w:tcPr>
            <w:tcW w:w="1140" w:type="dxa"/>
            <w:gridSpan w:val="2"/>
            <w:tcBorders>
              <w:bottom w:val="single" w:sz="4" w:space="0" w:color="auto"/>
            </w:tcBorders>
            <w:shd w:val="clear" w:color="auto" w:fill="auto"/>
          </w:tcPr>
          <w:p w:rsidR="00FE1ED4" w:rsidRPr="00766440" w:rsidRDefault="00FE1ED4" w:rsidP="00FE1ED4">
            <w:pPr>
              <w:spacing w:line="216" w:lineRule="auto"/>
              <w:jc w:val="center"/>
            </w:pPr>
            <w:r w:rsidRPr="00766440">
              <w:t>105,9</w:t>
            </w:r>
          </w:p>
        </w:tc>
        <w:tc>
          <w:tcPr>
            <w:tcW w:w="1134" w:type="dxa"/>
            <w:gridSpan w:val="2"/>
            <w:tcBorders>
              <w:bottom w:val="single" w:sz="4" w:space="0" w:color="auto"/>
            </w:tcBorders>
            <w:shd w:val="clear" w:color="auto" w:fill="auto"/>
          </w:tcPr>
          <w:p w:rsidR="00FE1ED4" w:rsidRPr="00766440" w:rsidRDefault="00FE1ED4" w:rsidP="00FE1ED4">
            <w:pPr>
              <w:spacing w:line="216" w:lineRule="auto"/>
              <w:jc w:val="center"/>
            </w:pPr>
            <w:r w:rsidRPr="00766440">
              <w:t>49,6</w:t>
            </w:r>
          </w:p>
        </w:tc>
        <w:tc>
          <w:tcPr>
            <w:tcW w:w="1134" w:type="dxa"/>
            <w:gridSpan w:val="2"/>
            <w:tcBorders>
              <w:bottom w:val="single" w:sz="4" w:space="0" w:color="auto"/>
            </w:tcBorders>
            <w:shd w:val="clear" w:color="auto" w:fill="auto"/>
          </w:tcPr>
          <w:p w:rsidR="00FE1ED4" w:rsidRPr="00766440" w:rsidRDefault="00FE1ED4" w:rsidP="00FE1ED4">
            <w:pPr>
              <w:spacing w:line="216" w:lineRule="auto"/>
              <w:jc w:val="center"/>
            </w:pPr>
            <w:r w:rsidRPr="00766440">
              <w:t>47,0</w:t>
            </w:r>
          </w:p>
        </w:tc>
        <w:tc>
          <w:tcPr>
            <w:tcW w:w="1134" w:type="dxa"/>
            <w:tcBorders>
              <w:bottom w:val="single" w:sz="4" w:space="0" w:color="auto"/>
            </w:tcBorders>
          </w:tcPr>
          <w:p w:rsidR="00FE1ED4" w:rsidRPr="00766440" w:rsidRDefault="00FE1ED4" w:rsidP="00FE1ED4">
            <w:pPr>
              <w:spacing w:line="216" w:lineRule="auto"/>
              <w:jc w:val="center"/>
            </w:pPr>
            <w:r w:rsidRPr="00766440">
              <w:t>197,6</w:t>
            </w:r>
          </w:p>
        </w:tc>
        <w:tc>
          <w:tcPr>
            <w:tcW w:w="1143" w:type="dxa"/>
            <w:gridSpan w:val="2"/>
            <w:tcBorders>
              <w:bottom w:val="single" w:sz="4" w:space="0" w:color="auto"/>
            </w:tcBorders>
          </w:tcPr>
          <w:p w:rsidR="00FE1ED4" w:rsidRPr="00766440" w:rsidRDefault="00FE1ED4" w:rsidP="00FE1ED4">
            <w:pPr>
              <w:spacing w:line="216" w:lineRule="auto"/>
              <w:jc w:val="center"/>
            </w:pPr>
            <w:r w:rsidRPr="00766440">
              <w:t>215,3</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rPr>
          <w:trHeight w:val="497"/>
        </w:trPr>
        <w:tc>
          <w:tcPr>
            <w:tcW w:w="695" w:type="dxa"/>
            <w:gridSpan w:val="2"/>
            <w:vMerge/>
            <w:shd w:val="clear" w:color="auto" w:fill="auto"/>
          </w:tcPr>
          <w:p w:rsidR="00FE1ED4" w:rsidRPr="00766440" w:rsidRDefault="00FE1ED4" w:rsidP="00FE1ED4">
            <w:pPr>
              <w:spacing w:line="216" w:lineRule="auto"/>
              <w:jc w:val="center"/>
            </w:pPr>
          </w:p>
        </w:tc>
        <w:tc>
          <w:tcPr>
            <w:tcW w:w="2118" w:type="dxa"/>
            <w:vMerge/>
            <w:shd w:val="clear" w:color="auto" w:fill="auto"/>
          </w:tcPr>
          <w:p w:rsidR="00FE1ED4" w:rsidRPr="00766440" w:rsidRDefault="00FE1ED4" w:rsidP="00FE1ED4">
            <w:pPr>
              <w:spacing w:line="216" w:lineRule="auto"/>
            </w:pPr>
          </w:p>
        </w:tc>
        <w:tc>
          <w:tcPr>
            <w:tcW w:w="1983" w:type="dxa"/>
            <w:gridSpan w:val="3"/>
            <w:tcBorders>
              <w:bottom w:val="single" w:sz="4" w:space="0" w:color="auto"/>
            </w:tcBorders>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40" w:type="dxa"/>
            <w:tcBorders>
              <w:bottom w:val="single" w:sz="4" w:space="0" w:color="auto"/>
            </w:tcBorders>
            <w:shd w:val="clear" w:color="auto" w:fill="auto"/>
          </w:tcPr>
          <w:p w:rsidR="00FE1ED4" w:rsidRPr="00766440" w:rsidRDefault="00FE1ED4" w:rsidP="00FE1ED4">
            <w:pPr>
              <w:spacing w:line="216" w:lineRule="auto"/>
              <w:jc w:val="center"/>
            </w:pPr>
          </w:p>
        </w:tc>
        <w:tc>
          <w:tcPr>
            <w:tcW w:w="1140" w:type="dxa"/>
            <w:gridSpan w:val="2"/>
            <w:tcBorders>
              <w:bottom w:val="single" w:sz="4" w:space="0" w:color="auto"/>
            </w:tcBorders>
            <w:shd w:val="clear" w:color="auto" w:fill="auto"/>
          </w:tcPr>
          <w:p w:rsidR="00FE1ED4" w:rsidRPr="00766440" w:rsidRDefault="00FE1ED4" w:rsidP="00FE1ED4">
            <w:pPr>
              <w:spacing w:line="216" w:lineRule="auto"/>
              <w:jc w:val="center"/>
            </w:pPr>
          </w:p>
        </w:tc>
        <w:tc>
          <w:tcPr>
            <w:tcW w:w="1134" w:type="dxa"/>
            <w:gridSpan w:val="2"/>
            <w:tcBorders>
              <w:bottom w:val="single" w:sz="4" w:space="0" w:color="auto"/>
            </w:tcBorders>
            <w:shd w:val="clear" w:color="auto" w:fill="auto"/>
          </w:tcPr>
          <w:p w:rsidR="00FE1ED4" w:rsidRPr="00766440" w:rsidRDefault="00FE1ED4" w:rsidP="00FE1ED4">
            <w:pPr>
              <w:spacing w:line="216" w:lineRule="auto"/>
              <w:jc w:val="center"/>
            </w:pPr>
          </w:p>
        </w:tc>
        <w:tc>
          <w:tcPr>
            <w:tcW w:w="1134" w:type="dxa"/>
            <w:gridSpan w:val="2"/>
            <w:tcBorders>
              <w:bottom w:val="single" w:sz="4" w:space="0" w:color="auto"/>
            </w:tcBorders>
            <w:shd w:val="clear" w:color="auto" w:fill="auto"/>
          </w:tcPr>
          <w:p w:rsidR="00FE1ED4" w:rsidRPr="00766440" w:rsidRDefault="00FE1ED4" w:rsidP="00FE1ED4">
            <w:pPr>
              <w:spacing w:line="216" w:lineRule="auto"/>
              <w:jc w:val="center"/>
            </w:pPr>
          </w:p>
        </w:tc>
        <w:tc>
          <w:tcPr>
            <w:tcW w:w="1134" w:type="dxa"/>
            <w:tcBorders>
              <w:bottom w:val="single" w:sz="4" w:space="0" w:color="auto"/>
            </w:tcBorders>
          </w:tcPr>
          <w:p w:rsidR="00FE1ED4" w:rsidRPr="00766440" w:rsidRDefault="00FE1ED4" w:rsidP="00FE1ED4">
            <w:pPr>
              <w:spacing w:line="216" w:lineRule="auto"/>
              <w:jc w:val="center"/>
            </w:pPr>
          </w:p>
        </w:tc>
        <w:tc>
          <w:tcPr>
            <w:tcW w:w="1143" w:type="dxa"/>
            <w:gridSpan w:val="2"/>
            <w:tcBorders>
              <w:bottom w:val="single" w:sz="4" w:space="0" w:color="auto"/>
            </w:tcBorders>
          </w:tcPr>
          <w:p w:rsidR="00FE1ED4" w:rsidRPr="00766440" w:rsidRDefault="00FE1ED4" w:rsidP="00FE1ED4">
            <w:pPr>
              <w:spacing w:line="216" w:lineRule="auto"/>
              <w:jc w:val="center"/>
            </w:pP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2813" w:type="dxa"/>
            <w:gridSpan w:val="3"/>
            <w:shd w:val="clear" w:color="auto" w:fill="auto"/>
            <w:vAlign w:val="center"/>
          </w:tcPr>
          <w:p w:rsidR="00FE1ED4" w:rsidRPr="00766440" w:rsidRDefault="00FE1ED4" w:rsidP="00FE1ED4">
            <w:pPr>
              <w:spacing w:line="216" w:lineRule="auto"/>
              <w:jc w:val="center"/>
            </w:pPr>
            <w:r w:rsidRPr="00766440">
              <w:t>Итого по разделу 10</w:t>
            </w:r>
          </w:p>
        </w:tc>
        <w:tc>
          <w:tcPr>
            <w:tcW w:w="1983" w:type="dxa"/>
            <w:gridSpan w:val="3"/>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spacing w:line="216" w:lineRule="auto"/>
              <w:jc w:val="center"/>
            </w:pPr>
            <w:r w:rsidRPr="00766440">
              <w:t>615,4</w:t>
            </w:r>
          </w:p>
        </w:tc>
        <w:tc>
          <w:tcPr>
            <w:tcW w:w="1140" w:type="dxa"/>
            <w:gridSpan w:val="2"/>
            <w:shd w:val="clear" w:color="auto" w:fill="auto"/>
          </w:tcPr>
          <w:p w:rsidR="00FE1ED4" w:rsidRPr="00766440" w:rsidRDefault="00FE1ED4" w:rsidP="00FE1ED4">
            <w:pPr>
              <w:spacing w:line="216" w:lineRule="auto"/>
              <w:jc w:val="center"/>
            </w:pPr>
            <w:r w:rsidRPr="00766440">
              <w:t>105,9</w:t>
            </w:r>
          </w:p>
        </w:tc>
        <w:tc>
          <w:tcPr>
            <w:tcW w:w="1134" w:type="dxa"/>
            <w:gridSpan w:val="2"/>
            <w:shd w:val="clear" w:color="auto" w:fill="auto"/>
          </w:tcPr>
          <w:p w:rsidR="00FE1ED4" w:rsidRPr="00766440" w:rsidRDefault="00FE1ED4" w:rsidP="00FE1ED4">
            <w:pPr>
              <w:spacing w:line="216" w:lineRule="auto"/>
              <w:jc w:val="center"/>
            </w:pPr>
            <w:r w:rsidRPr="00766440">
              <w:t>49,6</w:t>
            </w:r>
          </w:p>
        </w:tc>
        <w:tc>
          <w:tcPr>
            <w:tcW w:w="1134" w:type="dxa"/>
            <w:gridSpan w:val="2"/>
            <w:shd w:val="clear" w:color="auto" w:fill="auto"/>
          </w:tcPr>
          <w:p w:rsidR="00FE1ED4" w:rsidRPr="00766440" w:rsidRDefault="00FE1ED4" w:rsidP="00FE1ED4">
            <w:pPr>
              <w:spacing w:line="216" w:lineRule="auto"/>
              <w:jc w:val="center"/>
            </w:pPr>
            <w:r w:rsidRPr="00766440">
              <w:t>47,0</w:t>
            </w:r>
          </w:p>
        </w:tc>
        <w:tc>
          <w:tcPr>
            <w:tcW w:w="1134" w:type="dxa"/>
          </w:tcPr>
          <w:p w:rsidR="00FE1ED4" w:rsidRPr="00766440" w:rsidRDefault="00FE1ED4" w:rsidP="00FE1ED4">
            <w:pPr>
              <w:jc w:val="center"/>
            </w:pPr>
            <w:r w:rsidRPr="00766440">
              <w:t>197,6</w:t>
            </w:r>
          </w:p>
        </w:tc>
        <w:tc>
          <w:tcPr>
            <w:tcW w:w="1143" w:type="dxa"/>
            <w:gridSpan w:val="2"/>
          </w:tcPr>
          <w:p w:rsidR="00FE1ED4" w:rsidRPr="00766440" w:rsidRDefault="00FE1ED4" w:rsidP="00FE1ED4">
            <w:pPr>
              <w:jc w:val="center"/>
            </w:pPr>
            <w:r w:rsidRPr="00766440">
              <w:t>215,3</w:t>
            </w:r>
          </w:p>
        </w:tc>
        <w:tc>
          <w:tcPr>
            <w:tcW w:w="1700" w:type="dxa"/>
            <w:gridSpan w:val="2"/>
            <w:shd w:val="clear" w:color="auto" w:fill="auto"/>
          </w:tcPr>
          <w:p w:rsidR="00FE1ED4" w:rsidRPr="00766440" w:rsidRDefault="00FE1ED4" w:rsidP="00FE1ED4">
            <w:pPr>
              <w:spacing w:line="216" w:lineRule="auto"/>
            </w:pPr>
          </w:p>
        </w:tc>
        <w:tc>
          <w:tcPr>
            <w:tcW w:w="1849" w:type="dxa"/>
            <w:gridSpan w:val="2"/>
            <w:shd w:val="clear" w:color="auto" w:fill="auto"/>
          </w:tcPr>
          <w:p w:rsidR="00FE1ED4" w:rsidRPr="00766440" w:rsidRDefault="00FE1ED4" w:rsidP="00FE1ED4">
            <w:pPr>
              <w:spacing w:line="216" w:lineRule="auto"/>
            </w:pPr>
          </w:p>
        </w:tc>
      </w:tr>
      <w:tr w:rsidR="00FE1ED4" w:rsidRPr="00766440" w:rsidTr="000B580D">
        <w:tc>
          <w:tcPr>
            <w:tcW w:w="695" w:type="dxa"/>
            <w:gridSpan w:val="2"/>
            <w:shd w:val="clear" w:color="auto" w:fill="auto"/>
          </w:tcPr>
          <w:p w:rsidR="00FE1ED4" w:rsidRPr="00766440" w:rsidRDefault="00FE1ED4" w:rsidP="00FE1ED4">
            <w:pPr>
              <w:jc w:val="center"/>
            </w:pPr>
            <w:r w:rsidRPr="00766440">
              <w:t>11</w:t>
            </w:r>
          </w:p>
        </w:tc>
        <w:tc>
          <w:tcPr>
            <w:tcW w:w="2118" w:type="dxa"/>
            <w:shd w:val="clear" w:color="auto" w:fill="auto"/>
          </w:tcPr>
          <w:p w:rsidR="00FE1ED4" w:rsidRPr="00766440" w:rsidRDefault="00FE1ED4" w:rsidP="00FE1ED4">
            <w:pPr>
              <w:pStyle w:val="21"/>
              <w:spacing w:after="0" w:line="360" w:lineRule="auto"/>
              <w:jc w:val="both"/>
              <w:rPr>
                <w:bCs/>
              </w:rPr>
            </w:pPr>
            <w:r w:rsidRPr="00766440">
              <w:t>Задача</w:t>
            </w:r>
          </w:p>
        </w:tc>
        <w:tc>
          <w:tcPr>
            <w:tcW w:w="12357" w:type="dxa"/>
            <w:gridSpan w:val="17"/>
            <w:shd w:val="clear" w:color="auto" w:fill="auto"/>
          </w:tcPr>
          <w:p w:rsidR="00FE1ED4" w:rsidRPr="00766440" w:rsidRDefault="00FE1ED4" w:rsidP="00FE1ED4">
            <w:pPr>
              <w:autoSpaceDE w:val="0"/>
              <w:autoSpaceDN w:val="0"/>
              <w:adjustRightInd w:val="0"/>
              <w:ind w:firstLine="35"/>
              <w:jc w:val="both"/>
              <w:rPr>
                <w:b/>
                <w:i/>
              </w:rPr>
            </w:pPr>
            <w:r w:rsidRPr="00766440">
              <w:rPr>
                <w:b/>
                <w:i/>
              </w:rPr>
              <w:t>Техническое и технологическое оснащение, обеспечение безопасности учреждений культуры</w:t>
            </w:r>
          </w:p>
        </w:tc>
      </w:tr>
      <w:tr w:rsidR="00FE1ED4" w:rsidRPr="00766440" w:rsidTr="000B580D">
        <w:tc>
          <w:tcPr>
            <w:tcW w:w="695" w:type="dxa"/>
            <w:gridSpan w:val="2"/>
            <w:vMerge w:val="restart"/>
            <w:shd w:val="clear" w:color="auto" w:fill="auto"/>
            <w:vAlign w:val="center"/>
          </w:tcPr>
          <w:p w:rsidR="00FE1ED4" w:rsidRPr="00766440" w:rsidRDefault="00FE1ED4" w:rsidP="00FE1ED4">
            <w:pPr>
              <w:jc w:val="right"/>
            </w:pPr>
            <w:r w:rsidRPr="00766440">
              <w:t>11.1</w:t>
            </w:r>
          </w:p>
        </w:tc>
        <w:tc>
          <w:tcPr>
            <w:tcW w:w="2118" w:type="dxa"/>
            <w:vMerge w:val="restart"/>
            <w:shd w:val="clear" w:color="auto" w:fill="auto"/>
          </w:tcPr>
          <w:p w:rsidR="00FE1ED4" w:rsidRPr="00766440" w:rsidRDefault="00FE1ED4" w:rsidP="00FE1ED4">
            <w:pPr>
              <w:pStyle w:val="21"/>
              <w:spacing w:after="0" w:line="240" w:lineRule="auto"/>
              <w:jc w:val="both"/>
              <w:rPr>
                <w:b/>
                <w:bCs/>
                <w:i/>
              </w:rPr>
            </w:pPr>
            <w:r w:rsidRPr="00766440">
              <w:t xml:space="preserve">Приобретение компьютерной техники и оргтехники, сетевого, звукового и светового оборудования, бытовой техники, оборудования для кондиционирования, вентилирования и обогрева воздуха, мебели, оборудования связи и других технических средств  </w:t>
            </w:r>
          </w:p>
        </w:tc>
        <w:tc>
          <w:tcPr>
            <w:tcW w:w="1963" w:type="dxa"/>
            <w:gridSpan w:val="2"/>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4759,2</w:t>
            </w:r>
          </w:p>
        </w:tc>
        <w:tc>
          <w:tcPr>
            <w:tcW w:w="1120" w:type="dxa"/>
            <w:shd w:val="clear" w:color="auto" w:fill="auto"/>
          </w:tcPr>
          <w:p w:rsidR="00FE1ED4" w:rsidRPr="00766440" w:rsidRDefault="00FE1ED4" w:rsidP="00FE1ED4">
            <w:pPr>
              <w:jc w:val="center"/>
            </w:pPr>
            <w:r w:rsidRPr="00766440">
              <w:t>394,5</w:t>
            </w:r>
          </w:p>
        </w:tc>
        <w:tc>
          <w:tcPr>
            <w:tcW w:w="1130" w:type="dxa"/>
            <w:gridSpan w:val="2"/>
            <w:shd w:val="clear" w:color="auto" w:fill="auto"/>
          </w:tcPr>
          <w:p w:rsidR="00FE1ED4" w:rsidRPr="00766440" w:rsidRDefault="00FE1ED4" w:rsidP="00FE1ED4">
            <w:pPr>
              <w:jc w:val="center"/>
            </w:pPr>
            <w:r w:rsidRPr="00766440">
              <w:t>756,3</w:t>
            </w:r>
          </w:p>
        </w:tc>
        <w:tc>
          <w:tcPr>
            <w:tcW w:w="1130" w:type="dxa"/>
            <w:gridSpan w:val="2"/>
            <w:shd w:val="clear" w:color="auto" w:fill="auto"/>
          </w:tcPr>
          <w:p w:rsidR="00FE1ED4" w:rsidRPr="00766440" w:rsidRDefault="00FE1ED4" w:rsidP="00FE1ED4">
            <w:pPr>
              <w:jc w:val="center"/>
            </w:pPr>
            <w:r w:rsidRPr="00766440">
              <w:t>584,5</w:t>
            </w:r>
          </w:p>
        </w:tc>
        <w:tc>
          <w:tcPr>
            <w:tcW w:w="1180" w:type="dxa"/>
            <w:gridSpan w:val="3"/>
            <w:shd w:val="clear" w:color="auto" w:fill="auto"/>
          </w:tcPr>
          <w:p w:rsidR="00FE1ED4" w:rsidRPr="00766440" w:rsidRDefault="00FE1ED4" w:rsidP="00FE1ED4">
            <w:pPr>
              <w:jc w:val="center"/>
            </w:pPr>
            <w:r w:rsidRPr="00766440">
              <w:t>1982,6</w:t>
            </w:r>
          </w:p>
        </w:tc>
        <w:tc>
          <w:tcPr>
            <w:tcW w:w="1200" w:type="dxa"/>
            <w:gridSpan w:val="2"/>
            <w:shd w:val="clear" w:color="auto" w:fill="auto"/>
          </w:tcPr>
          <w:p w:rsidR="00FE1ED4" w:rsidRPr="00766440" w:rsidRDefault="00FE1ED4" w:rsidP="00FE1ED4">
            <w:pPr>
              <w:jc w:val="center"/>
            </w:pPr>
            <w:r w:rsidRPr="00766440">
              <w:t>1041,3</w:t>
            </w:r>
          </w:p>
        </w:tc>
        <w:tc>
          <w:tcPr>
            <w:tcW w:w="1647" w:type="dxa"/>
            <w:gridSpan w:val="2"/>
            <w:vMerge w:val="restart"/>
            <w:shd w:val="clear" w:color="auto" w:fill="auto"/>
          </w:tcPr>
          <w:p w:rsidR="00FE1ED4" w:rsidRPr="00766440" w:rsidRDefault="00FE1ED4" w:rsidP="00FE1ED4">
            <w:pPr>
              <w:autoSpaceDE w:val="0"/>
              <w:autoSpaceDN w:val="0"/>
              <w:adjustRightInd w:val="0"/>
              <w:ind w:firstLine="35"/>
              <w:jc w:val="both"/>
              <w:rPr>
                <w:b/>
                <w:i/>
              </w:rPr>
            </w:pPr>
            <w:r w:rsidRPr="00766440">
              <w:t>Совершенствование материальной базы и технологической оснащенности учреждений культуры</w:t>
            </w:r>
          </w:p>
        </w:tc>
        <w:tc>
          <w:tcPr>
            <w:tcW w:w="1827" w:type="dxa"/>
            <w:vMerge w:val="restart"/>
            <w:shd w:val="clear" w:color="auto" w:fill="auto"/>
          </w:tcPr>
          <w:p w:rsidR="00FE1ED4" w:rsidRPr="00766440" w:rsidRDefault="00FE1ED4" w:rsidP="00FE1ED4">
            <w:pPr>
              <w:autoSpaceDE w:val="0"/>
              <w:autoSpaceDN w:val="0"/>
              <w:adjustRightInd w:val="0"/>
              <w:jc w:val="both"/>
              <w:rPr>
                <w:b/>
                <w:i/>
              </w:rPr>
            </w:pPr>
            <w:r w:rsidRPr="00766440">
              <w:rPr>
                <w:bCs/>
              </w:rPr>
              <w:t>Ответственный за выполнение мероприятий - УК,  получатели субсидий  - учреждения культуры МО Крымский район</w:t>
            </w: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4759,2</w:t>
            </w:r>
          </w:p>
        </w:tc>
        <w:tc>
          <w:tcPr>
            <w:tcW w:w="1120" w:type="dxa"/>
            <w:shd w:val="clear" w:color="auto" w:fill="auto"/>
          </w:tcPr>
          <w:p w:rsidR="00FE1ED4" w:rsidRPr="00766440" w:rsidRDefault="00FE1ED4" w:rsidP="00FE1ED4">
            <w:pPr>
              <w:jc w:val="center"/>
            </w:pPr>
            <w:r w:rsidRPr="00766440">
              <w:t>394,5</w:t>
            </w:r>
          </w:p>
        </w:tc>
        <w:tc>
          <w:tcPr>
            <w:tcW w:w="1130" w:type="dxa"/>
            <w:gridSpan w:val="2"/>
            <w:shd w:val="clear" w:color="auto" w:fill="auto"/>
          </w:tcPr>
          <w:p w:rsidR="00FE1ED4" w:rsidRPr="00766440" w:rsidRDefault="00FE1ED4" w:rsidP="00FE1ED4">
            <w:pPr>
              <w:jc w:val="center"/>
            </w:pPr>
            <w:r w:rsidRPr="00766440">
              <w:t>756,3</w:t>
            </w:r>
          </w:p>
        </w:tc>
        <w:tc>
          <w:tcPr>
            <w:tcW w:w="1130" w:type="dxa"/>
            <w:gridSpan w:val="2"/>
            <w:shd w:val="clear" w:color="auto" w:fill="auto"/>
          </w:tcPr>
          <w:p w:rsidR="00FE1ED4" w:rsidRPr="00766440" w:rsidRDefault="00FE1ED4" w:rsidP="00FE1ED4">
            <w:pPr>
              <w:jc w:val="center"/>
            </w:pPr>
            <w:r w:rsidRPr="00766440">
              <w:t>584,5</w:t>
            </w:r>
          </w:p>
        </w:tc>
        <w:tc>
          <w:tcPr>
            <w:tcW w:w="1180" w:type="dxa"/>
            <w:gridSpan w:val="3"/>
            <w:shd w:val="clear" w:color="auto" w:fill="auto"/>
          </w:tcPr>
          <w:p w:rsidR="00FE1ED4" w:rsidRPr="00766440" w:rsidRDefault="00FE1ED4" w:rsidP="00FE1ED4">
            <w:pPr>
              <w:jc w:val="center"/>
            </w:pPr>
            <w:r w:rsidRPr="00766440">
              <w:t>1982,6</w:t>
            </w:r>
          </w:p>
        </w:tc>
        <w:tc>
          <w:tcPr>
            <w:tcW w:w="1200" w:type="dxa"/>
            <w:gridSpan w:val="2"/>
            <w:shd w:val="clear" w:color="auto" w:fill="auto"/>
          </w:tcPr>
          <w:p w:rsidR="00FE1ED4" w:rsidRPr="00766440" w:rsidRDefault="00FE1ED4" w:rsidP="00FE1ED4">
            <w:pPr>
              <w:jc w:val="center"/>
            </w:pPr>
            <w:r w:rsidRPr="00766440">
              <w:t>1041,3</w:t>
            </w: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p>
        </w:tc>
        <w:tc>
          <w:tcPr>
            <w:tcW w:w="1120" w:type="dxa"/>
            <w:shd w:val="clear" w:color="auto" w:fill="auto"/>
          </w:tcPr>
          <w:p w:rsidR="00FE1ED4" w:rsidRPr="00766440" w:rsidRDefault="00FE1ED4" w:rsidP="00FE1ED4">
            <w:pPr>
              <w:jc w:val="center"/>
            </w:pPr>
          </w:p>
        </w:tc>
        <w:tc>
          <w:tcPr>
            <w:tcW w:w="1130" w:type="dxa"/>
            <w:gridSpan w:val="2"/>
            <w:shd w:val="clear" w:color="auto" w:fill="auto"/>
          </w:tcPr>
          <w:p w:rsidR="00FE1ED4" w:rsidRPr="00766440" w:rsidRDefault="00FE1ED4" w:rsidP="00FE1ED4">
            <w:pPr>
              <w:jc w:val="center"/>
            </w:pPr>
          </w:p>
        </w:tc>
        <w:tc>
          <w:tcPr>
            <w:tcW w:w="1130" w:type="dxa"/>
            <w:gridSpan w:val="2"/>
            <w:shd w:val="clear" w:color="auto" w:fill="auto"/>
          </w:tcPr>
          <w:p w:rsidR="00FE1ED4" w:rsidRPr="00766440" w:rsidRDefault="00FE1ED4" w:rsidP="00FE1ED4">
            <w:pPr>
              <w:jc w:val="center"/>
            </w:pPr>
          </w:p>
        </w:tc>
        <w:tc>
          <w:tcPr>
            <w:tcW w:w="1180" w:type="dxa"/>
            <w:gridSpan w:val="3"/>
            <w:shd w:val="clear" w:color="auto" w:fill="auto"/>
          </w:tcPr>
          <w:p w:rsidR="00FE1ED4" w:rsidRPr="00766440" w:rsidRDefault="00FE1ED4" w:rsidP="00FE1ED4">
            <w:pPr>
              <w:jc w:val="center"/>
            </w:pPr>
          </w:p>
        </w:tc>
        <w:tc>
          <w:tcPr>
            <w:tcW w:w="1200" w:type="dxa"/>
            <w:gridSpan w:val="2"/>
            <w:shd w:val="clear" w:color="auto" w:fill="auto"/>
          </w:tcPr>
          <w:p w:rsidR="00FE1ED4" w:rsidRPr="00766440" w:rsidRDefault="00FE1ED4" w:rsidP="00FE1ED4">
            <w:pPr>
              <w:jc w:val="center"/>
            </w:pP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val="restart"/>
            <w:shd w:val="clear" w:color="auto" w:fill="auto"/>
          </w:tcPr>
          <w:p w:rsidR="00FE1ED4" w:rsidRPr="00766440" w:rsidRDefault="00FE1ED4" w:rsidP="00FE1ED4">
            <w:pPr>
              <w:jc w:val="center"/>
            </w:pPr>
            <w:r w:rsidRPr="00766440">
              <w:t>11.2</w:t>
            </w:r>
          </w:p>
        </w:tc>
        <w:tc>
          <w:tcPr>
            <w:tcW w:w="2118" w:type="dxa"/>
            <w:vMerge w:val="restart"/>
            <w:shd w:val="clear" w:color="auto" w:fill="auto"/>
          </w:tcPr>
          <w:p w:rsidR="00FE1ED4" w:rsidRPr="00766440" w:rsidRDefault="00FE1ED4" w:rsidP="00FE1ED4">
            <w:pPr>
              <w:pStyle w:val="21"/>
              <w:spacing w:after="0" w:line="240" w:lineRule="auto"/>
              <w:jc w:val="both"/>
              <w:rPr>
                <w:b/>
                <w:bCs/>
                <w:i/>
              </w:rPr>
            </w:pPr>
            <w:r w:rsidRPr="00766440">
              <w:t xml:space="preserve">Обеспечение учреждений современными системами тревожной сигнализации, </w:t>
            </w:r>
            <w:r w:rsidRPr="00766440">
              <w:lastRenderedPageBreak/>
              <w:t>оповещения, системами видеонаблюдения и др.</w:t>
            </w:r>
          </w:p>
        </w:tc>
        <w:tc>
          <w:tcPr>
            <w:tcW w:w="1963" w:type="dxa"/>
            <w:gridSpan w:val="2"/>
            <w:shd w:val="clear" w:color="auto" w:fill="auto"/>
          </w:tcPr>
          <w:p w:rsidR="00FE1ED4" w:rsidRPr="00766440" w:rsidRDefault="00FE1ED4" w:rsidP="00FE1ED4">
            <w:pPr>
              <w:spacing w:line="216" w:lineRule="auto"/>
            </w:pPr>
            <w:r w:rsidRPr="00766440">
              <w:lastRenderedPageBreak/>
              <w:t>Всего</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2254,51</w:t>
            </w:r>
          </w:p>
        </w:tc>
        <w:tc>
          <w:tcPr>
            <w:tcW w:w="1120" w:type="dxa"/>
            <w:shd w:val="clear" w:color="auto" w:fill="auto"/>
          </w:tcPr>
          <w:p w:rsidR="00FE1ED4" w:rsidRPr="00766440" w:rsidRDefault="00FE1ED4" w:rsidP="00FE1ED4">
            <w:pPr>
              <w:jc w:val="center"/>
            </w:pPr>
            <w:r w:rsidRPr="00766440">
              <w:t>126,4</w:t>
            </w:r>
          </w:p>
        </w:tc>
        <w:tc>
          <w:tcPr>
            <w:tcW w:w="1130" w:type="dxa"/>
            <w:gridSpan w:val="2"/>
            <w:shd w:val="clear" w:color="auto" w:fill="auto"/>
          </w:tcPr>
          <w:p w:rsidR="00FE1ED4" w:rsidRPr="00766440" w:rsidRDefault="00FE1ED4" w:rsidP="00FE1ED4">
            <w:pPr>
              <w:jc w:val="center"/>
            </w:pPr>
            <w:r w:rsidRPr="00766440">
              <w:t>3,5</w:t>
            </w:r>
          </w:p>
        </w:tc>
        <w:tc>
          <w:tcPr>
            <w:tcW w:w="1130" w:type="dxa"/>
            <w:gridSpan w:val="2"/>
            <w:shd w:val="clear" w:color="auto" w:fill="auto"/>
          </w:tcPr>
          <w:p w:rsidR="00FE1ED4" w:rsidRPr="00766440" w:rsidRDefault="00FE1ED4" w:rsidP="00FE1ED4">
            <w:pPr>
              <w:jc w:val="center"/>
            </w:pPr>
            <w:r w:rsidRPr="00766440">
              <w:t>519,7</w:t>
            </w:r>
          </w:p>
        </w:tc>
        <w:tc>
          <w:tcPr>
            <w:tcW w:w="1180" w:type="dxa"/>
            <w:gridSpan w:val="3"/>
            <w:shd w:val="clear" w:color="auto" w:fill="auto"/>
          </w:tcPr>
          <w:p w:rsidR="00FE1ED4" w:rsidRPr="00766440" w:rsidRDefault="00FE1ED4" w:rsidP="00FE1ED4">
            <w:pPr>
              <w:jc w:val="center"/>
            </w:pPr>
            <w:r w:rsidRPr="00766440">
              <w:t>254,9</w:t>
            </w:r>
          </w:p>
        </w:tc>
        <w:tc>
          <w:tcPr>
            <w:tcW w:w="1200" w:type="dxa"/>
            <w:gridSpan w:val="2"/>
            <w:shd w:val="clear" w:color="auto" w:fill="auto"/>
          </w:tcPr>
          <w:p w:rsidR="00FE1ED4" w:rsidRPr="00766440" w:rsidRDefault="00FE1ED4" w:rsidP="00FE1ED4">
            <w:pPr>
              <w:jc w:val="center"/>
            </w:pPr>
            <w:r w:rsidRPr="00766440">
              <w:t>1350,0</w:t>
            </w:r>
          </w:p>
        </w:tc>
        <w:tc>
          <w:tcPr>
            <w:tcW w:w="1647" w:type="dxa"/>
            <w:gridSpan w:val="2"/>
            <w:vMerge w:val="restart"/>
            <w:shd w:val="clear" w:color="auto" w:fill="auto"/>
          </w:tcPr>
          <w:p w:rsidR="00FE1ED4" w:rsidRPr="00766440" w:rsidRDefault="00FE1ED4" w:rsidP="00FE1ED4">
            <w:pPr>
              <w:autoSpaceDE w:val="0"/>
              <w:autoSpaceDN w:val="0"/>
              <w:adjustRightInd w:val="0"/>
              <w:ind w:firstLine="35"/>
              <w:jc w:val="both"/>
              <w:rPr>
                <w:b/>
                <w:i/>
              </w:rPr>
            </w:pPr>
            <w:r w:rsidRPr="00766440">
              <w:t>Обеспечение требований безопасности в учреждениях культуры</w:t>
            </w:r>
          </w:p>
        </w:tc>
        <w:tc>
          <w:tcPr>
            <w:tcW w:w="1827" w:type="dxa"/>
            <w:vMerge w:val="restart"/>
            <w:shd w:val="clear" w:color="auto" w:fill="auto"/>
          </w:tcPr>
          <w:p w:rsidR="00FE1ED4" w:rsidRPr="00766440" w:rsidRDefault="00FE1ED4" w:rsidP="00FE1ED4">
            <w:pPr>
              <w:autoSpaceDE w:val="0"/>
              <w:autoSpaceDN w:val="0"/>
              <w:adjustRightInd w:val="0"/>
              <w:jc w:val="both"/>
              <w:rPr>
                <w:b/>
                <w:i/>
              </w:rPr>
            </w:pPr>
            <w:r w:rsidRPr="00766440">
              <w:rPr>
                <w:bCs/>
              </w:rPr>
              <w:t xml:space="preserve">Ответственный за выполнение мероприятий - УК,  получатели субсидий </w:t>
            </w:r>
            <w:r w:rsidRPr="00766440">
              <w:rPr>
                <w:bCs/>
              </w:rPr>
              <w:lastRenderedPageBreak/>
              <w:t>учреждения культуры МО Крымский район</w:t>
            </w: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2254,5</w:t>
            </w:r>
          </w:p>
        </w:tc>
        <w:tc>
          <w:tcPr>
            <w:tcW w:w="1120" w:type="dxa"/>
            <w:shd w:val="clear" w:color="auto" w:fill="auto"/>
          </w:tcPr>
          <w:p w:rsidR="00FE1ED4" w:rsidRPr="00766440" w:rsidRDefault="00FE1ED4" w:rsidP="00FE1ED4">
            <w:pPr>
              <w:jc w:val="center"/>
            </w:pPr>
            <w:r w:rsidRPr="00766440">
              <w:t>126,4</w:t>
            </w:r>
          </w:p>
        </w:tc>
        <w:tc>
          <w:tcPr>
            <w:tcW w:w="1130" w:type="dxa"/>
            <w:gridSpan w:val="2"/>
            <w:shd w:val="clear" w:color="auto" w:fill="auto"/>
          </w:tcPr>
          <w:p w:rsidR="00FE1ED4" w:rsidRPr="00766440" w:rsidRDefault="00FE1ED4" w:rsidP="00FE1ED4">
            <w:pPr>
              <w:jc w:val="center"/>
            </w:pPr>
            <w:r w:rsidRPr="00766440">
              <w:t>3,5</w:t>
            </w:r>
          </w:p>
        </w:tc>
        <w:tc>
          <w:tcPr>
            <w:tcW w:w="1130" w:type="dxa"/>
            <w:gridSpan w:val="2"/>
            <w:shd w:val="clear" w:color="auto" w:fill="auto"/>
          </w:tcPr>
          <w:p w:rsidR="00FE1ED4" w:rsidRPr="00766440" w:rsidRDefault="00FE1ED4" w:rsidP="00FE1ED4">
            <w:pPr>
              <w:jc w:val="center"/>
            </w:pPr>
            <w:r w:rsidRPr="00766440">
              <w:t>519,7</w:t>
            </w:r>
          </w:p>
        </w:tc>
        <w:tc>
          <w:tcPr>
            <w:tcW w:w="1180" w:type="dxa"/>
            <w:gridSpan w:val="3"/>
            <w:shd w:val="clear" w:color="auto" w:fill="auto"/>
          </w:tcPr>
          <w:p w:rsidR="00FE1ED4" w:rsidRPr="00766440" w:rsidRDefault="00FE1ED4" w:rsidP="00FE1ED4">
            <w:pPr>
              <w:jc w:val="center"/>
            </w:pPr>
            <w:r w:rsidRPr="00766440">
              <w:t>254,9</w:t>
            </w:r>
          </w:p>
        </w:tc>
        <w:tc>
          <w:tcPr>
            <w:tcW w:w="1200" w:type="dxa"/>
            <w:gridSpan w:val="2"/>
            <w:shd w:val="clear" w:color="auto" w:fill="auto"/>
          </w:tcPr>
          <w:p w:rsidR="00FE1ED4" w:rsidRPr="00766440" w:rsidRDefault="00FE1ED4" w:rsidP="00FE1ED4">
            <w:pPr>
              <w:jc w:val="center"/>
            </w:pPr>
            <w:r w:rsidRPr="00766440">
              <w:t>1350,0</w:t>
            </w: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p>
        </w:tc>
        <w:tc>
          <w:tcPr>
            <w:tcW w:w="1120" w:type="dxa"/>
            <w:shd w:val="clear" w:color="auto" w:fill="auto"/>
          </w:tcPr>
          <w:p w:rsidR="00FE1ED4" w:rsidRPr="00766440" w:rsidRDefault="00FE1ED4" w:rsidP="00FE1ED4">
            <w:pPr>
              <w:jc w:val="center"/>
            </w:pPr>
          </w:p>
        </w:tc>
        <w:tc>
          <w:tcPr>
            <w:tcW w:w="1130" w:type="dxa"/>
            <w:gridSpan w:val="2"/>
            <w:shd w:val="clear" w:color="auto" w:fill="auto"/>
          </w:tcPr>
          <w:p w:rsidR="00FE1ED4" w:rsidRPr="00766440" w:rsidRDefault="00FE1ED4" w:rsidP="00FE1ED4">
            <w:pPr>
              <w:jc w:val="center"/>
            </w:pPr>
          </w:p>
        </w:tc>
        <w:tc>
          <w:tcPr>
            <w:tcW w:w="1130" w:type="dxa"/>
            <w:gridSpan w:val="2"/>
            <w:shd w:val="clear" w:color="auto" w:fill="auto"/>
          </w:tcPr>
          <w:p w:rsidR="00FE1ED4" w:rsidRPr="00766440" w:rsidRDefault="00FE1ED4" w:rsidP="00FE1ED4">
            <w:pPr>
              <w:jc w:val="center"/>
            </w:pPr>
          </w:p>
        </w:tc>
        <w:tc>
          <w:tcPr>
            <w:tcW w:w="1180" w:type="dxa"/>
            <w:gridSpan w:val="3"/>
            <w:shd w:val="clear" w:color="auto" w:fill="auto"/>
          </w:tcPr>
          <w:p w:rsidR="00FE1ED4" w:rsidRPr="00766440" w:rsidRDefault="00FE1ED4" w:rsidP="00FE1ED4">
            <w:pPr>
              <w:jc w:val="center"/>
            </w:pPr>
          </w:p>
        </w:tc>
        <w:tc>
          <w:tcPr>
            <w:tcW w:w="1200" w:type="dxa"/>
            <w:gridSpan w:val="2"/>
            <w:shd w:val="clear" w:color="auto" w:fill="auto"/>
          </w:tcPr>
          <w:p w:rsidR="00FE1ED4" w:rsidRPr="00766440" w:rsidRDefault="00FE1ED4" w:rsidP="00FE1ED4">
            <w:pPr>
              <w:jc w:val="center"/>
            </w:pP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val="restart"/>
            <w:shd w:val="clear" w:color="auto" w:fill="auto"/>
          </w:tcPr>
          <w:p w:rsidR="00FE1ED4" w:rsidRPr="00766440" w:rsidRDefault="00FE1ED4" w:rsidP="00FE1ED4">
            <w:pPr>
              <w:jc w:val="center"/>
            </w:pPr>
            <w:r w:rsidRPr="00766440">
              <w:t>11.3</w:t>
            </w:r>
          </w:p>
        </w:tc>
        <w:tc>
          <w:tcPr>
            <w:tcW w:w="2118" w:type="dxa"/>
            <w:vMerge w:val="restart"/>
            <w:shd w:val="clear" w:color="auto" w:fill="auto"/>
          </w:tcPr>
          <w:p w:rsidR="00FE1ED4" w:rsidRPr="00766440" w:rsidRDefault="00FE1ED4" w:rsidP="00FE1ED4">
            <w:pPr>
              <w:pStyle w:val="21"/>
              <w:spacing w:after="0" w:line="240" w:lineRule="auto"/>
              <w:jc w:val="both"/>
              <w:rPr>
                <w:b/>
                <w:bCs/>
                <w:i/>
              </w:rPr>
            </w:pPr>
            <w:r w:rsidRPr="00766440">
              <w:t>Обеспечение пожарной безопасности учреждений культуры</w:t>
            </w:r>
          </w:p>
        </w:tc>
        <w:tc>
          <w:tcPr>
            <w:tcW w:w="1963" w:type="dxa"/>
            <w:gridSpan w:val="2"/>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6429,0</w:t>
            </w:r>
          </w:p>
        </w:tc>
        <w:tc>
          <w:tcPr>
            <w:tcW w:w="1120" w:type="dxa"/>
            <w:shd w:val="clear" w:color="auto" w:fill="auto"/>
          </w:tcPr>
          <w:p w:rsidR="00FE1ED4" w:rsidRPr="00766440" w:rsidRDefault="00FE1ED4" w:rsidP="00FE1ED4">
            <w:pPr>
              <w:jc w:val="center"/>
            </w:pPr>
            <w:r w:rsidRPr="00766440">
              <w:t>270,9</w:t>
            </w:r>
          </w:p>
        </w:tc>
        <w:tc>
          <w:tcPr>
            <w:tcW w:w="1130" w:type="dxa"/>
            <w:gridSpan w:val="2"/>
            <w:shd w:val="clear" w:color="auto" w:fill="auto"/>
          </w:tcPr>
          <w:p w:rsidR="00FE1ED4" w:rsidRPr="00766440" w:rsidRDefault="00FE1ED4" w:rsidP="00FE1ED4">
            <w:pPr>
              <w:jc w:val="center"/>
            </w:pPr>
            <w:r w:rsidRPr="00766440">
              <w:t>151,9</w:t>
            </w:r>
          </w:p>
        </w:tc>
        <w:tc>
          <w:tcPr>
            <w:tcW w:w="1130" w:type="dxa"/>
            <w:gridSpan w:val="2"/>
            <w:shd w:val="clear" w:color="auto" w:fill="auto"/>
          </w:tcPr>
          <w:p w:rsidR="00FE1ED4" w:rsidRPr="00766440" w:rsidRDefault="00FE1ED4" w:rsidP="00FE1ED4">
            <w:pPr>
              <w:jc w:val="center"/>
            </w:pPr>
            <w:r w:rsidRPr="00766440">
              <w:t>497,7</w:t>
            </w:r>
          </w:p>
        </w:tc>
        <w:tc>
          <w:tcPr>
            <w:tcW w:w="1180" w:type="dxa"/>
            <w:gridSpan w:val="3"/>
            <w:shd w:val="clear" w:color="auto" w:fill="auto"/>
          </w:tcPr>
          <w:p w:rsidR="00FE1ED4" w:rsidRPr="00766440" w:rsidRDefault="00FE1ED4" w:rsidP="00FE1ED4">
            <w:pPr>
              <w:jc w:val="center"/>
            </w:pPr>
            <w:r w:rsidRPr="00766440">
              <w:t>500,0</w:t>
            </w:r>
          </w:p>
        </w:tc>
        <w:tc>
          <w:tcPr>
            <w:tcW w:w="1200" w:type="dxa"/>
            <w:gridSpan w:val="2"/>
            <w:shd w:val="clear" w:color="auto" w:fill="auto"/>
          </w:tcPr>
          <w:p w:rsidR="00FE1ED4" w:rsidRPr="00766440" w:rsidRDefault="00FE1ED4" w:rsidP="00FE1ED4">
            <w:pPr>
              <w:jc w:val="center"/>
            </w:pPr>
            <w:r w:rsidRPr="00766440">
              <w:t>5008,5</w:t>
            </w:r>
          </w:p>
        </w:tc>
        <w:tc>
          <w:tcPr>
            <w:tcW w:w="1647" w:type="dxa"/>
            <w:gridSpan w:val="2"/>
            <w:vMerge w:val="restart"/>
            <w:shd w:val="clear" w:color="auto" w:fill="auto"/>
          </w:tcPr>
          <w:p w:rsidR="00FE1ED4" w:rsidRPr="00766440" w:rsidRDefault="00FE1ED4" w:rsidP="00FE1ED4">
            <w:pPr>
              <w:autoSpaceDE w:val="0"/>
              <w:autoSpaceDN w:val="0"/>
              <w:adjustRightInd w:val="0"/>
              <w:ind w:firstLine="35"/>
              <w:jc w:val="both"/>
              <w:rPr>
                <w:b/>
                <w:i/>
              </w:rPr>
            </w:pPr>
            <w:r w:rsidRPr="00766440">
              <w:t>Обеспечение требований пожарной безопасности в учреждениях культуры</w:t>
            </w:r>
          </w:p>
        </w:tc>
        <w:tc>
          <w:tcPr>
            <w:tcW w:w="1827" w:type="dxa"/>
            <w:vMerge w:val="restart"/>
            <w:shd w:val="clear" w:color="auto" w:fill="auto"/>
          </w:tcPr>
          <w:p w:rsidR="00FE1ED4" w:rsidRPr="00766440" w:rsidRDefault="00FE1ED4" w:rsidP="00FE1ED4">
            <w:pPr>
              <w:autoSpaceDE w:val="0"/>
              <w:autoSpaceDN w:val="0"/>
              <w:adjustRightInd w:val="0"/>
              <w:jc w:val="both"/>
              <w:rPr>
                <w:b/>
                <w:i/>
              </w:rPr>
            </w:pPr>
            <w:r w:rsidRPr="00766440">
              <w:rPr>
                <w:bCs/>
              </w:rPr>
              <w:t>Ответственный за выполнение мероприятий - УК,  получатели субсидий  - учреждения культуры МО Крымский район</w:t>
            </w: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6429,0</w:t>
            </w:r>
          </w:p>
        </w:tc>
        <w:tc>
          <w:tcPr>
            <w:tcW w:w="1120" w:type="dxa"/>
            <w:shd w:val="clear" w:color="auto" w:fill="auto"/>
          </w:tcPr>
          <w:p w:rsidR="00FE1ED4" w:rsidRPr="00766440" w:rsidRDefault="00FE1ED4" w:rsidP="00FE1ED4">
            <w:pPr>
              <w:jc w:val="center"/>
            </w:pPr>
            <w:r w:rsidRPr="00766440">
              <w:t>270,9</w:t>
            </w:r>
          </w:p>
        </w:tc>
        <w:tc>
          <w:tcPr>
            <w:tcW w:w="1130" w:type="dxa"/>
            <w:gridSpan w:val="2"/>
            <w:shd w:val="clear" w:color="auto" w:fill="auto"/>
          </w:tcPr>
          <w:p w:rsidR="00FE1ED4" w:rsidRPr="00766440" w:rsidRDefault="00FE1ED4" w:rsidP="00FE1ED4">
            <w:pPr>
              <w:jc w:val="center"/>
            </w:pPr>
            <w:r w:rsidRPr="00766440">
              <w:t>151,9</w:t>
            </w:r>
          </w:p>
        </w:tc>
        <w:tc>
          <w:tcPr>
            <w:tcW w:w="1130" w:type="dxa"/>
            <w:gridSpan w:val="2"/>
            <w:shd w:val="clear" w:color="auto" w:fill="auto"/>
          </w:tcPr>
          <w:p w:rsidR="00FE1ED4" w:rsidRPr="00766440" w:rsidRDefault="00FE1ED4" w:rsidP="00FE1ED4">
            <w:pPr>
              <w:jc w:val="center"/>
            </w:pPr>
            <w:r w:rsidRPr="00766440">
              <w:t>497,7</w:t>
            </w:r>
          </w:p>
        </w:tc>
        <w:tc>
          <w:tcPr>
            <w:tcW w:w="1180" w:type="dxa"/>
            <w:gridSpan w:val="3"/>
            <w:shd w:val="clear" w:color="auto" w:fill="auto"/>
          </w:tcPr>
          <w:p w:rsidR="00FE1ED4" w:rsidRPr="00766440" w:rsidRDefault="00FE1ED4" w:rsidP="00FE1ED4">
            <w:pPr>
              <w:jc w:val="center"/>
            </w:pPr>
            <w:r w:rsidRPr="00766440">
              <w:t>500,0</w:t>
            </w:r>
          </w:p>
        </w:tc>
        <w:tc>
          <w:tcPr>
            <w:tcW w:w="1200" w:type="dxa"/>
            <w:gridSpan w:val="2"/>
            <w:shd w:val="clear" w:color="auto" w:fill="auto"/>
          </w:tcPr>
          <w:p w:rsidR="00FE1ED4" w:rsidRPr="00766440" w:rsidRDefault="00FE1ED4" w:rsidP="00FE1ED4">
            <w:pPr>
              <w:jc w:val="center"/>
            </w:pPr>
            <w:r w:rsidRPr="00766440">
              <w:t>5008,5</w:t>
            </w: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p>
        </w:tc>
        <w:tc>
          <w:tcPr>
            <w:tcW w:w="1120" w:type="dxa"/>
            <w:shd w:val="clear" w:color="auto" w:fill="auto"/>
          </w:tcPr>
          <w:p w:rsidR="00FE1ED4" w:rsidRPr="00766440" w:rsidRDefault="00FE1ED4" w:rsidP="00FE1ED4">
            <w:pPr>
              <w:jc w:val="center"/>
            </w:pPr>
          </w:p>
        </w:tc>
        <w:tc>
          <w:tcPr>
            <w:tcW w:w="1130" w:type="dxa"/>
            <w:gridSpan w:val="2"/>
            <w:shd w:val="clear" w:color="auto" w:fill="auto"/>
          </w:tcPr>
          <w:p w:rsidR="00FE1ED4" w:rsidRPr="00766440" w:rsidRDefault="00FE1ED4" w:rsidP="00FE1ED4">
            <w:pPr>
              <w:jc w:val="center"/>
            </w:pPr>
          </w:p>
        </w:tc>
        <w:tc>
          <w:tcPr>
            <w:tcW w:w="1130" w:type="dxa"/>
            <w:gridSpan w:val="2"/>
            <w:shd w:val="clear" w:color="auto" w:fill="auto"/>
          </w:tcPr>
          <w:p w:rsidR="00FE1ED4" w:rsidRPr="00766440" w:rsidRDefault="00FE1ED4" w:rsidP="00FE1ED4">
            <w:pPr>
              <w:jc w:val="center"/>
            </w:pPr>
          </w:p>
        </w:tc>
        <w:tc>
          <w:tcPr>
            <w:tcW w:w="1180" w:type="dxa"/>
            <w:gridSpan w:val="3"/>
            <w:shd w:val="clear" w:color="auto" w:fill="auto"/>
          </w:tcPr>
          <w:p w:rsidR="00FE1ED4" w:rsidRPr="00766440" w:rsidRDefault="00FE1ED4" w:rsidP="00FE1ED4">
            <w:pPr>
              <w:jc w:val="center"/>
            </w:pPr>
          </w:p>
        </w:tc>
        <w:tc>
          <w:tcPr>
            <w:tcW w:w="1200" w:type="dxa"/>
            <w:gridSpan w:val="2"/>
            <w:shd w:val="clear" w:color="auto" w:fill="auto"/>
          </w:tcPr>
          <w:p w:rsidR="00FE1ED4" w:rsidRPr="00766440" w:rsidRDefault="00FE1ED4" w:rsidP="00FE1ED4">
            <w:pPr>
              <w:jc w:val="center"/>
            </w:pP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val="restart"/>
            <w:shd w:val="clear" w:color="auto" w:fill="auto"/>
          </w:tcPr>
          <w:p w:rsidR="00FE1ED4" w:rsidRPr="00766440" w:rsidRDefault="00FE1ED4" w:rsidP="00FE1ED4">
            <w:pPr>
              <w:jc w:val="center"/>
            </w:pPr>
            <w:r w:rsidRPr="00766440">
              <w:t>11.4</w:t>
            </w:r>
          </w:p>
        </w:tc>
        <w:tc>
          <w:tcPr>
            <w:tcW w:w="2118" w:type="dxa"/>
            <w:vMerge w:val="restart"/>
            <w:shd w:val="clear" w:color="auto" w:fill="auto"/>
          </w:tcPr>
          <w:p w:rsidR="00FE1ED4" w:rsidRPr="00766440" w:rsidRDefault="00FE1ED4" w:rsidP="00FE1ED4">
            <w:pPr>
              <w:pStyle w:val="21"/>
              <w:spacing w:after="0" w:line="240" w:lineRule="auto"/>
              <w:rPr>
                <w:b/>
                <w:bCs/>
                <w:i/>
              </w:rPr>
            </w:pPr>
            <w:r w:rsidRPr="00766440">
              <w:t>Выполнение ремонтных работ и благоустройство территорий учреждений культуры</w:t>
            </w:r>
          </w:p>
        </w:tc>
        <w:tc>
          <w:tcPr>
            <w:tcW w:w="1963" w:type="dxa"/>
            <w:gridSpan w:val="2"/>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13410,9</w:t>
            </w:r>
          </w:p>
        </w:tc>
        <w:tc>
          <w:tcPr>
            <w:tcW w:w="1120" w:type="dxa"/>
            <w:shd w:val="clear" w:color="auto" w:fill="auto"/>
          </w:tcPr>
          <w:p w:rsidR="00FE1ED4" w:rsidRPr="00766440" w:rsidRDefault="00FE1ED4" w:rsidP="00FE1ED4">
            <w:pPr>
              <w:jc w:val="center"/>
            </w:pPr>
            <w:r w:rsidRPr="00766440">
              <w:t>2576,0</w:t>
            </w:r>
          </w:p>
        </w:tc>
        <w:tc>
          <w:tcPr>
            <w:tcW w:w="1130" w:type="dxa"/>
            <w:gridSpan w:val="2"/>
            <w:shd w:val="clear" w:color="auto" w:fill="auto"/>
          </w:tcPr>
          <w:p w:rsidR="00FE1ED4" w:rsidRPr="00766440" w:rsidRDefault="00FE1ED4" w:rsidP="00FE1ED4">
            <w:pPr>
              <w:jc w:val="center"/>
            </w:pPr>
            <w:r w:rsidRPr="00766440">
              <w:t>7496,4</w:t>
            </w:r>
          </w:p>
        </w:tc>
        <w:tc>
          <w:tcPr>
            <w:tcW w:w="1130" w:type="dxa"/>
            <w:gridSpan w:val="2"/>
            <w:shd w:val="clear" w:color="auto" w:fill="auto"/>
          </w:tcPr>
          <w:p w:rsidR="00FE1ED4" w:rsidRPr="00766440" w:rsidRDefault="00FE1ED4" w:rsidP="00FE1ED4">
            <w:pPr>
              <w:jc w:val="center"/>
            </w:pPr>
            <w:r w:rsidRPr="00766440">
              <w:t>1150,0</w:t>
            </w:r>
          </w:p>
        </w:tc>
        <w:tc>
          <w:tcPr>
            <w:tcW w:w="1180" w:type="dxa"/>
            <w:gridSpan w:val="3"/>
            <w:shd w:val="clear" w:color="auto" w:fill="auto"/>
          </w:tcPr>
          <w:p w:rsidR="00FE1ED4" w:rsidRPr="00766440" w:rsidRDefault="00FE1ED4" w:rsidP="00FE1ED4">
            <w:pPr>
              <w:jc w:val="center"/>
            </w:pPr>
            <w:r w:rsidRPr="00766440">
              <w:t>600,0</w:t>
            </w:r>
          </w:p>
        </w:tc>
        <w:tc>
          <w:tcPr>
            <w:tcW w:w="1200" w:type="dxa"/>
            <w:gridSpan w:val="2"/>
            <w:shd w:val="clear" w:color="auto" w:fill="auto"/>
          </w:tcPr>
          <w:p w:rsidR="00FE1ED4" w:rsidRPr="00766440" w:rsidRDefault="00FE1ED4" w:rsidP="00FE1ED4">
            <w:pPr>
              <w:jc w:val="center"/>
            </w:pPr>
            <w:r w:rsidRPr="00766440">
              <w:t>1588,5</w:t>
            </w:r>
          </w:p>
        </w:tc>
        <w:tc>
          <w:tcPr>
            <w:tcW w:w="1647" w:type="dxa"/>
            <w:gridSpan w:val="2"/>
            <w:vMerge w:val="restart"/>
            <w:shd w:val="clear" w:color="auto" w:fill="auto"/>
          </w:tcPr>
          <w:p w:rsidR="00FE1ED4" w:rsidRPr="00766440" w:rsidRDefault="00FE1ED4" w:rsidP="00FE1ED4">
            <w:pPr>
              <w:rPr>
                <w:b/>
                <w:i/>
              </w:rPr>
            </w:pPr>
            <w:r w:rsidRPr="00766440">
              <w:rPr>
                <w:bCs/>
              </w:rPr>
              <w:t>Укрепление материально-технической базы учреждений культуры, обеспечение безопасных и комфортных условий труда</w:t>
            </w:r>
          </w:p>
        </w:tc>
        <w:tc>
          <w:tcPr>
            <w:tcW w:w="1827" w:type="dxa"/>
            <w:vMerge w:val="restart"/>
            <w:shd w:val="clear" w:color="auto" w:fill="auto"/>
          </w:tcPr>
          <w:p w:rsidR="00FE1ED4" w:rsidRPr="00766440" w:rsidRDefault="00FE1ED4" w:rsidP="00FE1ED4">
            <w:pPr>
              <w:autoSpaceDE w:val="0"/>
              <w:autoSpaceDN w:val="0"/>
              <w:adjustRightInd w:val="0"/>
              <w:jc w:val="both"/>
              <w:rPr>
                <w:b/>
                <w:i/>
              </w:rPr>
            </w:pPr>
            <w:r w:rsidRPr="00766440">
              <w:rPr>
                <w:bCs/>
              </w:rPr>
              <w:t>Ответственный за выполнение мероприятий - УК,  получатели субсидий  - учреждения культуры МО Крымский район</w:t>
            </w: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9810,9</w:t>
            </w:r>
          </w:p>
        </w:tc>
        <w:tc>
          <w:tcPr>
            <w:tcW w:w="1120" w:type="dxa"/>
            <w:shd w:val="clear" w:color="auto" w:fill="auto"/>
          </w:tcPr>
          <w:p w:rsidR="00FE1ED4" w:rsidRPr="00766440" w:rsidRDefault="00FE1ED4" w:rsidP="00FE1ED4">
            <w:pPr>
              <w:jc w:val="center"/>
            </w:pPr>
            <w:r w:rsidRPr="00766440">
              <w:t>2576,0</w:t>
            </w:r>
          </w:p>
        </w:tc>
        <w:tc>
          <w:tcPr>
            <w:tcW w:w="1130" w:type="dxa"/>
            <w:gridSpan w:val="2"/>
            <w:shd w:val="clear" w:color="auto" w:fill="auto"/>
          </w:tcPr>
          <w:p w:rsidR="00FE1ED4" w:rsidRPr="00766440" w:rsidRDefault="00FE1ED4" w:rsidP="00FE1ED4">
            <w:pPr>
              <w:jc w:val="center"/>
            </w:pPr>
            <w:r w:rsidRPr="00766440">
              <w:t>4496,4</w:t>
            </w:r>
          </w:p>
        </w:tc>
        <w:tc>
          <w:tcPr>
            <w:tcW w:w="1130" w:type="dxa"/>
            <w:gridSpan w:val="2"/>
            <w:shd w:val="clear" w:color="auto" w:fill="auto"/>
          </w:tcPr>
          <w:p w:rsidR="00FE1ED4" w:rsidRPr="00766440" w:rsidRDefault="00FE1ED4" w:rsidP="00FE1ED4">
            <w:pPr>
              <w:jc w:val="center"/>
            </w:pPr>
            <w:r w:rsidRPr="00766440">
              <w:t>1150,0</w:t>
            </w:r>
          </w:p>
        </w:tc>
        <w:tc>
          <w:tcPr>
            <w:tcW w:w="1180" w:type="dxa"/>
            <w:gridSpan w:val="3"/>
            <w:shd w:val="clear" w:color="auto" w:fill="auto"/>
          </w:tcPr>
          <w:p w:rsidR="00FE1ED4" w:rsidRPr="00766440" w:rsidRDefault="00FE1ED4" w:rsidP="00FE1ED4">
            <w:pPr>
              <w:jc w:val="center"/>
            </w:pPr>
            <w:r w:rsidRPr="00766440">
              <w:t>0,0</w:t>
            </w:r>
          </w:p>
        </w:tc>
        <w:tc>
          <w:tcPr>
            <w:tcW w:w="1200" w:type="dxa"/>
            <w:gridSpan w:val="2"/>
            <w:shd w:val="clear" w:color="auto" w:fill="auto"/>
          </w:tcPr>
          <w:p w:rsidR="00FE1ED4" w:rsidRPr="00766440" w:rsidRDefault="00FE1ED4" w:rsidP="00FE1ED4">
            <w:pPr>
              <w:jc w:val="center"/>
            </w:pPr>
            <w:r w:rsidRPr="00766440">
              <w:t>1588,5</w:t>
            </w: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3600,0</w:t>
            </w:r>
          </w:p>
        </w:tc>
        <w:tc>
          <w:tcPr>
            <w:tcW w:w="1120" w:type="dxa"/>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3000,0</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600,0</w:t>
            </w:r>
          </w:p>
        </w:tc>
        <w:tc>
          <w:tcPr>
            <w:tcW w:w="1200" w:type="dxa"/>
            <w:gridSpan w:val="2"/>
            <w:shd w:val="clear" w:color="auto" w:fill="auto"/>
          </w:tcPr>
          <w:p w:rsidR="00FE1ED4" w:rsidRPr="00766440" w:rsidRDefault="00FE1ED4" w:rsidP="00FE1ED4">
            <w:pPr>
              <w:jc w:val="center"/>
            </w:pPr>
            <w:r w:rsidRPr="00766440">
              <w:t>0,0</w:t>
            </w: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федеральный бюджет</w:t>
            </w:r>
          </w:p>
        </w:tc>
        <w:tc>
          <w:tcPr>
            <w:tcW w:w="1160" w:type="dxa"/>
            <w:gridSpan w:val="2"/>
            <w:shd w:val="clear" w:color="auto" w:fill="auto"/>
          </w:tcPr>
          <w:p w:rsidR="00FE1ED4" w:rsidRPr="00766440" w:rsidRDefault="00FE1ED4" w:rsidP="00FE1ED4">
            <w:pPr>
              <w:jc w:val="center"/>
            </w:pPr>
            <w:r w:rsidRPr="00766440">
              <w:t>0,0</w:t>
            </w:r>
          </w:p>
        </w:tc>
        <w:tc>
          <w:tcPr>
            <w:tcW w:w="1120" w:type="dxa"/>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0,0</w:t>
            </w:r>
          </w:p>
        </w:tc>
        <w:tc>
          <w:tcPr>
            <w:tcW w:w="1200" w:type="dxa"/>
            <w:gridSpan w:val="2"/>
            <w:shd w:val="clear" w:color="auto" w:fill="auto"/>
          </w:tcPr>
          <w:p w:rsidR="00FE1ED4" w:rsidRPr="00766440" w:rsidRDefault="00FE1ED4" w:rsidP="00FE1ED4">
            <w:pPr>
              <w:jc w:val="center"/>
            </w:pPr>
            <w:r w:rsidRPr="00766440">
              <w:t>0,0</w:t>
            </w: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rPr>
          <w:trHeight w:val="82"/>
        </w:trPr>
        <w:tc>
          <w:tcPr>
            <w:tcW w:w="695" w:type="dxa"/>
            <w:gridSpan w:val="2"/>
            <w:vMerge w:val="restart"/>
            <w:shd w:val="clear" w:color="auto" w:fill="auto"/>
          </w:tcPr>
          <w:p w:rsidR="00FE1ED4" w:rsidRPr="00766440" w:rsidRDefault="00FE1ED4" w:rsidP="00FE1ED4">
            <w:pPr>
              <w:jc w:val="center"/>
            </w:pPr>
            <w:r w:rsidRPr="00766440">
              <w:t>11.5</w:t>
            </w:r>
          </w:p>
        </w:tc>
        <w:tc>
          <w:tcPr>
            <w:tcW w:w="2118" w:type="dxa"/>
            <w:vMerge w:val="restart"/>
            <w:shd w:val="clear" w:color="auto" w:fill="auto"/>
          </w:tcPr>
          <w:p w:rsidR="00FE1ED4" w:rsidRPr="00766440" w:rsidRDefault="00FE1ED4" w:rsidP="00FE1ED4">
            <w:pPr>
              <w:pStyle w:val="21"/>
              <w:spacing w:after="0" w:line="240" w:lineRule="auto"/>
              <w:jc w:val="both"/>
              <w:rPr>
                <w:b/>
                <w:bCs/>
                <w:i/>
              </w:rPr>
            </w:pPr>
            <w:r w:rsidRPr="00766440">
              <w:t>Капитальный ремонт МБУДО ДШИ ст.Варениковской в рамках национального проекта «Культура»</w:t>
            </w:r>
          </w:p>
        </w:tc>
        <w:tc>
          <w:tcPr>
            <w:tcW w:w="1963" w:type="dxa"/>
            <w:gridSpan w:val="2"/>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8517,5</w:t>
            </w:r>
          </w:p>
        </w:tc>
        <w:tc>
          <w:tcPr>
            <w:tcW w:w="1120" w:type="dxa"/>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8517,5</w:t>
            </w:r>
          </w:p>
        </w:tc>
        <w:tc>
          <w:tcPr>
            <w:tcW w:w="1200" w:type="dxa"/>
            <w:gridSpan w:val="2"/>
            <w:shd w:val="clear" w:color="auto" w:fill="auto"/>
          </w:tcPr>
          <w:p w:rsidR="00FE1ED4" w:rsidRPr="00766440" w:rsidRDefault="00FE1ED4" w:rsidP="00FE1ED4">
            <w:pPr>
              <w:jc w:val="center"/>
            </w:pPr>
            <w:r w:rsidRPr="00766440">
              <w:t>0,0</w:t>
            </w:r>
          </w:p>
        </w:tc>
        <w:tc>
          <w:tcPr>
            <w:tcW w:w="1647" w:type="dxa"/>
            <w:gridSpan w:val="2"/>
            <w:vMerge w:val="restart"/>
            <w:shd w:val="clear" w:color="auto" w:fill="auto"/>
          </w:tcPr>
          <w:p w:rsidR="00FE1ED4" w:rsidRPr="00766440" w:rsidRDefault="00FE1ED4" w:rsidP="00FE1ED4">
            <w:pPr>
              <w:autoSpaceDE w:val="0"/>
              <w:autoSpaceDN w:val="0"/>
              <w:adjustRightInd w:val="0"/>
              <w:jc w:val="both"/>
              <w:rPr>
                <w:b/>
                <w:i/>
              </w:rPr>
            </w:pPr>
            <w:r w:rsidRPr="00766440">
              <w:rPr>
                <w:bCs/>
              </w:rPr>
              <w:t xml:space="preserve">Укрепление материально-технической базы учреждений культуры, обеспечение безопасных и </w:t>
            </w:r>
            <w:r w:rsidRPr="00766440">
              <w:rPr>
                <w:bCs/>
              </w:rPr>
              <w:lastRenderedPageBreak/>
              <w:t>комфортных условий труда</w:t>
            </w:r>
          </w:p>
        </w:tc>
        <w:tc>
          <w:tcPr>
            <w:tcW w:w="1827" w:type="dxa"/>
            <w:vMerge w:val="restart"/>
            <w:shd w:val="clear" w:color="auto" w:fill="auto"/>
          </w:tcPr>
          <w:p w:rsidR="00FE1ED4" w:rsidRPr="00766440" w:rsidRDefault="00FE1ED4" w:rsidP="00FE1ED4">
            <w:pPr>
              <w:autoSpaceDE w:val="0"/>
              <w:autoSpaceDN w:val="0"/>
              <w:adjustRightInd w:val="0"/>
              <w:ind w:firstLine="35"/>
              <w:jc w:val="both"/>
              <w:rPr>
                <w:b/>
                <w:i/>
              </w:rPr>
            </w:pPr>
            <w:r w:rsidRPr="00766440">
              <w:rPr>
                <w:bCs/>
              </w:rPr>
              <w:lastRenderedPageBreak/>
              <w:t xml:space="preserve">Ответственный за выполнение мероприятий - УК,  получатель субсидий  - МБУ ДО ДШИ </w:t>
            </w:r>
            <w:r w:rsidRPr="00766440">
              <w:rPr>
                <w:bCs/>
              </w:rPr>
              <w:lastRenderedPageBreak/>
              <w:t>ст.Варениковской</w:t>
            </w: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1192,5</w:t>
            </w:r>
          </w:p>
        </w:tc>
        <w:tc>
          <w:tcPr>
            <w:tcW w:w="1120" w:type="dxa"/>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1192,5</w:t>
            </w:r>
          </w:p>
        </w:tc>
        <w:tc>
          <w:tcPr>
            <w:tcW w:w="1200" w:type="dxa"/>
            <w:gridSpan w:val="2"/>
            <w:shd w:val="clear" w:color="auto" w:fill="auto"/>
          </w:tcPr>
          <w:p w:rsidR="00FE1ED4" w:rsidRPr="00766440" w:rsidRDefault="00FE1ED4" w:rsidP="00FE1ED4">
            <w:pPr>
              <w:jc w:val="center"/>
            </w:pPr>
            <w:r w:rsidRPr="00766440">
              <w:t>0,0</w:t>
            </w: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1611,5</w:t>
            </w:r>
          </w:p>
        </w:tc>
        <w:tc>
          <w:tcPr>
            <w:tcW w:w="1120" w:type="dxa"/>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1611,5</w:t>
            </w:r>
          </w:p>
        </w:tc>
        <w:tc>
          <w:tcPr>
            <w:tcW w:w="1200" w:type="dxa"/>
            <w:gridSpan w:val="2"/>
            <w:shd w:val="clear" w:color="auto" w:fill="auto"/>
          </w:tcPr>
          <w:p w:rsidR="00FE1ED4" w:rsidRPr="00766440" w:rsidRDefault="00FE1ED4" w:rsidP="00FE1ED4">
            <w:pPr>
              <w:jc w:val="center"/>
            </w:pPr>
            <w:r w:rsidRPr="00766440">
              <w:t>0,0</w:t>
            </w: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федеральный бюджет</w:t>
            </w:r>
          </w:p>
        </w:tc>
        <w:tc>
          <w:tcPr>
            <w:tcW w:w="1160" w:type="dxa"/>
            <w:gridSpan w:val="2"/>
            <w:shd w:val="clear" w:color="auto" w:fill="auto"/>
          </w:tcPr>
          <w:p w:rsidR="00FE1ED4" w:rsidRPr="00766440" w:rsidRDefault="00FE1ED4" w:rsidP="00FE1ED4">
            <w:pPr>
              <w:jc w:val="center"/>
            </w:pPr>
            <w:r w:rsidRPr="00766440">
              <w:t>5713,5</w:t>
            </w:r>
          </w:p>
        </w:tc>
        <w:tc>
          <w:tcPr>
            <w:tcW w:w="1120" w:type="dxa"/>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5713,5</w:t>
            </w:r>
          </w:p>
        </w:tc>
        <w:tc>
          <w:tcPr>
            <w:tcW w:w="1200" w:type="dxa"/>
            <w:gridSpan w:val="2"/>
            <w:shd w:val="clear" w:color="auto" w:fill="auto"/>
          </w:tcPr>
          <w:p w:rsidR="00FE1ED4" w:rsidRPr="00766440" w:rsidRDefault="00FE1ED4" w:rsidP="00FE1ED4">
            <w:pPr>
              <w:jc w:val="center"/>
            </w:pPr>
            <w:r w:rsidRPr="00766440">
              <w:t>0,0</w:t>
            </w: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2813" w:type="dxa"/>
            <w:gridSpan w:val="3"/>
            <w:vMerge w:val="restart"/>
            <w:shd w:val="clear" w:color="auto" w:fill="auto"/>
          </w:tcPr>
          <w:p w:rsidR="00FE1ED4" w:rsidRPr="00766440" w:rsidRDefault="00FE1ED4" w:rsidP="00FE1ED4">
            <w:pPr>
              <w:spacing w:line="216" w:lineRule="auto"/>
              <w:jc w:val="right"/>
            </w:pPr>
          </w:p>
          <w:p w:rsidR="00FE1ED4" w:rsidRPr="00766440" w:rsidRDefault="00FE1ED4" w:rsidP="00FE1ED4">
            <w:pPr>
              <w:spacing w:line="216" w:lineRule="auto"/>
              <w:jc w:val="right"/>
            </w:pPr>
            <w:r w:rsidRPr="00766440">
              <w:t>Итого по разделу 11</w:t>
            </w:r>
          </w:p>
          <w:p w:rsidR="00FE1ED4" w:rsidRPr="00766440" w:rsidRDefault="00FE1ED4" w:rsidP="00FE1ED4">
            <w:pPr>
              <w:pStyle w:val="21"/>
              <w:spacing w:after="0" w:line="240" w:lineRule="auto"/>
              <w:jc w:val="both"/>
            </w:pPr>
          </w:p>
        </w:tc>
        <w:tc>
          <w:tcPr>
            <w:tcW w:w="1963" w:type="dxa"/>
            <w:gridSpan w:val="2"/>
            <w:shd w:val="clear" w:color="auto" w:fill="auto"/>
          </w:tcPr>
          <w:p w:rsidR="00FE1ED4" w:rsidRPr="00766440" w:rsidRDefault="00FE1ED4" w:rsidP="00FE1ED4">
            <w:pPr>
              <w:spacing w:line="216" w:lineRule="auto"/>
            </w:pPr>
            <w:r w:rsidRPr="00766440">
              <w:t>Всего</w:t>
            </w:r>
          </w:p>
        </w:tc>
        <w:tc>
          <w:tcPr>
            <w:tcW w:w="1160" w:type="dxa"/>
            <w:gridSpan w:val="2"/>
            <w:shd w:val="clear" w:color="auto" w:fill="auto"/>
          </w:tcPr>
          <w:p w:rsidR="00FE1ED4" w:rsidRPr="00766440" w:rsidRDefault="00FE1ED4" w:rsidP="00FE1ED4">
            <w:pPr>
              <w:jc w:val="center"/>
            </w:pPr>
            <w:r w:rsidRPr="00766440">
              <w:t>35371,1</w:t>
            </w:r>
          </w:p>
          <w:p w:rsidR="00FE1ED4" w:rsidRPr="00766440" w:rsidRDefault="00FE1ED4" w:rsidP="00FE1ED4">
            <w:pPr>
              <w:jc w:val="center"/>
            </w:pPr>
          </w:p>
        </w:tc>
        <w:tc>
          <w:tcPr>
            <w:tcW w:w="1120" w:type="dxa"/>
            <w:shd w:val="clear" w:color="auto" w:fill="auto"/>
          </w:tcPr>
          <w:p w:rsidR="00FE1ED4" w:rsidRPr="00766440" w:rsidRDefault="00FE1ED4" w:rsidP="00FE1ED4">
            <w:pPr>
              <w:jc w:val="center"/>
            </w:pPr>
            <w:r w:rsidRPr="00766440">
              <w:t>3367,8</w:t>
            </w:r>
          </w:p>
        </w:tc>
        <w:tc>
          <w:tcPr>
            <w:tcW w:w="1130" w:type="dxa"/>
            <w:gridSpan w:val="2"/>
            <w:shd w:val="clear" w:color="auto" w:fill="auto"/>
          </w:tcPr>
          <w:p w:rsidR="00FE1ED4" w:rsidRPr="00766440" w:rsidRDefault="00FE1ED4" w:rsidP="00FE1ED4">
            <w:pPr>
              <w:jc w:val="center"/>
            </w:pPr>
            <w:r w:rsidRPr="00766440">
              <w:t>8408,1</w:t>
            </w:r>
          </w:p>
        </w:tc>
        <w:tc>
          <w:tcPr>
            <w:tcW w:w="1130" w:type="dxa"/>
            <w:gridSpan w:val="2"/>
            <w:shd w:val="clear" w:color="auto" w:fill="auto"/>
          </w:tcPr>
          <w:p w:rsidR="00FE1ED4" w:rsidRPr="00766440" w:rsidRDefault="00FE1ED4" w:rsidP="00FE1ED4">
            <w:pPr>
              <w:jc w:val="center"/>
            </w:pPr>
            <w:r w:rsidRPr="00766440">
              <w:t>2751,9</w:t>
            </w:r>
          </w:p>
        </w:tc>
        <w:tc>
          <w:tcPr>
            <w:tcW w:w="1180" w:type="dxa"/>
            <w:gridSpan w:val="3"/>
            <w:shd w:val="clear" w:color="auto" w:fill="auto"/>
          </w:tcPr>
          <w:p w:rsidR="00FE1ED4" w:rsidRPr="00766440" w:rsidRDefault="00FE1ED4" w:rsidP="00FE1ED4">
            <w:pPr>
              <w:jc w:val="center"/>
            </w:pPr>
            <w:r w:rsidRPr="00766440">
              <w:t>11855,0</w:t>
            </w:r>
          </w:p>
        </w:tc>
        <w:tc>
          <w:tcPr>
            <w:tcW w:w="1200" w:type="dxa"/>
            <w:gridSpan w:val="2"/>
            <w:shd w:val="clear" w:color="auto" w:fill="auto"/>
          </w:tcPr>
          <w:p w:rsidR="00FE1ED4" w:rsidRPr="00766440" w:rsidRDefault="00FE1ED4" w:rsidP="00FE1ED4">
            <w:pPr>
              <w:jc w:val="center"/>
            </w:pPr>
            <w:r w:rsidRPr="00766440">
              <w:t>8988,3</w:t>
            </w:r>
          </w:p>
        </w:tc>
        <w:tc>
          <w:tcPr>
            <w:tcW w:w="1647" w:type="dxa"/>
            <w:gridSpan w:val="2"/>
            <w:shd w:val="clear" w:color="auto" w:fill="auto"/>
          </w:tcPr>
          <w:p w:rsidR="00FE1ED4" w:rsidRPr="00766440" w:rsidRDefault="00FE1ED4" w:rsidP="00FE1ED4">
            <w:pPr>
              <w:autoSpaceDE w:val="0"/>
              <w:autoSpaceDN w:val="0"/>
              <w:adjustRightInd w:val="0"/>
              <w:ind w:firstLine="35"/>
              <w:jc w:val="both"/>
              <w:rPr>
                <w:b/>
                <w:i/>
              </w:rPr>
            </w:pPr>
          </w:p>
        </w:tc>
        <w:tc>
          <w:tcPr>
            <w:tcW w:w="1827" w:type="dxa"/>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2813" w:type="dxa"/>
            <w:gridSpan w:val="3"/>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60" w:type="dxa"/>
            <w:gridSpan w:val="2"/>
            <w:shd w:val="clear" w:color="auto" w:fill="auto"/>
            <w:vAlign w:val="center"/>
          </w:tcPr>
          <w:p w:rsidR="00FE1ED4" w:rsidRPr="00766440" w:rsidRDefault="00FE1ED4" w:rsidP="00FE1ED4">
            <w:pPr>
              <w:tabs>
                <w:tab w:val="center" w:pos="472"/>
              </w:tabs>
              <w:jc w:val="center"/>
            </w:pPr>
            <w:r w:rsidRPr="00766440">
              <w:t>24446,1</w:t>
            </w:r>
          </w:p>
        </w:tc>
        <w:tc>
          <w:tcPr>
            <w:tcW w:w="1120" w:type="dxa"/>
            <w:shd w:val="clear" w:color="auto" w:fill="auto"/>
            <w:vAlign w:val="center"/>
          </w:tcPr>
          <w:p w:rsidR="00FE1ED4" w:rsidRPr="00766440" w:rsidRDefault="00FE1ED4" w:rsidP="00FE1ED4">
            <w:pPr>
              <w:jc w:val="center"/>
            </w:pPr>
            <w:r w:rsidRPr="00766440">
              <w:t>3367,8</w:t>
            </w:r>
          </w:p>
        </w:tc>
        <w:tc>
          <w:tcPr>
            <w:tcW w:w="1130" w:type="dxa"/>
            <w:gridSpan w:val="2"/>
            <w:shd w:val="clear" w:color="auto" w:fill="auto"/>
            <w:vAlign w:val="center"/>
          </w:tcPr>
          <w:p w:rsidR="00FE1ED4" w:rsidRPr="00766440" w:rsidRDefault="00FE1ED4" w:rsidP="00FE1ED4">
            <w:pPr>
              <w:jc w:val="center"/>
            </w:pPr>
            <w:r w:rsidRPr="00766440">
              <w:t>5408,1</w:t>
            </w:r>
          </w:p>
        </w:tc>
        <w:tc>
          <w:tcPr>
            <w:tcW w:w="1130" w:type="dxa"/>
            <w:gridSpan w:val="2"/>
            <w:shd w:val="clear" w:color="auto" w:fill="auto"/>
            <w:vAlign w:val="center"/>
          </w:tcPr>
          <w:p w:rsidR="00FE1ED4" w:rsidRPr="00766440" w:rsidRDefault="00FE1ED4" w:rsidP="00FE1ED4">
            <w:pPr>
              <w:jc w:val="center"/>
            </w:pPr>
            <w:r w:rsidRPr="00766440">
              <w:t>2751,9</w:t>
            </w:r>
          </w:p>
        </w:tc>
        <w:tc>
          <w:tcPr>
            <w:tcW w:w="1180" w:type="dxa"/>
            <w:gridSpan w:val="3"/>
            <w:shd w:val="clear" w:color="auto" w:fill="auto"/>
            <w:vAlign w:val="center"/>
          </w:tcPr>
          <w:p w:rsidR="00FE1ED4" w:rsidRPr="00766440" w:rsidRDefault="00FE1ED4" w:rsidP="00FE1ED4">
            <w:pPr>
              <w:jc w:val="center"/>
            </w:pPr>
            <w:r w:rsidRPr="00766440">
              <w:t>3930,0</w:t>
            </w:r>
          </w:p>
        </w:tc>
        <w:tc>
          <w:tcPr>
            <w:tcW w:w="1200" w:type="dxa"/>
            <w:gridSpan w:val="2"/>
            <w:shd w:val="clear" w:color="auto" w:fill="auto"/>
            <w:vAlign w:val="center"/>
          </w:tcPr>
          <w:p w:rsidR="00FE1ED4" w:rsidRPr="00766440" w:rsidRDefault="00FE1ED4" w:rsidP="00FE1ED4">
            <w:pPr>
              <w:jc w:val="center"/>
            </w:pPr>
            <w:r w:rsidRPr="00766440">
              <w:t>8988,3</w:t>
            </w:r>
          </w:p>
        </w:tc>
        <w:tc>
          <w:tcPr>
            <w:tcW w:w="1647" w:type="dxa"/>
            <w:gridSpan w:val="2"/>
            <w:shd w:val="clear" w:color="auto" w:fill="auto"/>
          </w:tcPr>
          <w:p w:rsidR="00FE1ED4" w:rsidRPr="00766440" w:rsidRDefault="00FE1ED4" w:rsidP="00FE1ED4">
            <w:pPr>
              <w:autoSpaceDE w:val="0"/>
              <w:autoSpaceDN w:val="0"/>
              <w:adjustRightInd w:val="0"/>
              <w:ind w:firstLine="35"/>
              <w:jc w:val="both"/>
              <w:rPr>
                <w:b/>
                <w:i/>
              </w:rPr>
            </w:pPr>
          </w:p>
        </w:tc>
        <w:tc>
          <w:tcPr>
            <w:tcW w:w="1827" w:type="dxa"/>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2813" w:type="dxa"/>
            <w:gridSpan w:val="3"/>
            <w:vMerge/>
            <w:shd w:val="clear" w:color="auto" w:fill="auto"/>
          </w:tcPr>
          <w:p w:rsidR="00FE1ED4" w:rsidRPr="00766440" w:rsidRDefault="00FE1ED4" w:rsidP="00FE1ED4">
            <w:pPr>
              <w:spacing w:line="216" w:lineRule="auto"/>
              <w:jc w:val="right"/>
            </w:pPr>
          </w:p>
        </w:tc>
        <w:tc>
          <w:tcPr>
            <w:tcW w:w="1963" w:type="dxa"/>
            <w:gridSpan w:val="2"/>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5211,5</w:t>
            </w:r>
          </w:p>
        </w:tc>
        <w:tc>
          <w:tcPr>
            <w:tcW w:w="1120" w:type="dxa"/>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3000,0</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2211,5</w:t>
            </w:r>
          </w:p>
        </w:tc>
        <w:tc>
          <w:tcPr>
            <w:tcW w:w="1200" w:type="dxa"/>
            <w:gridSpan w:val="2"/>
            <w:shd w:val="clear" w:color="auto" w:fill="auto"/>
          </w:tcPr>
          <w:p w:rsidR="00FE1ED4" w:rsidRPr="00766440" w:rsidRDefault="00FE1ED4" w:rsidP="00FE1ED4">
            <w:pPr>
              <w:jc w:val="center"/>
            </w:pPr>
            <w:r w:rsidRPr="00766440">
              <w:t>0,0</w:t>
            </w:r>
          </w:p>
        </w:tc>
        <w:tc>
          <w:tcPr>
            <w:tcW w:w="1647" w:type="dxa"/>
            <w:gridSpan w:val="2"/>
            <w:shd w:val="clear" w:color="auto" w:fill="auto"/>
          </w:tcPr>
          <w:p w:rsidR="00FE1ED4" w:rsidRPr="00766440" w:rsidRDefault="00FE1ED4" w:rsidP="00FE1ED4">
            <w:pPr>
              <w:autoSpaceDE w:val="0"/>
              <w:autoSpaceDN w:val="0"/>
              <w:adjustRightInd w:val="0"/>
              <w:ind w:firstLine="35"/>
              <w:jc w:val="both"/>
              <w:rPr>
                <w:b/>
                <w:i/>
              </w:rPr>
            </w:pPr>
          </w:p>
        </w:tc>
        <w:tc>
          <w:tcPr>
            <w:tcW w:w="1827" w:type="dxa"/>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2813" w:type="dxa"/>
            <w:gridSpan w:val="3"/>
            <w:shd w:val="clear" w:color="auto" w:fill="auto"/>
          </w:tcPr>
          <w:p w:rsidR="00FE1ED4" w:rsidRPr="00766440" w:rsidRDefault="00FE1ED4" w:rsidP="00FE1ED4">
            <w:pPr>
              <w:spacing w:line="216" w:lineRule="auto"/>
              <w:jc w:val="right"/>
            </w:pPr>
          </w:p>
        </w:tc>
        <w:tc>
          <w:tcPr>
            <w:tcW w:w="1963" w:type="dxa"/>
            <w:gridSpan w:val="2"/>
            <w:shd w:val="clear" w:color="auto" w:fill="auto"/>
          </w:tcPr>
          <w:p w:rsidR="00FE1ED4" w:rsidRPr="00766440" w:rsidRDefault="00FE1ED4" w:rsidP="00FE1ED4">
            <w:pPr>
              <w:spacing w:line="216" w:lineRule="auto"/>
            </w:pPr>
            <w:r w:rsidRPr="00766440">
              <w:t>федеральный бюджет</w:t>
            </w:r>
          </w:p>
        </w:tc>
        <w:tc>
          <w:tcPr>
            <w:tcW w:w="1160" w:type="dxa"/>
            <w:gridSpan w:val="2"/>
            <w:shd w:val="clear" w:color="auto" w:fill="auto"/>
          </w:tcPr>
          <w:p w:rsidR="00FE1ED4" w:rsidRPr="00766440" w:rsidRDefault="00FE1ED4" w:rsidP="00FE1ED4">
            <w:pPr>
              <w:jc w:val="center"/>
            </w:pPr>
            <w:r w:rsidRPr="00766440">
              <w:t>5713,5</w:t>
            </w:r>
          </w:p>
        </w:tc>
        <w:tc>
          <w:tcPr>
            <w:tcW w:w="1120" w:type="dxa"/>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5713,5</w:t>
            </w:r>
          </w:p>
        </w:tc>
        <w:tc>
          <w:tcPr>
            <w:tcW w:w="1200" w:type="dxa"/>
            <w:gridSpan w:val="2"/>
            <w:shd w:val="clear" w:color="auto" w:fill="auto"/>
          </w:tcPr>
          <w:p w:rsidR="00FE1ED4" w:rsidRPr="00766440" w:rsidRDefault="00FE1ED4" w:rsidP="00FE1ED4">
            <w:pPr>
              <w:jc w:val="center"/>
            </w:pPr>
            <w:r w:rsidRPr="00766440">
              <w:t>0,0</w:t>
            </w:r>
          </w:p>
        </w:tc>
        <w:tc>
          <w:tcPr>
            <w:tcW w:w="1647" w:type="dxa"/>
            <w:gridSpan w:val="2"/>
            <w:shd w:val="clear" w:color="auto" w:fill="auto"/>
          </w:tcPr>
          <w:p w:rsidR="00FE1ED4" w:rsidRPr="00766440" w:rsidRDefault="00FE1ED4" w:rsidP="00FE1ED4">
            <w:pPr>
              <w:autoSpaceDE w:val="0"/>
              <w:autoSpaceDN w:val="0"/>
              <w:adjustRightInd w:val="0"/>
              <w:ind w:firstLine="35"/>
              <w:jc w:val="both"/>
              <w:rPr>
                <w:b/>
                <w:i/>
              </w:rPr>
            </w:pPr>
          </w:p>
        </w:tc>
        <w:tc>
          <w:tcPr>
            <w:tcW w:w="1827" w:type="dxa"/>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shd w:val="clear" w:color="auto" w:fill="auto"/>
          </w:tcPr>
          <w:p w:rsidR="00FE1ED4" w:rsidRPr="00766440" w:rsidRDefault="00FE1ED4" w:rsidP="00FE1ED4">
            <w:pPr>
              <w:jc w:val="center"/>
            </w:pPr>
            <w:r w:rsidRPr="00766440">
              <w:t>12</w:t>
            </w:r>
          </w:p>
        </w:tc>
        <w:tc>
          <w:tcPr>
            <w:tcW w:w="2118" w:type="dxa"/>
            <w:shd w:val="clear" w:color="auto" w:fill="auto"/>
          </w:tcPr>
          <w:p w:rsidR="00FE1ED4" w:rsidRPr="00766440" w:rsidRDefault="00FE1ED4" w:rsidP="00FE1ED4">
            <w:pPr>
              <w:pStyle w:val="21"/>
              <w:spacing w:after="0" w:line="360" w:lineRule="auto"/>
              <w:jc w:val="both"/>
              <w:rPr>
                <w:b/>
                <w:bCs/>
                <w:i/>
              </w:rPr>
            </w:pPr>
            <w:r w:rsidRPr="00766440">
              <w:rPr>
                <w:bCs/>
              </w:rPr>
              <w:t>Задача</w:t>
            </w:r>
          </w:p>
        </w:tc>
        <w:tc>
          <w:tcPr>
            <w:tcW w:w="12357" w:type="dxa"/>
            <w:gridSpan w:val="17"/>
            <w:shd w:val="clear" w:color="auto" w:fill="auto"/>
          </w:tcPr>
          <w:p w:rsidR="00FE1ED4" w:rsidRPr="00766440" w:rsidRDefault="00FE1ED4" w:rsidP="00FE1ED4">
            <w:pPr>
              <w:autoSpaceDE w:val="0"/>
              <w:autoSpaceDN w:val="0"/>
              <w:adjustRightInd w:val="0"/>
              <w:ind w:firstLine="35"/>
              <w:jc w:val="both"/>
              <w:rPr>
                <w:b/>
                <w:i/>
              </w:rPr>
            </w:pPr>
            <w:r w:rsidRPr="00766440">
              <w:rPr>
                <w:b/>
                <w:i/>
              </w:rPr>
              <w:t>Охрана труда и техника безопасности</w:t>
            </w:r>
          </w:p>
        </w:tc>
      </w:tr>
      <w:tr w:rsidR="00FE1ED4" w:rsidRPr="00766440" w:rsidTr="000B580D">
        <w:tc>
          <w:tcPr>
            <w:tcW w:w="695" w:type="dxa"/>
            <w:gridSpan w:val="2"/>
            <w:vMerge w:val="restart"/>
            <w:shd w:val="clear" w:color="auto" w:fill="auto"/>
          </w:tcPr>
          <w:p w:rsidR="00FE1ED4" w:rsidRPr="00766440" w:rsidRDefault="00FE1ED4" w:rsidP="00FE1ED4">
            <w:pPr>
              <w:jc w:val="center"/>
            </w:pPr>
            <w:r w:rsidRPr="00766440">
              <w:t>12.1</w:t>
            </w:r>
          </w:p>
        </w:tc>
        <w:tc>
          <w:tcPr>
            <w:tcW w:w="2118" w:type="dxa"/>
            <w:vMerge w:val="restart"/>
            <w:shd w:val="clear" w:color="auto" w:fill="auto"/>
          </w:tcPr>
          <w:p w:rsidR="00FE1ED4" w:rsidRPr="00766440" w:rsidRDefault="00FE1ED4" w:rsidP="00FE1ED4">
            <w:pPr>
              <w:pStyle w:val="21"/>
              <w:spacing w:after="0" w:line="240" w:lineRule="auto"/>
              <w:rPr>
                <w:b/>
                <w:bCs/>
                <w:i/>
              </w:rPr>
            </w:pPr>
            <w:r w:rsidRPr="00766440">
              <w:t>Организация и проведение районных смотров и конкурсов на лучшую постановку работы и лучший уголок (кабинет) по охране труда и технике безопасности в учреждениях культуры</w:t>
            </w:r>
          </w:p>
        </w:tc>
        <w:tc>
          <w:tcPr>
            <w:tcW w:w="1963" w:type="dxa"/>
            <w:gridSpan w:val="2"/>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17,0</w:t>
            </w:r>
          </w:p>
        </w:tc>
        <w:tc>
          <w:tcPr>
            <w:tcW w:w="1120" w:type="dxa"/>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17,0</w:t>
            </w:r>
          </w:p>
        </w:tc>
        <w:tc>
          <w:tcPr>
            <w:tcW w:w="1200" w:type="dxa"/>
            <w:gridSpan w:val="2"/>
            <w:shd w:val="clear" w:color="auto" w:fill="auto"/>
          </w:tcPr>
          <w:p w:rsidR="00FE1ED4" w:rsidRPr="00766440" w:rsidRDefault="00FE1ED4" w:rsidP="00FE1ED4">
            <w:pPr>
              <w:jc w:val="center"/>
            </w:pPr>
            <w:r w:rsidRPr="00766440">
              <w:t>0,0</w:t>
            </w:r>
          </w:p>
        </w:tc>
        <w:tc>
          <w:tcPr>
            <w:tcW w:w="1647" w:type="dxa"/>
            <w:gridSpan w:val="2"/>
            <w:vMerge w:val="restart"/>
            <w:shd w:val="clear" w:color="auto" w:fill="auto"/>
          </w:tcPr>
          <w:p w:rsidR="00FE1ED4" w:rsidRPr="00766440" w:rsidRDefault="00FE1ED4" w:rsidP="00FE1ED4">
            <w:pPr>
              <w:autoSpaceDE w:val="0"/>
              <w:autoSpaceDN w:val="0"/>
              <w:adjustRightInd w:val="0"/>
              <w:ind w:firstLine="35"/>
              <w:jc w:val="both"/>
              <w:rPr>
                <w:b/>
                <w:i/>
              </w:rPr>
            </w:pPr>
            <w:r w:rsidRPr="00766440">
              <w:rPr>
                <w:bCs/>
              </w:rPr>
              <w:t>Обеспечение безопасных и комфортных условий труда в учреждениях культуры</w:t>
            </w:r>
          </w:p>
        </w:tc>
        <w:tc>
          <w:tcPr>
            <w:tcW w:w="1827" w:type="dxa"/>
            <w:vMerge w:val="restart"/>
            <w:shd w:val="clear" w:color="auto" w:fill="auto"/>
          </w:tcPr>
          <w:p w:rsidR="00FE1ED4" w:rsidRPr="00766440" w:rsidRDefault="00FE1ED4" w:rsidP="00FE1ED4">
            <w:pPr>
              <w:pStyle w:val="21"/>
              <w:spacing w:after="0" w:line="240" w:lineRule="auto"/>
              <w:rPr>
                <w:bCs/>
              </w:rPr>
            </w:pPr>
            <w:r w:rsidRPr="00766440">
              <w:rPr>
                <w:bCs/>
              </w:rPr>
              <w:t xml:space="preserve">Ответственный за выполнение </w:t>
            </w:r>
          </w:p>
          <w:p w:rsidR="00FE1ED4" w:rsidRPr="00766440" w:rsidRDefault="00FE1ED4" w:rsidP="00FE1ED4">
            <w:r w:rsidRPr="00766440">
              <w:rPr>
                <w:bCs/>
              </w:rPr>
              <w:t xml:space="preserve">мероприятий -УК, получатель субсидий - </w:t>
            </w:r>
          </w:p>
          <w:p w:rsidR="00FE1ED4" w:rsidRPr="00766440" w:rsidRDefault="00FE1ED4" w:rsidP="00FE1ED4">
            <w:pPr>
              <w:autoSpaceDE w:val="0"/>
              <w:autoSpaceDN w:val="0"/>
              <w:adjustRightInd w:val="0"/>
              <w:ind w:firstLine="35"/>
              <w:jc w:val="both"/>
              <w:rPr>
                <w:b/>
                <w:i/>
              </w:rPr>
            </w:pPr>
            <w:r w:rsidRPr="00766440">
              <w:rPr>
                <w:bCs/>
              </w:rPr>
              <w:t>МБУ «ЦМТО УК»</w:t>
            </w: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17,0</w:t>
            </w:r>
          </w:p>
        </w:tc>
        <w:tc>
          <w:tcPr>
            <w:tcW w:w="1120" w:type="dxa"/>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17,0</w:t>
            </w:r>
          </w:p>
        </w:tc>
        <w:tc>
          <w:tcPr>
            <w:tcW w:w="1200" w:type="dxa"/>
            <w:gridSpan w:val="2"/>
            <w:shd w:val="clear" w:color="auto" w:fill="auto"/>
          </w:tcPr>
          <w:p w:rsidR="00FE1ED4" w:rsidRPr="00766440" w:rsidRDefault="00FE1ED4" w:rsidP="00FE1ED4">
            <w:pPr>
              <w:jc w:val="center"/>
            </w:pPr>
            <w:r w:rsidRPr="00766440">
              <w:t>0,0</w:t>
            </w: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p>
        </w:tc>
        <w:tc>
          <w:tcPr>
            <w:tcW w:w="1120" w:type="dxa"/>
            <w:shd w:val="clear" w:color="auto" w:fill="auto"/>
          </w:tcPr>
          <w:p w:rsidR="00FE1ED4" w:rsidRPr="00766440" w:rsidRDefault="00FE1ED4" w:rsidP="00FE1ED4">
            <w:pPr>
              <w:jc w:val="center"/>
            </w:pPr>
          </w:p>
        </w:tc>
        <w:tc>
          <w:tcPr>
            <w:tcW w:w="1130" w:type="dxa"/>
            <w:gridSpan w:val="2"/>
            <w:shd w:val="clear" w:color="auto" w:fill="auto"/>
          </w:tcPr>
          <w:p w:rsidR="00FE1ED4" w:rsidRPr="00766440" w:rsidRDefault="00FE1ED4" w:rsidP="00FE1ED4">
            <w:pPr>
              <w:jc w:val="center"/>
            </w:pPr>
          </w:p>
        </w:tc>
        <w:tc>
          <w:tcPr>
            <w:tcW w:w="1130" w:type="dxa"/>
            <w:gridSpan w:val="2"/>
            <w:shd w:val="clear" w:color="auto" w:fill="auto"/>
          </w:tcPr>
          <w:p w:rsidR="00FE1ED4" w:rsidRPr="00766440" w:rsidRDefault="00FE1ED4" w:rsidP="00FE1ED4">
            <w:pPr>
              <w:jc w:val="center"/>
            </w:pPr>
          </w:p>
        </w:tc>
        <w:tc>
          <w:tcPr>
            <w:tcW w:w="1180" w:type="dxa"/>
            <w:gridSpan w:val="3"/>
            <w:shd w:val="clear" w:color="auto" w:fill="auto"/>
          </w:tcPr>
          <w:p w:rsidR="00FE1ED4" w:rsidRPr="00766440" w:rsidRDefault="00FE1ED4" w:rsidP="00FE1ED4">
            <w:pPr>
              <w:jc w:val="center"/>
            </w:pPr>
          </w:p>
        </w:tc>
        <w:tc>
          <w:tcPr>
            <w:tcW w:w="1200" w:type="dxa"/>
            <w:gridSpan w:val="2"/>
            <w:shd w:val="clear" w:color="auto" w:fill="auto"/>
          </w:tcPr>
          <w:p w:rsidR="00FE1ED4" w:rsidRPr="00766440" w:rsidRDefault="00FE1ED4" w:rsidP="00FE1ED4">
            <w:pPr>
              <w:jc w:val="center"/>
            </w:pP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val="restart"/>
            <w:shd w:val="clear" w:color="auto" w:fill="auto"/>
          </w:tcPr>
          <w:p w:rsidR="00FE1ED4" w:rsidRPr="00766440" w:rsidRDefault="00FE1ED4" w:rsidP="00FE1ED4">
            <w:pPr>
              <w:jc w:val="center"/>
            </w:pPr>
            <w:r w:rsidRPr="00766440">
              <w:t>12.2</w:t>
            </w:r>
          </w:p>
        </w:tc>
        <w:tc>
          <w:tcPr>
            <w:tcW w:w="2118" w:type="dxa"/>
            <w:vMerge w:val="restart"/>
            <w:shd w:val="clear" w:color="auto" w:fill="auto"/>
          </w:tcPr>
          <w:p w:rsidR="00FE1ED4" w:rsidRPr="00766440" w:rsidRDefault="00FE1ED4" w:rsidP="00FE1ED4">
            <w:pPr>
              <w:pStyle w:val="21"/>
              <w:spacing w:after="0" w:line="240" w:lineRule="auto"/>
              <w:rPr>
                <w:b/>
                <w:bCs/>
                <w:i/>
              </w:rPr>
            </w:pPr>
            <w:r w:rsidRPr="00766440">
              <w:t>Обеспечение работников спецодеждой, спецобувью и другими средствами СИЗ</w:t>
            </w:r>
          </w:p>
        </w:tc>
        <w:tc>
          <w:tcPr>
            <w:tcW w:w="1963" w:type="dxa"/>
            <w:gridSpan w:val="2"/>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153,3</w:t>
            </w:r>
          </w:p>
        </w:tc>
        <w:tc>
          <w:tcPr>
            <w:tcW w:w="1120" w:type="dxa"/>
            <w:shd w:val="clear" w:color="auto" w:fill="auto"/>
          </w:tcPr>
          <w:p w:rsidR="00FE1ED4" w:rsidRPr="00766440" w:rsidRDefault="00FE1ED4" w:rsidP="00FE1ED4">
            <w:pPr>
              <w:jc w:val="center"/>
            </w:pPr>
            <w:r w:rsidRPr="00766440">
              <w:t>7,6</w:t>
            </w:r>
          </w:p>
        </w:tc>
        <w:tc>
          <w:tcPr>
            <w:tcW w:w="1130" w:type="dxa"/>
            <w:gridSpan w:val="2"/>
            <w:shd w:val="clear" w:color="auto" w:fill="auto"/>
          </w:tcPr>
          <w:p w:rsidR="00FE1ED4" w:rsidRPr="00766440" w:rsidRDefault="00FE1ED4" w:rsidP="00FE1ED4">
            <w:pPr>
              <w:jc w:val="center"/>
            </w:pPr>
            <w:r w:rsidRPr="00766440">
              <w:t>16,1</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70,0</w:t>
            </w:r>
          </w:p>
        </w:tc>
        <w:tc>
          <w:tcPr>
            <w:tcW w:w="1200" w:type="dxa"/>
            <w:gridSpan w:val="2"/>
            <w:shd w:val="clear" w:color="auto" w:fill="auto"/>
          </w:tcPr>
          <w:p w:rsidR="00FE1ED4" w:rsidRPr="00766440" w:rsidRDefault="00FE1ED4" w:rsidP="00FE1ED4">
            <w:pPr>
              <w:jc w:val="center"/>
            </w:pPr>
            <w:r w:rsidRPr="00766440">
              <w:t>59,6</w:t>
            </w:r>
          </w:p>
        </w:tc>
        <w:tc>
          <w:tcPr>
            <w:tcW w:w="1647" w:type="dxa"/>
            <w:gridSpan w:val="2"/>
            <w:vMerge w:val="restart"/>
            <w:shd w:val="clear" w:color="auto" w:fill="auto"/>
          </w:tcPr>
          <w:p w:rsidR="00FE1ED4" w:rsidRPr="00766440" w:rsidRDefault="00FE1ED4" w:rsidP="00FE1ED4">
            <w:pPr>
              <w:autoSpaceDE w:val="0"/>
              <w:autoSpaceDN w:val="0"/>
              <w:adjustRightInd w:val="0"/>
              <w:jc w:val="both"/>
              <w:rPr>
                <w:bCs/>
              </w:rPr>
            </w:pPr>
            <w:r w:rsidRPr="00766440">
              <w:rPr>
                <w:bCs/>
              </w:rPr>
              <w:t>Обеспечение требований охраны труда в учреждениях культуры</w:t>
            </w:r>
          </w:p>
        </w:tc>
        <w:tc>
          <w:tcPr>
            <w:tcW w:w="1827" w:type="dxa"/>
            <w:vMerge w:val="restart"/>
            <w:shd w:val="clear" w:color="auto" w:fill="auto"/>
          </w:tcPr>
          <w:p w:rsidR="00FE1ED4" w:rsidRPr="00766440" w:rsidRDefault="00FE1ED4" w:rsidP="00FE1ED4">
            <w:pPr>
              <w:autoSpaceDE w:val="0"/>
              <w:autoSpaceDN w:val="0"/>
              <w:adjustRightInd w:val="0"/>
              <w:jc w:val="both"/>
              <w:rPr>
                <w:bCs/>
              </w:rPr>
            </w:pPr>
            <w:r w:rsidRPr="00766440">
              <w:rPr>
                <w:bCs/>
              </w:rPr>
              <w:t xml:space="preserve">Ответственный за выполнение мероприятий - УК,  получатели субсидий  - </w:t>
            </w:r>
            <w:r w:rsidRPr="00766440">
              <w:rPr>
                <w:bCs/>
              </w:rPr>
              <w:lastRenderedPageBreak/>
              <w:t>учреждения культуры МО Крымский район</w:t>
            </w: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153,3</w:t>
            </w:r>
          </w:p>
        </w:tc>
        <w:tc>
          <w:tcPr>
            <w:tcW w:w="1120" w:type="dxa"/>
            <w:shd w:val="clear" w:color="auto" w:fill="auto"/>
          </w:tcPr>
          <w:p w:rsidR="00FE1ED4" w:rsidRPr="00766440" w:rsidRDefault="00FE1ED4" w:rsidP="00FE1ED4">
            <w:pPr>
              <w:jc w:val="center"/>
            </w:pPr>
            <w:r w:rsidRPr="00766440">
              <w:t>7,6</w:t>
            </w:r>
          </w:p>
        </w:tc>
        <w:tc>
          <w:tcPr>
            <w:tcW w:w="1130" w:type="dxa"/>
            <w:gridSpan w:val="2"/>
            <w:shd w:val="clear" w:color="auto" w:fill="auto"/>
          </w:tcPr>
          <w:p w:rsidR="00FE1ED4" w:rsidRPr="00766440" w:rsidRDefault="00FE1ED4" w:rsidP="00FE1ED4">
            <w:pPr>
              <w:jc w:val="center"/>
            </w:pPr>
            <w:r w:rsidRPr="00766440">
              <w:t>16,1</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70,0</w:t>
            </w:r>
          </w:p>
        </w:tc>
        <w:tc>
          <w:tcPr>
            <w:tcW w:w="1200" w:type="dxa"/>
            <w:gridSpan w:val="2"/>
            <w:shd w:val="clear" w:color="auto" w:fill="auto"/>
          </w:tcPr>
          <w:p w:rsidR="00FE1ED4" w:rsidRPr="00766440" w:rsidRDefault="00FE1ED4" w:rsidP="00FE1ED4">
            <w:pPr>
              <w:jc w:val="center"/>
            </w:pPr>
            <w:r w:rsidRPr="00766440">
              <w:t>59,6</w:t>
            </w: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p>
        </w:tc>
        <w:tc>
          <w:tcPr>
            <w:tcW w:w="1120" w:type="dxa"/>
            <w:shd w:val="clear" w:color="auto" w:fill="auto"/>
          </w:tcPr>
          <w:p w:rsidR="00FE1ED4" w:rsidRPr="00766440" w:rsidRDefault="00FE1ED4" w:rsidP="00FE1ED4">
            <w:pPr>
              <w:jc w:val="center"/>
            </w:pPr>
          </w:p>
        </w:tc>
        <w:tc>
          <w:tcPr>
            <w:tcW w:w="1130" w:type="dxa"/>
            <w:gridSpan w:val="2"/>
            <w:shd w:val="clear" w:color="auto" w:fill="auto"/>
          </w:tcPr>
          <w:p w:rsidR="00FE1ED4" w:rsidRPr="00766440" w:rsidRDefault="00FE1ED4" w:rsidP="00FE1ED4">
            <w:pPr>
              <w:jc w:val="center"/>
            </w:pPr>
          </w:p>
        </w:tc>
        <w:tc>
          <w:tcPr>
            <w:tcW w:w="1130" w:type="dxa"/>
            <w:gridSpan w:val="2"/>
            <w:shd w:val="clear" w:color="auto" w:fill="auto"/>
          </w:tcPr>
          <w:p w:rsidR="00FE1ED4" w:rsidRPr="00766440" w:rsidRDefault="00FE1ED4" w:rsidP="00FE1ED4">
            <w:pPr>
              <w:jc w:val="center"/>
            </w:pPr>
          </w:p>
        </w:tc>
        <w:tc>
          <w:tcPr>
            <w:tcW w:w="1180" w:type="dxa"/>
            <w:gridSpan w:val="3"/>
            <w:shd w:val="clear" w:color="auto" w:fill="auto"/>
          </w:tcPr>
          <w:p w:rsidR="00FE1ED4" w:rsidRPr="00766440" w:rsidRDefault="00FE1ED4" w:rsidP="00FE1ED4">
            <w:pPr>
              <w:jc w:val="center"/>
            </w:pPr>
          </w:p>
        </w:tc>
        <w:tc>
          <w:tcPr>
            <w:tcW w:w="1200" w:type="dxa"/>
            <w:gridSpan w:val="2"/>
            <w:shd w:val="clear" w:color="auto" w:fill="auto"/>
          </w:tcPr>
          <w:p w:rsidR="00FE1ED4" w:rsidRPr="00766440" w:rsidRDefault="00FE1ED4" w:rsidP="00FE1ED4">
            <w:pPr>
              <w:jc w:val="center"/>
            </w:pP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val="restart"/>
            <w:shd w:val="clear" w:color="auto" w:fill="auto"/>
          </w:tcPr>
          <w:p w:rsidR="00FE1ED4" w:rsidRPr="00766440" w:rsidRDefault="00FE1ED4" w:rsidP="00FE1ED4">
            <w:pPr>
              <w:jc w:val="center"/>
            </w:pPr>
            <w:r w:rsidRPr="00766440">
              <w:t>12.3</w:t>
            </w:r>
          </w:p>
        </w:tc>
        <w:tc>
          <w:tcPr>
            <w:tcW w:w="2118" w:type="dxa"/>
            <w:vMerge w:val="restart"/>
            <w:shd w:val="clear" w:color="auto" w:fill="auto"/>
          </w:tcPr>
          <w:p w:rsidR="00FE1ED4" w:rsidRPr="00766440" w:rsidRDefault="00FE1ED4" w:rsidP="00FE1ED4">
            <w:pPr>
              <w:pStyle w:val="21"/>
              <w:spacing w:after="0" w:line="240" w:lineRule="auto"/>
              <w:jc w:val="both"/>
              <w:rPr>
                <w:b/>
                <w:bCs/>
                <w:i/>
              </w:rPr>
            </w:pPr>
            <w:r w:rsidRPr="00766440">
              <w:t>Подготовка проектной, технической документации</w:t>
            </w:r>
          </w:p>
        </w:tc>
        <w:tc>
          <w:tcPr>
            <w:tcW w:w="1963" w:type="dxa"/>
            <w:gridSpan w:val="2"/>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400,7</w:t>
            </w:r>
          </w:p>
        </w:tc>
        <w:tc>
          <w:tcPr>
            <w:tcW w:w="1120" w:type="dxa"/>
            <w:shd w:val="clear" w:color="auto" w:fill="auto"/>
          </w:tcPr>
          <w:p w:rsidR="00FE1ED4" w:rsidRPr="00766440" w:rsidRDefault="00FE1ED4" w:rsidP="00FE1ED4">
            <w:pPr>
              <w:jc w:val="center"/>
            </w:pPr>
            <w:r w:rsidRPr="00766440">
              <w:t>220,8</w:t>
            </w:r>
          </w:p>
        </w:tc>
        <w:tc>
          <w:tcPr>
            <w:tcW w:w="1130" w:type="dxa"/>
            <w:gridSpan w:val="2"/>
            <w:shd w:val="clear" w:color="auto" w:fill="auto"/>
          </w:tcPr>
          <w:p w:rsidR="00FE1ED4" w:rsidRPr="00766440" w:rsidRDefault="00FE1ED4" w:rsidP="00FE1ED4">
            <w:pPr>
              <w:jc w:val="center"/>
            </w:pPr>
            <w:r w:rsidRPr="00766440">
              <w:t>13,7</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159,6</w:t>
            </w:r>
          </w:p>
        </w:tc>
        <w:tc>
          <w:tcPr>
            <w:tcW w:w="1200" w:type="dxa"/>
            <w:gridSpan w:val="2"/>
            <w:shd w:val="clear" w:color="auto" w:fill="auto"/>
          </w:tcPr>
          <w:p w:rsidR="00FE1ED4" w:rsidRPr="00766440" w:rsidRDefault="00FE1ED4" w:rsidP="00FE1ED4">
            <w:pPr>
              <w:jc w:val="center"/>
            </w:pPr>
            <w:r w:rsidRPr="00766440">
              <w:t>6,6</w:t>
            </w:r>
          </w:p>
        </w:tc>
        <w:tc>
          <w:tcPr>
            <w:tcW w:w="1647" w:type="dxa"/>
            <w:gridSpan w:val="2"/>
            <w:vMerge w:val="restart"/>
            <w:shd w:val="clear" w:color="auto" w:fill="auto"/>
          </w:tcPr>
          <w:p w:rsidR="00FE1ED4" w:rsidRPr="00766440" w:rsidRDefault="00FE1ED4" w:rsidP="00FE1ED4">
            <w:pPr>
              <w:autoSpaceDE w:val="0"/>
              <w:autoSpaceDN w:val="0"/>
              <w:adjustRightInd w:val="0"/>
              <w:jc w:val="both"/>
              <w:rPr>
                <w:b/>
                <w:i/>
              </w:rPr>
            </w:pPr>
            <w:r w:rsidRPr="00766440">
              <w:rPr>
                <w:bCs/>
              </w:rPr>
              <w:t>Обеспечение требований охраны труда в учреждениях культуры</w:t>
            </w:r>
          </w:p>
        </w:tc>
        <w:tc>
          <w:tcPr>
            <w:tcW w:w="1827" w:type="dxa"/>
            <w:vMerge w:val="restart"/>
            <w:shd w:val="clear" w:color="auto" w:fill="auto"/>
          </w:tcPr>
          <w:p w:rsidR="00FE1ED4" w:rsidRPr="00766440" w:rsidRDefault="00FE1ED4" w:rsidP="00FE1ED4">
            <w:pPr>
              <w:autoSpaceDE w:val="0"/>
              <w:autoSpaceDN w:val="0"/>
              <w:adjustRightInd w:val="0"/>
              <w:jc w:val="both"/>
              <w:rPr>
                <w:b/>
                <w:i/>
              </w:rPr>
            </w:pPr>
            <w:r w:rsidRPr="00766440">
              <w:rPr>
                <w:bCs/>
              </w:rPr>
              <w:t xml:space="preserve">Ответственный за выполнение мероприятий - УК,  получатели субсидий – МБУ ДО ДШИ </w:t>
            </w: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r w:rsidRPr="00766440">
              <w:t>400,7</w:t>
            </w:r>
          </w:p>
        </w:tc>
        <w:tc>
          <w:tcPr>
            <w:tcW w:w="1120" w:type="dxa"/>
            <w:shd w:val="clear" w:color="auto" w:fill="auto"/>
          </w:tcPr>
          <w:p w:rsidR="00FE1ED4" w:rsidRPr="00766440" w:rsidRDefault="00FE1ED4" w:rsidP="00FE1ED4">
            <w:pPr>
              <w:jc w:val="center"/>
            </w:pPr>
            <w:r w:rsidRPr="00766440">
              <w:t>220,8</w:t>
            </w:r>
          </w:p>
        </w:tc>
        <w:tc>
          <w:tcPr>
            <w:tcW w:w="1130" w:type="dxa"/>
            <w:gridSpan w:val="2"/>
            <w:shd w:val="clear" w:color="auto" w:fill="auto"/>
          </w:tcPr>
          <w:p w:rsidR="00FE1ED4" w:rsidRPr="00766440" w:rsidRDefault="00FE1ED4" w:rsidP="00FE1ED4">
            <w:pPr>
              <w:jc w:val="center"/>
            </w:pPr>
            <w:r w:rsidRPr="00766440">
              <w:t>13,7</w:t>
            </w:r>
          </w:p>
        </w:tc>
        <w:tc>
          <w:tcPr>
            <w:tcW w:w="1130" w:type="dxa"/>
            <w:gridSpan w:val="2"/>
            <w:shd w:val="clear" w:color="auto" w:fill="auto"/>
          </w:tcPr>
          <w:p w:rsidR="00FE1ED4" w:rsidRPr="00766440" w:rsidRDefault="00FE1ED4" w:rsidP="00FE1ED4">
            <w:pPr>
              <w:jc w:val="center"/>
            </w:pPr>
            <w:r w:rsidRPr="00766440">
              <w:t>0,0</w:t>
            </w:r>
          </w:p>
        </w:tc>
        <w:tc>
          <w:tcPr>
            <w:tcW w:w="1180" w:type="dxa"/>
            <w:gridSpan w:val="3"/>
            <w:shd w:val="clear" w:color="auto" w:fill="auto"/>
          </w:tcPr>
          <w:p w:rsidR="00FE1ED4" w:rsidRPr="00766440" w:rsidRDefault="00FE1ED4" w:rsidP="00FE1ED4">
            <w:pPr>
              <w:jc w:val="center"/>
            </w:pPr>
            <w:r w:rsidRPr="00766440">
              <w:t>159,6</w:t>
            </w:r>
          </w:p>
        </w:tc>
        <w:tc>
          <w:tcPr>
            <w:tcW w:w="1200" w:type="dxa"/>
            <w:gridSpan w:val="2"/>
            <w:shd w:val="clear" w:color="auto" w:fill="auto"/>
          </w:tcPr>
          <w:p w:rsidR="00FE1ED4" w:rsidRPr="00766440" w:rsidRDefault="00FE1ED4" w:rsidP="00FE1ED4">
            <w:pPr>
              <w:jc w:val="center"/>
            </w:pPr>
            <w:r w:rsidRPr="00766440">
              <w:t>6,6</w:t>
            </w: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695" w:type="dxa"/>
            <w:gridSpan w:val="2"/>
            <w:vMerge/>
            <w:shd w:val="clear" w:color="auto" w:fill="auto"/>
          </w:tcPr>
          <w:p w:rsidR="00FE1ED4" w:rsidRPr="00766440" w:rsidRDefault="00FE1ED4" w:rsidP="00FE1ED4">
            <w:pPr>
              <w:jc w:val="center"/>
            </w:pPr>
          </w:p>
        </w:tc>
        <w:tc>
          <w:tcPr>
            <w:tcW w:w="2118" w:type="dxa"/>
            <w:vMerge/>
            <w:shd w:val="clear" w:color="auto" w:fill="auto"/>
          </w:tcPr>
          <w:p w:rsidR="00FE1ED4" w:rsidRPr="00766440" w:rsidRDefault="00FE1ED4" w:rsidP="00FE1ED4">
            <w:pPr>
              <w:pStyle w:val="21"/>
              <w:spacing w:after="0" w:line="240" w:lineRule="auto"/>
              <w:jc w:val="both"/>
              <w:rPr>
                <w:b/>
                <w:bCs/>
                <w:i/>
              </w:rPr>
            </w:pPr>
          </w:p>
        </w:tc>
        <w:tc>
          <w:tcPr>
            <w:tcW w:w="1963" w:type="dxa"/>
            <w:gridSpan w:val="2"/>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60" w:type="dxa"/>
            <w:gridSpan w:val="2"/>
            <w:shd w:val="clear" w:color="auto" w:fill="auto"/>
          </w:tcPr>
          <w:p w:rsidR="00FE1ED4" w:rsidRPr="00766440" w:rsidRDefault="00FE1ED4" w:rsidP="00FE1ED4">
            <w:pPr>
              <w:jc w:val="center"/>
            </w:pPr>
          </w:p>
        </w:tc>
        <w:tc>
          <w:tcPr>
            <w:tcW w:w="1120" w:type="dxa"/>
            <w:shd w:val="clear" w:color="auto" w:fill="auto"/>
          </w:tcPr>
          <w:p w:rsidR="00FE1ED4" w:rsidRPr="00766440" w:rsidRDefault="00FE1ED4" w:rsidP="00FE1ED4">
            <w:pPr>
              <w:jc w:val="center"/>
            </w:pPr>
          </w:p>
        </w:tc>
        <w:tc>
          <w:tcPr>
            <w:tcW w:w="1130" w:type="dxa"/>
            <w:gridSpan w:val="2"/>
            <w:shd w:val="clear" w:color="auto" w:fill="auto"/>
          </w:tcPr>
          <w:p w:rsidR="00FE1ED4" w:rsidRPr="00766440" w:rsidRDefault="00FE1ED4" w:rsidP="00FE1ED4">
            <w:pPr>
              <w:jc w:val="center"/>
            </w:pPr>
          </w:p>
        </w:tc>
        <w:tc>
          <w:tcPr>
            <w:tcW w:w="1130" w:type="dxa"/>
            <w:gridSpan w:val="2"/>
            <w:shd w:val="clear" w:color="auto" w:fill="auto"/>
          </w:tcPr>
          <w:p w:rsidR="00FE1ED4" w:rsidRPr="00766440" w:rsidRDefault="00FE1ED4" w:rsidP="00FE1ED4">
            <w:pPr>
              <w:jc w:val="center"/>
            </w:pPr>
          </w:p>
        </w:tc>
        <w:tc>
          <w:tcPr>
            <w:tcW w:w="1180" w:type="dxa"/>
            <w:gridSpan w:val="3"/>
            <w:shd w:val="clear" w:color="auto" w:fill="auto"/>
          </w:tcPr>
          <w:p w:rsidR="00FE1ED4" w:rsidRPr="00766440" w:rsidRDefault="00FE1ED4" w:rsidP="00FE1ED4">
            <w:pPr>
              <w:jc w:val="center"/>
            </w:pPr>
          </w:p>
        </w:tc>
        <w:tc>
          <w:tcPr>
            <w:tcW w:w="1200" w:type="dxa"/>
            <w:gridSpan w:val="2"/>
            <w:shd w:val="clear" w:color="auto" w:fill="auto"/>
          </w:tcPr>
          <w:p w:rsidR="00FE1ED4" w:rsidRPr="00766440" w:rsidRDefault="00FE1ED4" w:rsidP="00FE1ED4">
            <w:pPr>
              <w:jc w:val="center"/>
            </w:pPr>
          </w:p>
        </w:tc>
        <w:tc>
          <w:tcPr>
            <w:tcW w:w="1647" w:type="dxa"/>
            <w:gridSpan w:val="2"/>
            <w:vMerge/>
            <w:shd w:val="clear" w:color="auto" w:fill="auto"/>
          </w:tcPr>
          <w:p w:rsidR="00FE1ED4" w:rsidRPr="00766440" w:rsidRDefault="00FE1ED4" w:rsidP="00FE1ED4">
            <w:pPr>
              <w:autoSpaceDE w:val="0"/>
              <w:autoSpaceDN w:val="0"/>
              <w:adjustRightInd w:val="0"/>
              <w:ind w:firstLine="35"/>
              <w:jc w:val="both"/>
              <w:rPr>
                <w:b/>
                <w:i/>
              </w:rPr>
            </w:pPr>
          </w:p>
        </w:tc>
        <w:tc>
          <w:tcPr>
            <w:tcW w:w="1827" w:type="dxa"/>
            <w:vMerge/>
            <w:shd w:val="clear" w:color="auto" w:fill="auto"/>
          </w:tcPr>
          <w:p w:rsidR="00FE1ED4" w:rsidRPr="00766440" w:rsidRDefault="00FE1ED4" w:rsidP="00FE1ED4">
            <w:pPr>
              <w:autoSpaceDE w:val="0"/>
              <w:autoSpaceDN w:val="0"/>
              <w:adjustRightInd w:val="0"/>
              <w:ind w:firstLine="35"/>
              <w:jc w:val="both"/>
              <w:rPr>
                <w:b/>
                <w:i/>
              </w:rPr>
            </w:pPr>
          </w:p>
        </w:tc>
      </w:tr>
      <w:tr w:rsidR="00FE1ED4" w:rsidRPr="00766440" w:rsidTr="000B580D">
        <w:tc>
          <w:tcPr>
            <w:tcW w:w="2813" w:type="dxa"/>
            <w:gridSpan w:val="3"/>
            <w:shd w:val="clear" w:color="auto" w:fill="auto"/>
          </w:tcPr>
          <w:p w:rsidR="00FE1ED4" w:rsidRPr="00766440" w:rsidRDefault="00FE1ED4" w:rsidP="00FE1ED4">
            <w:pPr>
              <w:pStyle w:val="21"/>
              <w:spacing w:line="240" w:lineRule="auto"/>
              <w:jc w:val="center"/>
              <w:rPr>
                <w:b/>
                <w:bCs/>
                <w:i/>
              </w:rPr>
            </w:pPr>
            <w:r w:rsidRPr="00766440">
              <w:t>Итого по разделу 12</w:t>
            </w:r>
          </w:p>
        </w:tc>
        <w:tc>
          <w:tcPr>
            <w:tcW w:w="1963" w:type="dxa"/>
            <w:gridSpan w:val="2"/>
            <w:shd w:val="clear" w:color="auto" w:fill="auto"/>
          </w:tcPr>
          <w:p w:rsidR="00FE1ED4" w:rsidRPr="00766440" w:rsidRDefault="00FE1ED4" w:rsidP="00FE1ED4">
            <w:pPr>
              <w:spacing w:after="120"/>
              <w:ind w:right="-149"/>
              <w:jc w:val="center"/>
            </w:pPr>
            <w:r w:rsidRPr="00766440">
              <w:t>местный бюджет</w:t>
            </w:r>
          </w:p>
        </w:tc>
        <w:tc>
          <w:tcPr>
            <w:tcW w:w="1160" w:type="dxa"/>
            <w:gridSpan w:val="2"/>
            <w:shd w:val="clear" w:color="auto" w:fill="auto"/>
          </w:tcPr>
          <w:p w:rsidR="00FE1ED4" w:rsidRPr="00766440" w:rsidRDefault="00FE1ED4" w:rsidP="00FE1ED4">
            <w:pPr>
              <w:spacing w:after="120"/>
              <w:jc w:val="center"/>
            </w:pPr>
            <w:r w:rsidRPr="00766440">
              <w:t>571,0</w:t>
            </w:r>
          </w:p>
        </w:tc>
        <w:tc>
          <w:tcPr>
            <w:tcW w:w="1120" w:type="dxa"/>
            <w:shd w:val="clear" w:color="auto" w:fill="auto"/>
          </w:tcPr>
          <w:p w:rsidR="00FE1ED4" w:rsidRPr="00766440" w:rsidRDefault="00FE1ED4" w:rsidP="00FE1ED4">
            <w:pPr>
              <w:spacing w:after="120"/>
              <w:jc w:val="center"/>
            </w:pPr>
            <w:r w:rsidRPr="00766440">
              <w:t>228,4</w:t>
            </w:r>
          </w:p>
        </w:tc>
        <w:tc>
          <w:tcPr>
            <w:tcW w:w="1130" w:type="dxa"/>
            <w:gridSpan w:val="2"/>
            <w:shd w:val="clear" w:color="auto" w:fill="auto"/>
          </w:tcPr>
          <w:p w:rsidR="00FE1ED4" w:rsidRPr="00766440" w:rsidRDefault="00FE1ED4" w:rsidP="00FE1ED4">
            <w:pPr>
              <w:spacing w:after="120"/>
              <w:jc w:val="center"/>
            </w:pPr>
            <w:r w:rsidRPr="00766440">
              <w:t>29,8</w:t>
            </w:r>
          </w:p>
        </w:tc>
        <w:tc>
          <w:tcPr>
            <w:tcW w:w="1130" w:type="dxa"/>
            <w:gridSpan w:val="2"/>
            <w:shd w:val="clear" w:color="auto" w:fill="auto"/>
          </w:tcPr>
          <w:p w:rsidR="00FE1ED4" w:rsidRPr="00766440" w:rsidRDefault="00FE1ED4" w:rsidP="00FE1ED4">
            <w:pPr>
              <w:spacing w:after="120"/>
              <w:jc w:val="center"/>
            </w:pPr>
            <w:r w:rsidRPr="00766440">
              <w:t>0,0</w:t>
            </w:r>
          </w:p>
        </w:tc>
        <w:tc>
          <w:tcPr>
            <w:tcW w:w="1180" w:type="dxa"/>
            <w:gridSpan w:val="3"/>
            <w:shd w:val="clear" w:color="auto" w:fill="auto"/>
          </w:tcPr>
          <w:p w:rsidR="00FE1ED4" w:rsidRPr="00766440" w:rsidRDefault="00FE1ED4" w:rsidP="00FE1ED4">
            <w:pPr>
              <w:spacing w:after="120"/>
              <w:jc w:val="center"/>
            </w:pPr>
            <w:r w:rsidRPr="00766440">
              <w:t>246,6</w:t>
            </w:r>
          </w:p>
        </w:tc>
        <w:tc>
          <w:tcPr>
            <w:tcW w:w="1200" w:type="dxa"/>
            <w:gridSpan w:val="2"/>
            <w:shd w:val="clear" w:color="auto" w:fill="auto"/>
          </w:tcPr>
          <w:p w:rsidR="00FE1ED4" w:rsidRPr="00766440" w:rsidRDefault="00FE1ED4" w:rsidP="00FE1ED4">
            <w:pPr>
              <w:spacing w:after="120"/>
              <w:jc w:val="center"/>
            </w:pPr>
            <w:r w:rsidRPr="00766440">
              <w:t>66,2</w:t>
            </w:r>
          </w:p>
        </w:tc>
        <w:tc>
          <w:tcPr>
            <w:tcW w:w="1647" w:type="dxa"/>
            <w:gridSpan w:val="2"/>
            <w:shd w:val="clear" w:color="auto" w:fill="auto"/>
          </w:tcPr>
          <w:p w:rsidR="00FE1ED4" w:rsidRPr="00766440" w:rsidRDefault="00FE1ED4" w:rsidP="00FE1ED4">
            <w:pPr>
              <w:autoSpaceDE w:val="0"/>
              <w:autoSpaceDN w:val="0"/>
              <w:adjustRightInd w:val="0"/>
              <w:spacing w:after="120"/>
              <w:ind w:firstLine="35"/>
              <w:jc w:val="center"/>
              <w:rPr>
                <w:b/>
                <w:i/>
              </w:rPr>
            </w:pPr>
          </w:p>
        </w:tc>
        <w:tc>
          <w:tcPr>
            <w:tcW w:w="1827" w:type="dxa"/>
            <w:shd w:val="clear" w:color="auto" w:fill="auto"/>
          </w:tcPr>
          <w:p w:rsidR="00FE1ED4" w:rsidRPr="00766440" w:rsidRDefault="00FE1ED4" w:rsidP="00FE1ED4">
            <w:pPr>
              <w:autoSpaceDE w:val="0"/>
              <w:autoSpaceDN w:val="0"/>
              <w:adjustRightInd w:val="0"/>
              <w:spacing w:after="120"/>
              <w:ind w:firstLine="35"/>
              <w:jc w:val="both"/>
              <w:rPr>
                <w:b/>
                <w:i/>
              </w:rPr>
            </w:pPr>
          </w:p>
        </w:tc>
      </w:tr>
      <w:tr w:rsidR="00FE1ED4" w:rsidRPr="00766440" w:rsidTr="000B580D">
        <w:tc>
          <w:tcPr>
            <w:tcW w:w="695" w:type="dxa"/>
            <w:gridSpan w:val="2"/>
            <w:shd w:val="clear" w:color="auto" w:fill="auto"/>
          </w:tcPr>
          <w:p w:rsidR="00FE1ED4" w:rsidRPr="00766440" w:rsidRDefault="00FE1ED4" w:rsidP="00FE1ED4">
            <w:pPr>
              <w:jc w:val="center"/>
            </w:pPr>
            <w:r w:rsidRPr="00766440">
              <w:t>13.</w:t>
            </w:r>
          </w:p>
        </w:tc>
        <w:tc>
          <w:tcPr>
            <w:tcW w:w="2118" w:type="dxa"/>
            <w:shd w:val="clear" w:color="auto" w:fill="auto"/>
          </w:tcPr>
          <w:p w:rsidR="00FE1ED4" w:rsidRPr="00766440" w:rsidRDefault="00FE1ED4" w:rsidP="00FE1ED4">
            <w:pPr>
              <w:pStyle w:val="21"/>
              <w:spacing w:after="0" w:line="240" w:lineRule="auto"/>
              <w:jc w:val="both"/>
              <w:rPr>
                <w:bCs/>
              </w:rPr>
            </w:pPr>
            <w:r w:rsidRPr="00766440">
              <w:rPr>
                <w:bCs/>
              </w:rPr>
              <w:t>Задача</w:t>
            </w:r>
          </w:p>
        </w:tc>
        <w:tc>
          <w:tcPr>
            <w:tcW w:w="12357" w:type="dxa"/>
            <w:gridSpan w:val="17"/>
            <w:shd w:val="clear" w:color="auto" w:fill="auto"/>
          </w:tcPr>
          <w:p w:rsidR="00FE1ED4" w:rsidRPr="00766440" w:rsidRDefault="00FE1ED4" w:rsidP="00FE1ED4">
            <w:pPr>
              <w:autoSpaceDE w:val="0"/>
              <w:autoSpaceDN w:val="0"/>
              <w:adjustRightInd w:val="0"/>
              <w:ind w:firstLine="35"/>
              <w:jc w:val="both"/>
              <w:rPr>
                <w:b/>
                <w:i/>
              </w:rPr>
            </w:pPr>
            <w:r w:rsidRPr="00766440">
              <w:rPr>
                <w:b/>
                <w:i/>
              </w:rPr>
              <w:t>Совершенствование деятельности муниципальных учреждений отрасли культуры по предоставлению муниципальных услуг</w:t>
            </w:r>
            <w:del w:id="1" w:author="Admin" w:date="2021-02-08T14:08:00Z">
              <w:r w:rsidRPr="00766440" w:rsidDel="00506714">
                <w:rPr>
                  <w:b/>
                  <w:i/>
                </w:rPr>
                <w:delText>.</w:delText>
              </w:r>
            </w:del>
            <w:r w:rsidRPr="00766440">
              <w:rPr>
                <w:b/>
                <w:i/>
              </w:rPr>
              <w:t xml:space="preserve"> </w:t>
            </w: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jc w:val="center"/>
            </w:pPr>
            <w:r w:rsidRPr="00766440">
              <w:t>13.1</w:t>
            </w:r>
          </w:p>
        </w:tc>
        <w:tc>
          <w:tcPr>
            <w:tcW w:w="2118" w:type="dxa"/>
            <w:vMerge w:val="restart"/>
            <w:shd w:val="clear" w:color="auto" w:fill="auto"/>
          </w:tcPr>
          <w:p w:rsidR="00FE1ED4" w:rsidRPr="00766440" w:rsidRDefault="00FE1ED4" w:rsidP="00FE1ED4">
            <w:pPr>
              <w:pStyle w:val="21"/>
              <w:spacing w:after="0" w:line="240" w:lineRule="auto"/>
              <w:jc w:val="both"/>
              <w:rPr>
                <w:bCs/>
              </w:rPr>
            </w:pPr>
            <w:r w:rsidRPr="00766440">
              <w:t xml:space="preserve">Финансовое обеспечение деятельности МБОУДОД Детские школы искусств МО Крымский район (предоставление субсидий образовательным учреждениям дополнительного образования детей, подведомствен-ным управлению культуры администрации муниципального </w:t>
            </w:r>
            <w:r w:rsidRPr="00766440">
              <w:lastRenderedPageBreak/>
              <w:t>образования</w:t>
            </w:r>
            <w:ins w:id="2" w:author="Admin" w:date="2021-02-08T14:10:00Z">
              <w:r w:rsidRPr="00766440">
                <w:t xml:space="preserve"> Крымский район)</w:t>
              </w:r>
            </w:ins>
          </w:p>
        </w:tc>
        <w:tc>
          <w:tcPr>
            <w:tcW w:w="1838" w:type="dxa"/>
            <w:shd w:val="clear" w:color="auto" w:fill="auto"/>
          </w:tcPr>
          <w:p w:rsidR="00FE1ED4" w:rsidRPr="00766440" w:rsidRDefault="00FE1ED4" w:rsidP="00FE1ED4">
            <w:pPr>
              <w:spacing w:line="216" w:lineRule="auto"/>
            </w:pPr>
            <w:r w:rsidRPr="00766440">
              <w:lastRenderedPageBreak/>
              <w:t>Всего</w:t>
            </w:r>
          </w:p>
          <w:p w:rsidR="00FE1ED4" w:rsidRPr="00766440" w:rsidRDefault="00FE1ED4" w:rsidP="00FE1ED4">
            <w:pPr>
              <w:spacing w:line="216" w:lineRule="auto"/>
            </w:pPr>
          </w:p>
        </w:tc>
        <w:tc>
          <w:tcPr>
            <w:tcW w:w="1285" w:type="dxa"/>
            <w:gridSpan w:val="3"/>
            <w:shd w:val="clear" w:color="auto" w:fill="auto"/>
          </w:tcPr>
          <w:p w:rsidR="00FE1ED4" w:rsidRPr="00766440" w:rsidRDefault="00FE1ED4" w:rsidP="00FE1ED4">
            <w:pPr>
              <w:jc w:val="center"/>
            </w:pPr>
            <w:r w:rsidRPr="00766440">
              <w:t>307648,0</w:t>
            </w:r>
          </w:p>
        </w:tc>
        <w:tc>
          <w:tcPr>
            <w:tcW w:w="1140" w:type="dxa"/>
            <w:gridSpan w:val="2"/>
            <w:shd w:val="clear" w:color="auto" w:fill="auto"/>
          </w:tcPr>
          <w:p w:rsidR="00FE1ED4" w:rsidRPr="00766440" w:rsidRDefault="00FE1ED4" w:rsidP="00FE1ED4">
            <w:pPr>
              <w:jc w:val="center"/>
            </w:pPr>
            <w:r w:rsidRPr="00766440">
              <w:t>56197,9</w:t>
            </w:r>
          </w:p>
        </w:tc>
        <w:tc>
          <w:tcPr>
            <w:tcW w:w="1134" w:type="dxa"/>
            <w:gridSpan w:val="2"/>
            <w:shd w:val="clear" w:color="auto" w:fill="auto"/>
          </w:tcPr>
          <w:p w:rsidR="00FE1ED4" w:rsidRPr="00766440" w:rsidRDefault="00FE1ED4" w:rsidP="00FE1ED4">
            <w:pPr>
              <w:jc w:val="center"/>
            </w:pPr>
            <w:r w:rsidRPr="00766440">
              <w:t>56508,7</w:t>
            </w:r>
          </w:p>
        </w:tc>
        <w:tc>
          <w:tcPr>
            <w:tcW w:w="1134" w:type="dxa"/>
            <w:gridSpan w:val="2"/>
            <w:shd w:val="clear" w:color="auto" w:fill="auto"/>
          </w:tcPr>
          <w:p w:rsidR="00FE1ED4" w:rsidRPr="00766440" w:rsidRDefault="00FE1ED4" w:rsidP="00FE1ED4">
            <w:pPr>
              <w:jc w:val="center"/>
            </w:pPr>
            <w:r w:rsidRPr="00766440">
              <w:t>54018,5</w:t>
            </w:r>
          </w:p>
        </w:tc>
        <w:tc>
          <w:tcPr>
            <w:tcW w:w="1134" w:type="dxa"/>
            <w:shd w:val="clear" w:color="auto" w:fill="auto"/>
          </w:tcPr>
          <w:p w:rsidR="00FE1ED4" w:rsidRPr="00766440" w:rsidRDefault="00FE1ED4" w:rsidP="00FE1ED4">
            <w:pPr>
              <w:jc w:val="center"/>
            </w:pPr>
            <w:r w:rsidRPr="00766440">
              <w:t>63835,6</w:t>
            </w:r>
          </w:p>
        </w:tc>
        <w:tc>
          <w:tcPr>
            <w:tcW w:w="1143" w:type="dxa"/>
            <w:gridSpan w:val="2"/>
            <w:shd w:val="clear" w:color="auto" w:fill="auto"/>
          </w:tcPr>
          <w:p w:rsidR="00FE1ED4" w:rsidRPr="00766440" w:rsidRDefault="00FE1ED4" w:rsidP="00FE1ED4">
            <w:pPr>
              <w:jc w:val="center"/>
            </w:pPr>
            <w:r w:rsidRPr="00766440">
              <w:t>77087,3</w:t>
            </w:r>
          </w:p>
        </w:tc>
        <w:tc>
          <w:tcPr>
            <w:tcW w:w="1700" w:type="dxa"/>
            <w:gridSpan w:val="2"/>
            <w:vMerge w:val="restart"/>
            <w:shd w:val="clear" w:color="auto" w:fill="auto"/>
          </w:tcPr>
          <w:p w:rsidR="00FE1ED4" w:rsidRPr="00766440" w:rsidRDefault="00FE1ED4" w:rsidP="00FE1ED4">
            <w:pPr>
              <w:spacing w:line="216" w:lineRule="auto"/>
            </w:pPr>
            <w:r w:rsidRPr="00766440">
              <w:t>Повышение качества и доступности муниципальных услуг сферы культуры для всех категорий потребителей</w:t>
            </w:r>
          </w:p>
        </w:tc>
        <w:tc>
          <w:tcPr>
            <w:tcW w:w="1849" w:type="dxa"/>
            <w:gridSpan w:val="2"/>
            <w:vMerge w:val="restart"/>
            <w:shd w:val="clear" w:color="auto" w:fill="auto"/>
          </w:tcPr>
          <w:p w:rsidR="00FE1ED4" w:rsidRPr="00766440" w:rsidRDefault="00FE1ED4" w:rsidP="00FE1ED4">
            <w:pPr>
              <w:pStyle w:val="21"/>
              <w:spacing w:after="0" w:line="240" w:lineRule="auto"/>
              <w:rPr>
                <w:bCs/>
              </w:rPr>
            </w:pPr>
            <w:r w:rsidRPr="00766440">
              <w:rPr>
                <w:bCs/>
              </w:rPr>
              <w:t xml:space="preserve">ответственный за выполнение </w:t>
            </w:r>
          </w:p>
          <w:p w:rsidR="00FE1ED4" w:rsidRPr="00766440" w:rsidRDefault="00FE1ED4" w:rsidP="00FE1ED4">
            <w:pPr>
              <w:pStyle w:val="21"/>
              <w:spacing w:after="0" w:line="240" w:lineRule="auto"/>
            </w:pPr>
            <w:r w:rsidRPr="00766440">
              <w:rPr>
                <w:bCs/>
              </w:rPr>
              <w:t xml:space="preserve">мероприятий -УК, </w:t>
            </w:r>
          </w:p>
          <w:p w:rsidR="00FE1ED4" w:rsidRPr="00766440" w:rsidRDefault="00FE1ED4" w:rsidP="00FE1ED4">
            <w:r w:rsidRPr="00766440">
              <w:rPr>
                <w:bCs/>
              </w:rPr>
              <w:t xml:space="preserve">получатели субсидий МБУДО детские школы искусств  - </w:t>
            </w: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pStyle w:val="21"/>
              <w:jc w:val="both"/>
              <w:rPr>
                <w:bCs/>
              </w:rPr>
            </w:pPr>
          </w:p>
        </w:tc>
        <w:tc>
          <w:tcPr>
            <w:tcW w:w="1838" w:type="dxa"/>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285" w:type="dxa"/>
            <w:gridSpan w:val="3"/>
            <w:shd w:val="clear" w:color="auto" w:fill="auto"/>
          </w:tcPr>
          <w:p w:rsidR="00FE1ED4" w:rsidRPr="00766440" w:rsidRDefault="00FE1ED4" w:rsidP="00FE1ED4">
            <w:pPr>
              <w:jc w:val="center"/>
            </w:pPr>
            <w:r w:rsidRPr="00766440">
              <w:t>307648,0</w:t>
            </w:r>
          </w:p>
        </w:tc>
        <w:tc>
          <w:tcPr>
            <w:tcW w:w="1140" w:type="dxa"/>
            <w:gridSpan w:val="2"/>
            <w:shd w:val="clear" w:color="auto" w:fill="auto"/>
          </w:tcPr>
          <w:p w:rsidR="00FE1ED4" w:rsidRPr="00766440" w:rsidRDefault="00FE1ED4" w:rsidP="00FE1ED4">
            <w:pPr>
              <w:jc w:val="center"/>
            </w:pPr>
            <w:r w:rsidRPr="00766440">
              <w:t>56197,9</w:t>
            </w:r>
          </w:p>
        </w:tc>
        <w:tc>
          <w:tcPr>
            <w:tcW w:w="1134" w:type="dxa"/>
            <w:gridSpan w:val="2"/>
            <w:shd w:val="clear" w:color="auto" w:fill="auto"/>
          </w:tcPr>
          <w:p w:rsidR="00FE1ED4" w:rsidRPr="00766440" w:rsidRDefault="00FE1ED4" w:rsidP="00FE1ED4">
            <w:pPr>
              <w:jc w:val="center"/>
            </w:pPr>
            <w:r w:rsidRPr="00766440">
              <w:t>56508,7</w:t>
            </w:r>
          </w:p>
        </w:tc>
        <w:tc>
          <w:tcPr>
            <w:tcW w:w="1134" w:type="dxa"/>
            <w:gridSpan w:val="2"/>
            <w:shd w:val="clear" w:color="auto" w:fill="auto"/>
          </w:tcPr>
          <w:p w:rsidR="00FE1ED4" w:rsidRPr="00766440" w:rsidRDefault="00FE1ED4" w:rsidP="00FE1ED4">
            <w:pPr>
              <w:jc w:val="center"/>
            </w:pPr>
            <w:r w:rsidRPr="00766440">
              <w:t>54018,5</w:t>
            </w:r>
          </w:p>
        </w:tc>
        <w:tc>
          <w:tcPr>
            <w:tcW w:w="1134" w:type="dxa"/>
            <w:shd w:val="clear" w:color="auto" w:fill="auto"/>
          </w:tcPr>
          <w:p w:rsidR="00FE1ED4" w:rsidRPr="00766440" w:rsidRDefault="00FE1ED4" w:rsidP="00FE1ED4">
            <w:pPr>
              <w:jc w:val="center"/>
            </w:pPr>
            <w:r w:rsidRPr="00766440">
              <w:t>63835,6</w:t>
            </w:r>
          </w:p>
        </w:tc>
        <w:tc>
          <w:tcPr>
            <w:tcW w:w="1143" w:type="dxa"/>
            <w:gridSpan w:val="2"/>
            <w:shd w:val="clear" w:color="auto" w:fill="auto"/>
          </w:tcPr>
          <w:p w:rsidR="00FE1ED4" w:rsidRPr="00766440" w:rsidRDefault="00FE1ED4" w:rsidP="00FE1ED4">
            <w:pPr>
              <w:jc w:val="center"/>
            </w:pPr>
            <w:r w:rsidRPr="00766440">
              <w:t>77087,3</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pStyle w:val="21"/>
              <w:jc w:val="both"/>
              <w:rPr>
                <w:bCs/>
              </w:rPr>
            </w:pPr>
          </w:p>
        </w:tc>
        <w:tc>
          <w:tcPr>
            <w:tcW w:w="1838" w:type="dxa"/>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285" w:type="dxa"/>
            <w:gridSpan w:val="3"/>
            <w:shd w:val="clear" w:color="auto" w:fill="auto"/>
          </w:tcPr>
          <w:p w:rsidR="00FE1ED4" w:rsidRPr="00766440" w:rsidRDefault="00FE1ED4" w:rsidP="00FE1ED4">
            <w:pPr>
              <w:spacing w:line="216" w:lineRule="auto"/>
              <w:jc w:val="center"/>
            </w:pPr>
          </w:p>
        </w:tc>
        <w:tc>
          <w:tcPr>
            <w:tcW w:w="1140" w:type="dxa"/>
            <w:gridSpan w:val="2"/>
            <w:shd w:val="clear" w:color="auto" w:fill="auto"/>
          </w:tcPr>
          <w:p w:rsidR="00FE1ED4" w:rsidRPr="00766440" w:rsidRDefault="00FE1ED4" w:rsidP="00FE1ED4">
            <w:pPr>
              <w:spacing w:line="216" w:lineRule="auto"/>
              <w:ind w:left="-106" w:right="-110"/>
              <w:jc w:val="center"/>
            </w:pPr>
          </w:p>
        </w:tc>
        <w:tc>
          <w:tcPr>
            <w:tcW w:w="1134" w:type="dxa"/>
            <w:gridSpan w:val="2"/>
            <w:shd w:val="clear" w:color="auto" w:fill="auto"/>
          </w:tcPr>
          <w:p w:rsidR="00FE1ED4" w:rsidRPr="00766440" w:rsidRDefault="00FE1ED4" w:rsidP="00FE1ED4">
            <w:pPr>
              <w:spacing w:line="216" w:lineRule="auto"/>
              <w:jc w:val="center"/>
            </w:pPr>
          </w:p>
        </w:tc>
        <w:tc>
          <w:tcPr>
            <w:tcW w:w="1134" w:type="dxa"/>
            <w:gridSpan w:val="2"/>
            <w:shd w:val="clear" w:color="auto" w:fill="auto"/>
          </w:tcPr>
          <w:p w:rsidR="00FE1ED4" w:rsidRPr="00766440" w:rsidRDefault="00FE1ED4" w:rsidP="00FE1ED4">
            <w:pPr>
              <w:spacing w:line="216" w:lineRule="auto"/>
              <w:jc w:val="center"/>
            </w:pPr>
          </w:p>
        </w:tc>
        <w:tc>
          <w:tcPr>
            <w:tcW w:w="1134" w:type="dxa"/>
          </w:tcPr>
          <w:p w:rsidR="00FE1ED4" w:rsidRPr="00766440" w:rsidRDefault="00FE1ED4" w:rsidP="00FE1ED4">
            <w:pPr>
              <w:spacing w:line="216" w:lineRule="auto"/>
              <w:jc w:val="center"/>
            </w:pPr>
          </w:p>
        </w:tc>
        <w:tc>
          <w:tcPr>
            <w:tcW w:w="1143" w:type="dxa"/>
            <w:gridSpan w:val="2"/>
          </w:tcPr>
          <w:p w:rsidR="00FE1ED4" w:rsidRPr="00766440" w:rsidRDefault="00FE1ED4" w:rsidP="00FE1ED4">
            <w:pPr>
              <w:spacing w:line="216" w:lineRule="auto"/>
              <w:jc w:val="center"/>
            </w:pP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pPr>
            <w:r w:rsidRPr="00766440">
              <w:t>13.2</w:t>
            </w:r>
          </w:p>
        </w:tc>
        <w:tc>
          <w:tcPr>
            <w:tcW w:w="2118" w:type="dxa"/>
            <w:vMerge w:val="restart"/>
            <w:shd w:val="clear" w:color="auto" w:fill="auto"/>
          </w:tcPr>
          <w:p w:rsidR="00FE1ED4" w:rsidRPr="00766440" w:rsidRDefault="00FE1ED4" w:rsidP="00FE1ED4">
            <w:pPr>
              <w:pStyle w:val="21"/>
              <w:spacing w:after="0" w:line="240" w:lineRule="auto"/>
              <w:jc w:val="both"/>
            </w:pPr>
            <w:r w:rsidRPr="00766440">
              <w:rPr>
                <w:bCs/>
              </w:rPr>
              <w:t xml:space="preserve">Обеспечение выполнения </w:t>
            </w:r>
          </w:p>
          <w:p w:rsidR="00FE1ED4" w:rsidRPr="00766440" w:rsidRDefault="00FE1ED4" w:rsidP="00FE1ED4">
            <w:pPr>
              <w:pStyle w:val="21"/>
              <w:spacing w:after="0" w:line="240" w:lineRule="auto"/>
              <w:jc w:val="both"/>
            </w:pPr>
            <w:r w:rsidRPr="00766440">
              <w:rPr>
                <w:bCs/>
              </w:rPr>
              <w:t>муниципального задания МБУ «ЦМТО УК»</w:t>
            </w:r>
          </w:p>
        </w:tc>
        <w:tc>
          <w:tcPr>
            <w:tcW w:w="1838" w:type="dxa"/>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285" w:type="dxa"/>
            <w:gridSpan w:val="3"/>
            <w:shd w:val="clear" w:color="auto" w:fill="auto"/>
          </w:tcPr>
          <w:p w:rsidR="00FE1ED4" w:rsidRPr="00766440" w:rsidRDefault="00FE1ED4" w:rsidP="00FE1ED4">
            <w:pPr>
              <w:jc w:val="center"/>
            </w:pPr>
            <w:r w:rsidRPr="00766440">
              <w:t>26601,1</w:t>
            </w:r>
          </w:p>
        </w:tc>
        <w:tc>
          <w:tcPr>
            <w:tcW w:w="1140" w:type="dxa"/>
            <w:gridSpan w:val="2"/>
            <w:shd w:val="clear" w:color="auto" w:fill="auto"/>
          </w:tcPr>
          <w:p w:rsidR="00FE1ED4" w:rsidRPr="00766440" w:rsidRDefault="00FE1ED4" w:rsidP="00FE1ED4">
            <w:pPr>
              <w:jc w:val="center"/>
            </w:pPr>
            <w:r w:rsidRPr="00766440">
              <w:t>3316,6</w:t>
            </w:r>
          </w:p>
        </w:tc>
        <w:tc>
          <w:tcPr>
            <w:tcW w:w="1134" w:type="dxa"/>
            <w:gridSpan w:val="2"/>
            <w:shd w:val="clear" w:color="auto" w:fill="auto"/>
          </w:tcPr>
          <w:p w:rsidR="00FE1ED4" w:rsidRPr="00766440" w:rsidRDefault="00FE1ED4" w:rsidP="00FE1ED4">
            <w:pPr>
              <w:jc w:val="center"/>
            </w:pPr>
            <w:r w:rsidRPr="00766440">
              <w:t>4225,5</w:t>
            </w:r>
          </w:p>
        </w:tc>
        <w:tc>
          <w:tcPr>
            <w:tcW w:w="1134" w:type="dxa"/>
            <w:gridSpan w:val="2"/>
            <w:shd w:val="clear" w:color="auto" w:fill="auto"/>
          </w:tcPr>
          <w:p w:rsidR="00FE1ED4" w:rsidRPr="00766440" w:rsidRDefault="00FE1ED4" w:rsidP="00FE1ED4">
            <w:pPr>
              <w:jc w:val="center"/>
            </w:pPr>
            <w:r w:rsidRPr="00766440">
              <w:t>4601,1</w:t>
            </w:r>
          </w:p>
        </w:tc>
        <w:tc>
          <w:tcPr>
            <w:tcW w:w="1134" w:type="dxa"/>
          </w:tcPr>
          <w:p w:rsidR="00FE1ED4" w:rsidRPr="00766440" w:rsidRDefault="00FE1ED4" w:rsidP="00FE1ED4">
            <w:pPr>
              <w:jc w:val="center"/>
            </w:pPr>
            <w:r w:rsidRPr="00766440">
              <w:t>6634,9</w:t>
            </w:r>
          </w:p>
        </w:tc>
        <w:tc>
          <w:tcPr>
            <w:tcW w:w="1143" w:type="dxa"/>
            <w:gridSpan w:val="2"/>
          </w:tcPr>
          <w:p w:rsidR="00FE1ED4" w:rsidRPr="00766440" w:rsidRDefault="00FE1ED4" w:rsidP="00FE1ED4">
            <w:pPr>
              <w:jc w:val="center"/>
            </w:pPr>
            <w:r w:rsidRPr="00766440">
              <w:t>7823,0</w:t>
            </w:r>
          </w:p>
        </w:tc>
        <w:tc>
          <w:tcPr>
            <w:tcW w:w="1700" w:type="dxa"/>
            <w:gridSpan w:val="2"/>
            <w:vMerge w:val="restart"/>
            <w:shd w:val="clear" w:color="auto" w:fill="auto"/>
          </w:tcPr>
          <w:p w:rsidR="00FE1ED4" w:rsidRPr="00766440" w:rsidRDefault="00FE1ED4" w:rsidP="00FE1ED4">
            <w:pPr>
              <w:spacing w:line="216" w:lineRule="auto"/>
            </w:pPr>
            <w:r w:rsidRPr="00766440">
              <w:rPr>
                <w:bCs/>
              </w:rPr>
              <w:t xml:space="preserve">Предоставление услуг в сфере </w:t>
            </w:r>
          </w:p>
          <w:p w:rsidR="00FE1ED4" w:rsidRPr="00766440" w:rsidRDefault="00FE1ED4" w:rsidP="00FE1ED4">
            <w:pPr>
              <w:spacing w:line="216" w:lineRule="auto"/>
            </w:pPr>
            <w:r w:rsidRPr="00766440">
              <w:rPr>
                <w:bCs/>
              </w:rPr>
              <w:t xml:space="preserve">культуры </w:t>
            </w:r>
          </w:p>
        </w:tc>
        <w:tc>
          <w:tcPr>
            <w:tcW w:w="1849" w:type="dxa"/>
            <w:gridSpan w:val="2"/>
            <w:vMerge w:val="restart"/>
            <w:shd w:val="clear" w:color="auto" w:fill="auto"/>
          </w:tcPr>
          <w:p w:rsidR="00FE1ED4" w:rsidRPr="00766440" w:rsidRDefault="00FE1ED4" w:rsidP="00FE1ED4">
            <w:pPr>
              <w:pStyle w:val="21"/>
              <w:spacing w:after="0" w:line="240" w:lineRule="auto"/>
              <w:rPr>
                <w:bCs/>
              </w:rPr>
            </w:pPr>
            <w:r w:rsidRPr="00766440">
              <w:rPr>
                <w:bCs/>
              </w:rPr>
              <w:t xml:space="preserve">ответственный за выполнение </w:t>
            </w:r>
          </w:p>
          <w:p w:rsidR="00FE1ED4" w:rsidRPr="00766440" w:rsidRDefault="00FE1ED4" w:rsidP="00FE1ED4">
            <w:pPr>
              <w:pStyle w:val="21"/>
              <w:spacing w:after="0" w:line="240" w:lineRule="auto"/>
            </w:pPr>
            <w:r w:rsidRPr="00766440">
              <w:rPr>
                <w:bCs/>
              </w:rPr>
              <w:t xml:space="preserve">мероприятий - УК, получатель субсидий МБУ  «ЦМТО УК»  - </w:t>
            </w: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tc>
        <w:tc>
          <w:tcPr>
            <w:tcW w:w="1838" w:type="dxa"/>
            <w:shd w:val="clear" w:color="auto" w:fill="auto"/>
          </w:tcPr>
          <w:p w:rsidR="00FE1ED4" w:rsidRPr="00766440" w:rsidRDefault="00FE1ED4" w:rsidP="00FE1ED4">
            <w:pPr>
              <w:spacing w:line="216" w:lineRule="auto"/>
              <w:ind w:left="-89" w:right="-132"/>
            </w:pPr>
            <w:r w:rsidRPr="00766440">
              <w:t>местный бюджет</w:t>
            </w:r>
          </w:p>
          <w:p w:rsidR="00FE1ED4" w:rsidRPr="00766440" w:rsidRDefault="00FE1ED4" w:rsidP="00FE1ED4">
            <w:pPr>
              <w:spacing w:line="216" w:lineRule="auto"/>
              <w:ind w:left="-89" w:right="-132"/>
              <w:jc w:val="center"/>
            </w:pPr>
          </w:p>
        </w:tc>
        <w:tc>
          <w:tcPr>
            <w:tcW w:w="1285" w:type="dxa"/>
            <w:gridSpan w:val="3"/>
            <w:shd w:val="clear" w:color="auto" w:fill="auto"/>
          </w:tcPr>
          <w:p w:rsidR="00FE1ED4" w:rsidRPr="00766440" w:rsidRDefault="00FE1ED4" w:rsidP="00FE1ED4">
            <w:pPr>
              <w:jc w:val="center"/>
            </w:pPr>
            <w:r w:rsidRPr="00766440">
              <w:t>26601,1</w:t>
            </w:r>
          </w:p>
        </w:tc>
        <w:tc>
          <w:tcPr>
            <w:tcW w:w="1140" w:type="dxa"/>
            <w:gridSpan w:val="2"/>
            <w:shd w:val="clear" w:color="auto" w:fill="auto"/>
          </w:tcPr>
          <w:p w:rsidR="00FE1ED4" w:rsidRPr="00766440" w:rsidRDefault="00FE1ED4" w:rsidP="00FE1ED4">
            <w:pPr>
              <w:jc w:val="center"/>
            </w:pPr>
            <w:r w:rsidRPr="00766440">
              <w:t>3316,6</w:t>
            </w:r>
          </w:p>
        </w:tc>
        <w:tc>
          <w:tcPr>
            <w:tcW w:w="1134" w:type="dxa"/>
            <w:gridSpan w:val="2"/>
            <w:shd w:val="clear" w:color="auto" w:fill="auto"/>
          </w:tcPr>
          <w:p w:rsidR="00FE1ED4" w:rsidRPr="00766440" w:rsidRDefault="00FE1ED4" w:rsidP="00FE1ED4">
            <w:pPr>
              <w:jc w:val="center"/>
            </w:pPr>
            <w:r w:rsidRPr="00766440">
              <w:t>4225,5</w:t>
            </w:r>
          </w:p>
        </w:tc>
        <w:tc>
          <w:tcPr>
            <w:tcW w:w="1134" w:type="dxa"/>
            <w:gridSpan w:val="2"/>
            <w:shd w:val="clear" w:color="auto" w:fill="auto"/>
          </w:tcPr>
          <w:p w:rsidR="00FE1ED4" w:rsidRPr="00766440" w:rsidRDefault="00FE1ED4" w:rsidP="00FE1ED4">
            <w:pPr>
              <w:jc w:val="center"/>
            </w:pPr>
            <w:r w:rsidRPr="00766440">
              <w:t>4601,1</w:t>
            </w:r>
          </w:p>
        </w:tc>
        <w:tc>
          <w:tcPr>
            <w:tcW w:w="1134" w:type="dxa"/>
          </w:tcPr>
          <w:p w:rsidR="00FE1ED4" w:rsidRPr="00766440" w:rsidRDefault="00FE1ED4" w:rsidP="00FE1ED4">
            <w:pPr>
              <w:jc w:val="center"/>
            </w:pPr>
            <w:r w:rsidRPr="00766440">
              <w:t>6634,9</w:t>
            </w:r>
          </w:p>
        </w:tc>
        <w:tc>
          <w:tcPr>
            <w:tcW w:w="1143" w:type="dxa"/>
            <w:gridSpan w:val="2"/>
          </w:tcPr>
          <w:p w:rsidR="00FE1ED4" w:rsidRPr="00766440" w:rsidRDefault="00FE1ED4" w:rsidP="00FE1ED4">
            <w:pPr>
              <w:jc w:val="center"/>
            </w:pPr>
            <w:r w:rsidRPr="00766440">
              <w:t>7823,0</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tc>
        <w:tc>
          <w:tcPr>
            <w:tcW w:w="1838" w:type="dxa"/>
            <w:shd w:val="clear" w:color="auto" w:fill="auto"/>
          </w:tcPr>
          <w:p w:rsidR="00FE1ED4" w:rsidRPr="00766440" w:rsidRDefault="00FE1ED4" w:rsidP="00FE1ED4">
            <w:pPr>
              <w:spacing w:line="216" w:lineRule="auto"/>
              <w:ind w:left="-89" w:right="-132"/>
            </w:pPr>
            <w:r w:rsidRPr="00766440">
              <w:t>краевой бюджет</w:t>
            </w:r>
          </w:p>
          <w:p w:rsidR="00FE1ED4" w:rsidRPr="00766440" w:rsidRDefault="00FE1ED4" w:rsidP="00FE1ED4">
            <w:pPr>
              <w:spacing w:line="216" w:lineRule="auto"/>
              <w:ind w:left="-89" w:right="-132"/>
            </w:pPr>
          </w:p>
        </w:tc>
        <w:tc>
          <w:tcPr>
            <w:tcW w:w="1285" w:type="dxa"/>
            <w:gridSpan w:val="3"/>
            <w:shd w:val="clear" w:color="auto" w:fill="auto"/>
          </w:tcPr>
          <w:p w:rsidR="00FE1ED4" w:rsidRPr="00766440" w:rsidRDefault="00FE1ED4" w:rsidP="00FE1ED4">
            <w:pPr>
              <w:spacing w:line="216" w:lineRule="auto"/>
              <w:jc w:val="center"/>
            </w:pPr>
          </w:p>
        </w:tc>
        <w:tc>
          <w:tcPr>
            <w:tcW w:w="1140" w:type="dxa"/>
            <w:gridSpan w:val="2"/>
            <w:shd w:val="clear" w:color="auto" w:fill="auto"/>
          </w:tcPr>
          <w:p w:rsidR="00FE1ED4" w:rsidRPr="00766440" w:rsidRDefault="00FE1ED4" w:rsidP="00FE1ED4">
            <w:pPr>
              <w:spacing w:line="216" w:lineRule="auto"/>
              <w:ind w:left="-106" w:right="-110"/>
              <w:jc w:val="center"/>
            </w:pPr>
          </w:p>
        </w:tc>
        <w:tc>
          <w:tcPr>
            <w:tcW w:w="1134" w:type="dxa"/>
            <w:gridSpan w:val="2"/>
            <w:shd w:val="clear" w:color="auto" w:fill="auto"/>
          </w:tcPr>
          <w:p w:rsidR="00FE1ED4" w:rsidRPr="00766440" w:rsidRDefault="00FE1ED4" w:rsidP="00FE1ED4">
            <w:pPr>
              <w:spacing w:line="216" w:lineRule="auto"/>
              <w:jc w:val="center"/>
            </w:pPr>
          </w:p>
        </w:tc>
        <w:tc>
          <w:tcPr>
            <w:tcW w:w="1134" w:type="dxa"/>
            <w:gridSpan w:val="2"/>
            <w:shd w:val="clear" w:color="auto" w:fill="auto"/>
          </w:tcPr>
          <w:p w:rsidR="00FE1ED4" w:rsidRPr="00766440" w:rsidRDefault="00FE1ED4" w:rsidP="00FE1ED4">
            <w:pPr>
              <w:spacing w:line="216" w:lineRule="auto"/>
              <w:jc w:val="center"/>
            </w:pPr>
          </w:p>
        </w:tc>
        <w:tc>
          <w:tcPr>
            <w:tcW w:w="1134" w:type="dxa"/>
          </w:tcPr>
          <w:p w:rsidR="00FE1ED4" w:rsidRPr="00766440" w:rsidRDefault="00FE1ED4" w:rsidP="00FE1ED4">
            <w:pPr>
              <w:spacing w:line="216" w:lineRule="auto"/>
              <w:jc w:val="center"/>
            </w:pPr>
          </w:p>
        </w:tc>
        <w:tc>
          <w:tcPr>
            <w:tcW w:w="1143" w:type="dxa"/>
            <w:gridSpan w:val="2"/>
          </w:tcPr>
          <w:p w:rsidR="00FE1ED4" w:rsidRPr="00766440" w:rsidRDefault="00FE1ED4" w:rsidP="00FE1ED4">
            <w:pPr>
              <w:spacing w:line="216" w:lineRule="auto"/>
              <w:jc w:val="center"/>
            </w:pP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pPr>
            <w:r w:rsidRPr="00766440">
              <w:t>13.3</w:t>
            </w:r>
          </w:p>
        </w:tc>
        <w:tc>
          <w:tcPr>
            <w:tcW w:w="2118" w:type="dxa"/>
            <w:vMerge w:val="restart"/>
            <w:shd w:val="clear" w:color="auto" w:fill="auto"/>
          </w:tcPr>
          <w:p w:rsidR="00FE1ED4" w:rsidRPr="00766440" w:rsidRDefault="00FE1ED4" w:rsidP="00FE1ED4">
            <w:pPr>
              <w:pStyle w:val="21"/>
              <w:spacing w:after="0" w:line="240" w:lineRule="auto"/>
              <w:jc w:val="both"/>
              <w:rPr>
                <w:bCs/>
              </w:rPr>
            </w:pPr>
            <w:r w:rsidRPr="00766440">
              <w:rPr>
                <w:bCs/>
              </w:rPr>
              <w:t>Обеспечение выполнения муниципального задания МБУ «СКЦ МО Крымский район»</w:t>
            </w:r>
          </w:p>
        </w:tc>
        <w:tc>
          <w:tcPr>
            <w:tcW w:w="1838" w:type="dxa"/>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285" w:type="dxa"/>
            <w:gridSpan w:val="3"/>
            <w:shd w:val="clear" w:color="auto" w:fill="auto"/>
          </w:tcPr>
          <w:p w:rsidR="00FE1ED4" w:rsidRPr="00766440" w:rsidRDefault="00FE1ED4" w:rsidP="00FE1ED4">
            <w:pPr>
              <w:jc w:val="center"/>
            </w:pPr>
            <w:r w:rsidRPr="00766440">
              <w:t>140448,7</w:t>
            </w:r>
          </w:p>
        </w:tc>
        <w:tc>
          <w:tcPr>
            <w:tcW w:w="1140" w:type="dxa"/>
            <w:gridSpan w:val="2"/>
            <w:shd w:val="clear" w:color="auto" w:fill="auto"/>
          </w:tcPr>
          <w:p w:rsidR="00FE1ED4" w:rsidRPr="00766440" w:rsidRDefault="00FE1ED4" w:rsidP="00FE1ED4">
            <w:pPr>
              <w:jc w:val="center"/>
            </w:pPr>
            <w:r w:rsidRPr="00766440">
              <w:t>24888,1</w:t>
            </w:r>
          </w:p>
        </w:tc>
        <w:tc>
          <w:tcPr>
            <w:tcW w:w="1134" w:type="dxa"/>
            <w:gridSpan w:val="2"/>
            <w:shd w:val="clear" w:color="auto" w:fill="auto"/>
          </w:tcPr>
          <w:p w:rsidR="00FE1ED4" w:rsidRPr="00766440" w:rsidRDefault="00FE1ED4" w:rsidP="00FE1ED4">
            <w:pPr>
              <w:jc w:val="center"/>
            </w:pPr>
            <w:r w:rsidRPr="00766440">
              <w:t>24649,2</w:t>
            </w:r>
          </w:p>
        </w:tc>
        <w:tc>
          <w:tcPr>
            <w:tcW w:w="1134" w:type="dxa"/>
            <w:gridSpan w:val="2"/>
            <w:shd w:val="clear" w:color="auto" w:fill="auto"/>
          </w:tcPr>
          <w:p w:rsidR="00FE1ED4" w:rsidRPr="00766440" w:rsidRDefault="00FE1ED4" w:rsidP="00FE1ED4">
            <w:pPr>
              <w:jc w:val="center"/>
            </w:pPr>
            <w:r w:rsidRPr="00766440">
              <w:t>24513,7</w:t>
            </w:r>
          </w:p>
        </w:tc>
        <w:tc>
          <w:tcPr>
            <w:tcW w:w="1134" w:type="dxa"/>
          </w:tcPr>
          <w:p w:rsidR="00FE1ED4" w:rsidRPr="00766440" w:rsidRDefault="00FE1ED4" w:rsidP="00FE1ED4">
            <w:pPr>
              <w:jc w:val="center"/>
            </w:pPr>
            <w:r w:rsidRPr="00766440">
              <w:t>31458,8</w:t>
            </w:r>
          </w:p>
        </w:tc>
        <w:tc>
          <w:tcPr>
            <w:tcW w:w="1143" w:type="dxa"/>
            <w:gridSpan w:val="2"/>
          </w:tcPr>
          <w:p w:rsidR="00FE1ED4" w:rsidRPr="00766440" w:rsidRDefault="00FE1ED4" w:rsidP="00FE1ED4">
            <w:pPr>
              <w:jc w:val="center"/>
            </w:pPr>
            <w:r w:rsidRPr="00766440">
              <w:t>34938,9</w:t>
            </w:r>
          </w:p>
        </w:tc>
        <w:tc>
          <w:tcPr>
            <w:tcW w:w="1700" w:type="dxa"/>
            <w:gridSpan w:val="2"/>
            <w:vMerge w:val="restart"/>
            <w:shd w:val="clear" w:color="auto" w:fill="auto"/>
          </w:tcPr>
          <w:p w:rsidR="00FE1ED4" w:rsidRPr="00766440" w:rsidRDefault="00FE1ED4" w:rsidP="00FE1ED4">
            <w:pPr>
              <w:spacing w:line="216" w:lineRule="auto"/>
            </w:pPr>
            <w:r w:rsidRPr="00766440">
              <w:rPr>
                <w:bCs/>
              </w:rPr>
              <w:t xml:space="preserve">Предоставление услуг в сфере </w:t>
            </w:r>
          </w:p>
          <w:p w:rsidR="00FE1ED4" w:rsidRPr="00766440" w:rsidRDefault="00FE1ED4" w:rsidP="00FE1ED4">
            <w:pPr>
              <w:spacing w:line="216" w:lineRule="auto"/>
            </w:pPr>
            <w:r w:rsidRPr="00766440">
              <w:rPr>
                <w:bCs/>
              </w:rPr>
              <w:t>культуры</w:t>
            </w:r>
          </w:p>
        </w:tc>
        <w:tc>
          <w:tcPr>
            <w:tcW w:w="1849" w:type="dxa"/>
            <w:gridSpan w:val="2"/>
            <w:vMerge w:val="restart"/>
            <w:shd w:val="clear" w:color="auto" w:fill="auto"/>
          </w:tcPr>
          <w:p w:rsidR="00FE1ED4" w:rsidRPr="00766440" w:rsidRDefault="00FE1ED4" w:rsidP="00FE1ED4">
            <w:pPr>
              <w:pStyle w:val="21"/>
              <w:spacing w:after="0" w:line="240" w:lineRule="auto"/>
              <w:rPr>
                <w:bCs/>
              </w:rPr>
            </w:pPr>
            <w:r w:rsidRPr="00766440">
              <w:rPr>
                <w:bCs/>
              </w:rPr>
              <w:t xml:space="preserve">ответственный за выполнение </w:t>
            </w:r>
          </w:p>
          <w:p w:rsidR="00FE1ED4" w:rsidRPr="00766440" w:rsidRDefault="00FE1ED4" w:rsidP="00FE1ED4">
            <w:pPr>
              <w:pStyle w:val="21"/>
              <w:spacing w:after="0" w:line="240" w:lineRule="auto"/>
            </w:pPr>
            <w:r w:rsidRPr="00766440">
              <w:rPr>
                <w:bCs/>
              </w:rPr>
              <w:t xml:space="preserve">мероприятий - УК, получатель субсидий -МБУ  «СКЦ МО Крымский район» </w:t>
            </w: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tc>
        <w:tc>
          <w:tcPr>
            <w:tcW w:w="1838" w:type="dxa"/>
            <w:shd w:val="clear" w:color="auto" w:fill="auto"/>
          </w:tcPr>
          <w:p w:rsidR="00FE1ED4" w:rsidRPr="00766440" w:rsidRDefault="00FE1ED4" w:rsidP="00FE1ED4">
            <w:pPr>
              <w:spacing w:line="216" w:lineRule="auto"/>
              <w:ind w:left="-89" w:right="-132"/>
            </w:pPr>
            <w:r w:rsidRPr="00766440">
              <w:t>местный бюджет</w:t>
            </w:r>
          </w:p>
        </w:tc>
        <w:tc>
          <w:tcPr>
            <w:tcW w:w="1285" w:type="dxa"/>
            <w:gridSpan w:val="3"/>
            <w:shd w:val="clear" w:color="auto" w:fill="auto"/>
          </w:tcPr>
          <w:p w:rsidR="00FE1ED4" w:rsidRPr="00766440" w:rsidRDefault="00FE1ED4" w:rsidP="00FE1ED4">
            <w:pPr>
              <w:jc w:val="center"/>
            </w:pPr>
            <w:r w:rsidRPr="00766440">
              <w:t>140448,7</w:t>
            </w:r>
          </w:p>
          <w:p w:rsidR="00FE1ED4" w:rsidRPr="00766440" w:rsidRDefault="00FE1ED4" w:rsidP="00FE1ED4">
            <w:pPr>
              <w:jc w:val="center"/>
            </w:pPr>
          </w:p>
        </w:tc>
        <w:tc>
          <w:tcPr>
            <w:tcW w:w="1140" w:type="dxa"/>
            <w:gridSpan w:val="2"/>
            <w:shd w:val="clear" w:color="auto" w:fill="auto"/>
          </w:tcPr>
          <w:p w:rsidR="00FE1ED4" w:rsidRPr="00766440" w:rsidRDefault="00FE1ED4" w:rsidP="00FE1ED4">
            <w:pPr>
              <w:jc w:val="center"/>
            </w:pPr>
            <w:r w:rsidRPr="00766440">
              <w:t>24888,1</w:t>
            </w:r>
          </w:p>
        </w:tc>
        <w:tc>
          <w:tcPr>
            <w:tcW w:w="1134" w:type="dxa"/>
            <w:gridSpan w:val="2"/>
            <w:shd w:val="clear" w:color="auto" w:fill="auto"/>
          </w:tcPr>
          <w:p w:rsidR="00FE1ED4" w:rsidRPr="00766440" w:rsidRDefault="00FE1ED4" w:rsidP="00FE1ED4">
            <w:pPr>
              <w:jc w:val="center"/>
            </w:pPr>
            <w:r w:rsidRPr="00766440">
              <w:t>24649,2</w:t>
            </w:r>
          </w:p>
        </w:tc>
        <w:tc>
          <w:tcPr>
            <w:tcW w:w="1134" w:type="dxa"/>
            <w:gridSpan w:val="2"/>
            <w:shd w:val="clear" w:color="auto" w:fill="auto"/>
          </w:tcPr>
          <w:p w:rsidR="00FE1ED4" w:rsidRPr="00766440" w:rsidRDefault="00FE1ED4" w:rsidP="00FE1ED4">
            <w:pPr>
              <w:jc w:val="center"/>
            </w:pPr>
            <w:r w:rsidRPr="00766440">
              <w:t>24513,7</w:t>
            </w:r>
          </w:p>
        </w:tc>
        <w:tc>
          <w:tcPr>
            <w:tcW w:w="1134" w:type="dxa"/>
          </w:tcPr>
          <w:p w:rsidR="00FE1ED4" w:rsidRPr="00766440" w:rsidRDefault="00FE1ED4" w:rsidP="00FE1ED4">
            <w:r w:rsidRPr="00766440">
              <w:t>31458,8</w:t>
            </w:r>
          </w:p>
        </w:tc>
        <w:tc>
          <w:tcPr>
            <w:tcW w:w="1143" w:type="dxa"/>
            <w:gridSpan w:val="2"/>
          </w:tcPr>
          <w:p w:rsidR="00FE1ED4" w:rsidRPr="00766440" w:rsidRDefault="00FE1ED4" w:rsidP="00FE1ED4">
            <w:r w:rsidRPr="00766440">
              <w:t>34938,9</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tc>
        <w:tc>
          <w:tcPr>
            <w:tcW w:w="1838" w:type="dxa"/>
            <w:shd w:val="clear" w:color="auto" w:fill="auto"/>
          </w:tcPr>
          <w:p w:rsidR="00FE1ED4" w:rsidRPr="00766440" w:rsidRDefault="00FE1ED4" w:rsidP="00FE1ED4">
            <w:pPr>
              <w:spacing w:line="216" w:lineRule="auto"/>
              <w:ind w:left="-89" w:right="-132"/>
            </w:pPr>
            <w:r w:rsidRPr="00766440">
              <w:t>краевой бюджет</w:t>
            </w:r>
          </w:p>
          <w:p w:rsidR="00FE1ED4" w:rsidRPr="00766440" w:rsidRDefault="00FE1ED4" w:rsidP="00FE1ED4">
            <w:pPr>
              <w:spacing w:line="216" w:lineRule="auto"/>
              <w:ind w:left="-89" w:right="-132"/>
            </w:pPr>
          </w:p>
        </w:tc>
        <w:tc>
          <w:tcPr>
            <w:tcW w:w="1285" w:type="dxa"/>
            <w:gridSpan w:val="3"/>
            <w:shd w:val="clear" w:color="auto" w:fill="auto"/>
          </w:tcPr>
          <w:p w:rsidR="00FE1ED4" w:rsidRPr="00766440" w:rsidRDefault="00FE1ED4" w:rsidP="00FE1ED4">
            <w:pPr>
              <w:spacing w:line="216" w:lineRule="auto"/>
              <w:jc w:val="center"/>
            </w:pPr>
          </w:p>
        </w:tc>
        <w:tc>
          <w:tcPr>
            <w:tcW w:w="1140" w:type="dxa"/>
            <w:gridSpan w:val="2"/>
            <w:shd w:val="clear" w:color="auto" w:fill="auto"/>
          </w:tcPr>
          <w:p w:rsidR="00FE1ED4" w:rsidRPr="00766440" w:rsidRDefault="00FE1ED4" w:rsidP="00FE1ED4">
            <w:pPr>
              <w:spacing w:line="216" w:lineRule="auto"/>
              <w:ind w:left="-106" w:right="-110"/>
              <w:jc w:val="center"/>
            </w:pPr>
          </w:p>
        </w:tc>
        <w:tc>
          <w:tcPr>
            <w:tcW w:w="1134" w:type="dxa"/>
            <w:gridSpan w:val="2"/>
            <w:shd w:val="clear" w:color="auto" w:fill="auto"/>
          </w:tcPr>
          <w:p w:rsidR="00FE1ED4" w:rsidRPr="00766440" w:rsidRDefault="00FE1ED4" w:rsidP="00FE1ED4">
            <w:pPr>
              <w:spacing w:line="216" w:lineRule="auto"/>
              <w:jc w:val="center"/>
            </w:pPr>
          </w:p>
        </w:tc>
        <w:tc>
          <w:tcPr>
            <w:tcW w:w="1134" w:type="dxa"/>
            <w:gridSpan w:val="2"/>
            <w:shd w:val="clear" w:color="auto" w:fill="auto"/>
          </w:tcPr>
          <w:p w:rsidR="00FE1ED4" w:rsidRPr="00766440" w:rsidRDefault="00FE1ED4" w:rsidP="00FE1ED4">
            <w:pPr>
              <w:spacing w:line="216" w:lineRule="auto"/>
              <w:jc w:val="center"/>
            </w:pPr>
          </w:p>
        </w:tc>
        <w:tc>
          <w:tcPr>
            <w:tcW w:w="1134" w:type="dxa"/>
          </w:tcPr>
          <w:p w:rsidR="00FE1ED4" w:rsidRPr="00766440" w:rsidRDefault="00FE1ED4" w:rsidP="00FE1ED4">
            <w:pPr>
              <w:spacing w:line="216" w:lineRule="auto"/>
              <w:jc w:val="center"/>
            </w:pPr>
          </w:p>
        </w:tc>
        <w:tc>
          <w:tcPr>
            <w:tcW w:w="1143" w:type="dxa"/>
            <w:gridSpan w:val="2"/>
          </w:tcPr>
          <w:p w:rsidR="00FE1ED4" w:rsidRPr="00766440" w:rsidRDefault="00FE1ED4" w:rsidP="00FE1ED4">
            <w:pPr>
              <w:spacing w:line="216" w:lineRule="auto"/>
              <w:jc w:val="center"/>
            </w:pP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pPr>
            <w:r w:rsidRPr="00766440">
              <w:t>13.4</w:t>
            </w:r>
          </w:p>
        </w:tc>
        <w:tc>
          <w:tcPr>
            <w:tcW w:w="2118" w:type="dxa"/>
            <w:vMerge w:val="restart"/>
            <w:shd w:val="clear" w:color="auto" w:fill="auto"/>
          </w:tcPr>
          <w:p w:rsidR="00FE1ED4" w:rsidRPr="00766440" w:rsidRDefault="00FE1ED4" w:rsidP="00FE1ED4">
            <w:pPr>
              <w:pStyle w:val="21"/>
              <w:spacing w:after="0" w:line="240" w:lineRule="auto"/>
              <w:jc w:val="both"/>
              <w:rPr>
                <w:bCs/>
              </w:rPr>
            </w:pPr>
            <w:r w:rsidRPr="00766440">
              <w:rPr>
                <w:bCs/>
              </w:rPr>
              <w:t>Обеспечение выполнения муниципального задания МБУ «Крымская ММБ»</w:t>
            </w:r>
          </w:p>
        </w:tc>
        <w:tc>
          <w:tcPr>
            <w:tcW w:w="1838" w:type="dxa"/>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285" w:type="dxa"/>
            <w:gridSpan w:val="3"/>
            <w:shd w:val="clear" w:color="auto" w:fill="auto"/>
          </w:tcPr>
          <w:p w:rsidR="00FE1ED4" w:rsidRPr="00766440" w:rsidRDefault="00FE1ED4" w:rsidP="00FE1ED4">
            <w:pPr>
              <w:jc w:val="center"/>
            </w:pPr>
            <w:r w:rsidRPr="00766440">
              <w:t>101277,6</w:t>
            </w:r>
          </w:p>
        </w:tc>
        <w:tc>
          <w:tcPr>
            <w:tcW w:w="1140" w:type="dxa"/>
            <w:gridSpan w:val="2"/>
            <w:shd w:val="clear" w:color="auto" w:fill="auto"/>
          </w:tcPr>
          <w:p w:rsidR="00FE1ED4" w:rsidRPr="00766440" w:rsidRDefault="00FE1ED4" w:rsidP="00FE1ED4">
            <w:pPr>
              <w:spacing w:line="216" w:lineRule="auto"/>
              <w:ind w:left="-106" w:right="-110"/>
              <w:jc w:val="center"/>
            </w:pPr>
            <w:r w:rsidRPr="00766440">
              <w:t>16901,7</w:t>
            </w:r>
          </w:p>
        </w:tc>
        <w:tc>
          <w:tcPr>
            <w:tcW w:w="1134" w:type="dxa"/>
            <w:gridSpan w:val="2"/>
            <w:shd w:val="clear" w:color="auto" w:fill="auto"/>
          </w:tcPr>
          <w:p w:rsidR="00FE1ED4" w:rsidRPr="00766440" w:rsidRDefault="00FE1ED4" w:rsidP="00FE1ED4">
            <w:pPr>
              <w:jc w:val="center"/>
            </w:pPr>
            <w:r w:rsidRPr="00766440">
              <w:t>17885,5</w:t>
            </w:r>
          </w:p>
        </w:tc>
        <w:tc>
          <w:tcPr>
            <w:tcW w:w="1134" w:type="dxa"/>
            <w:gridSpan w:val="2"/>
            <w:shd w:val="clear" w:color="auto" w:fill="auto"/>
          </w:tcPr>
          <w:p w:rsidR="00FE1ED4" w:rsidRPr="00766440" w:rsidRDefault="00FE1ED4" w:rsidP="00FE1ED4">
            <w:pPr>
              <w:jc w:val="center"/>
            </w:pPr>
            <w:r w:rsidRPr="00766440">
              <w:t>19235,1</w:t>
            </w:r>
          </w:p>
        </w:tc>
        <w:tc>
          <w:tcPr>
            <w:tcW w:w="1134" w:type="dxa"/>
          </w:tcPr>
          <w:p w:rsidR="00FE1ED4" w:rsidRPr="00766440" w:rsidRDefault="00FE1ED4" w:rsidP="00FE1ED4">
            <w:pPr>
              <w:jc w:val="center"/>
            </w:pPr>
            <w:r w:rsidRPr="00766440">
              <w:t>21787,6</w:t>
            </w:r>
          </w:p>
        </w:tc>
        <w:tc>
          <w:tcPr>
            <w:tcW w:w="1143" w:type="dxa"/>
            <w:gridSpan w:val="2"/>
          </w:tcPr>
          <w:p w:rsidR="00FE1ED4" w:rsidRPr="00766440" w:rsidRDefault="00FE1ED4" w:rsidP="00FE1ED4">
            <w:pPr>
              <w:jc w:val="center"/>
            </w:pPr>
            <w:r w:rsidRPr="00766440">
              <w:t>25467,7</w:t>
            </w:r>
          </w:p>
        </w:tc>
        <w:tc>
          <w:tcPr>
            <w:tcW w:w="1700" w:type="dxa"/>
            <w:gridSpan w:val="2"/>
            <w:vMerge w:val="restart"/>
            <w:shd w:val="clear" w:color="auto" w:fill="auto"/>
          </w:tcPr>
          <w:p w:rsidR="00FE1ED4" w:rsidRPr="00766440" w:rsidRDefault="00FE1ED4" w:rsidP="00FE1ED4">
            <w:pPr>
              <w:spacing w:line="216" w:lineRule="auto"/>
            </w:pPr>
            <w:r w:rsidRPr="00766440">
              <w:rPr>
                <w:bCs/>
              </w:rPr>
              <w:t xml:space="preserve">Предоставление услуг в сфере </w:t>
            </w:r>
          </w:p>
          <w:p w:rsidR="00FE1ED4" w:rsidRPr="00766440" w:rsidRDefault="00FE1ED4" w:rsidP="00FE1ED4">
            <w:pPr>
              <w:spacing w:line="216" w:lineRule="auto"/>
            </w:pPr>
            <w:r w:rsidRPr="00766440">
              <w:rPr>
                <w:bCs/>
              </w:rPr>
              <w:t>культуры</w:t>
            </w:r>
          </w:p>
        </w:tc>
        <w:tc>
          <w:tcPr>
            <w:tcW w:w="1849" w:type="dxa"/>
            <w:gridSpan w:val="2"/>
            <w:vMerge w:val="restart"/>
            <w:shd w:val="clear" w:color="auto" w:fill="auto"/>
          </w:tcPr>
          <w:p w:rsidR="00FE1ED4" w:rsidRPr="00766440" w:rsidRDefault="00FE1ED4" w:rsidP="00FE1ED4">
            <w:pPr>
              <w:pStyle w:val="21"/>
              <w:spacing w:after="0" w:line="240" w:lineRule="auto"/>
              <w:rPr>
                <w:bCs/>
              </w:rPr>
            </w:pPr>
            <w:r w:rsidRPr="00766440">
              <w:rPr>
                <w:bCs/>
              </w:rPr>
              <w:t xml:space="preserve">ответственный за выполнение </w:t>
            </w:r>
          </w:p>
          <w:p w:rsidR="00FE1ED4" w:rsidRPr="00766440" w:rsidRDefault="00FE1ED4" w:rsidP="00FE1ED4">
            <w:pPr>
              <w:pStyle w:val="21"/>
              <w:spacing w:after="0" w:line="240" w:lineRule="auto"/>
            </w:pPr>
            <w:r w:rsidRPr="00766440">
              <w:rPr>
                <w:bCs/>
              </w:rPr>
              <w:t xml:space="preserve">мероприятий -УК, получатель субсидий- МБУ  «Крымская ММБ» </w:t>
            </w: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tc>
        <w:tc>
          <w:tcPr>
            <w:tcW w:w="1838" w:type="dxa"/>
            <w:shd w:val="clear" w:color="auto" w:fill="auto"/>
          </w:tcPr>
          <w:p w:rsidR="00FE1ED4" w:rsidRPr="00766440" w:rsidRDefault="00FE1ED4" w:rsidP="00FE1ED4">
            <w:pPr>
              <w:spacing w:line="216" w:lineRule="auto"/>
              <w:ind w:left="-84" w:right="-132"/>
            </w:pPr>
            <w:r w:rsidRPr="00766440">
              <w:t>местный бюджет</w:t>
            </w:r>
          </w:p>
          <w:p w:rsidR="00FE1ED4" w:rsidRPr="00766440" w:rsidRDefault="00FE1ED4" w:rsidP="00FE1ED4">
            <w:pPr>
              <w:spacing w:line="216" w:lineRule="auto"/>
              <w:ind w:left="-84" w:right="-132"/>
            </w:pPr>
          </w:p>
        </w:tc>
        <w:tc>
          <w:tcPr>
            <w:tcW w:w="1285" w:type="dxa"/>
            <w:gridSpan w:val="3"/>
            <w:shd w:val="clear" w:color="auto" w:fill="auto"/>
          </w:tcPr>
          <w:p w:rsidR="00FE1ED4" w:rsidRPr="00766440" w:rsidRDefault="00FE1ED4" w:rsidP="00FE1ED4">
            <w:r w:rsidRPr="00766440">
              <w:t>101277,6</w:t>
            </w:r>
          </w:p>
        </w:tc>
        <w:tc>
          <w:tcPr>
            <w:tcW w:w="1140" w:type="dxa"/>
            <w:gridSpan w:val="2"/>
            <w:shd w:val="clear" w:color="auto" w:fill="auto"/>
          </w:tcPr>
          <w:p w:rsidR="00FE1ED4" w:rsidRPr="00766440" w:rsidRDefault="00FE1ED4" w:rsidP="00FE1ED4">
            <w:r w:rsidRPr="00766440">
              <w:t>16901,7</w:t>
            </w:r>
          </w:p>
        </w:tc>
        <w:tc>
          <w:tcPr>
            <w:tcW w:w="1134" w:type="dxa"/>
            <w:gridSpan w:val="2"/>
            <w:shd w:val="clear" w:color="auto" w:fill="auto"/>
          </w:tcPr>
          <w:p w:rsidR="00FE1ED4" w:rsidRPr="00766440" w:rsidRDefault="00FE1ED4" w:rsidP="00FE1ED4">
            <w:r w:rsidRPr="00766440">
              <w:t>17885,5</w:t>
            </w:r>
          </w:p>
        </w:tc>
        <w:tc>
          <w:tcPr>
            <w:tcW w:w="1134" w:type="dxa"/>
            <w:gridSpan w:val="2"/>
            <w:shd w:val="clear" w:color="auto" w:fill="auto"/>
          </w:tcPr>
          <w:p w:rsidR="00FE1ED4" w:rsidRPr="00766440" w:rsidRDefault="00FE1ED4" w:rsidP="00FE1ED4">
            <w:r w:rsidRPr="00766440">
              <w:t>19235,1</w:t>
            </w:r>
          </w:p>
        </w:tc>
        <w:tc>
          <w:tcPr>
            <w:tcW w:w="1134" w:type="dxa"/>
          </w:tcPr>
          <w:p w:rsidR="00FE1ED4" w:rsidRPr="00766440" w:rsidRDefault="00FE1ED4" w:rsidP="00FE1ED4">
            <w:r w:rsidRPr="00766440">
              <w:t>21787,6</w:t>
            </w:r>
          </w:p>
        </w:tc>
        <w:tc>
          <w:tcPr>
            <w:tcW w:w="1143" w:type="dxa"/>
            <w:gridSpan w:val="2"/>
          </w:tcPr>
          <w:p w:rsidR="00FE1ED4" w:rsidRPr="00766440" w:rsidRDefault="00FE1ED4" w:rsidP="00FE1ED4">
            <w:r w:rsidRPr="00766440">
              <w:t>25467,7</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tc>
        <w:tc>
          <w:tcPr>
            <w:tcW w:w="1838" w:type="dxa"/>
            <w:shd w:val="clear" w:color="auto" w:fill="auto"/>
          </w:tcPr>
          <w:p w:rsidR="00FE1ED4" w:rsidRPr="00766440" w:rsidRDefault="00FE1ED4" w:rsidP="00FE1ED4">
            <w:pPr>
              <w:spacing w:line="216" w:lineRule="auto"/>
              <w:ind w:left="-84" w:right="-132"/>
            </w:pPr>
            <w:r w:rsidRPr="00766440">
              <w:t>краевой бюджет</w:t>
            </w:r>
          </w:p>
        </w:tc>
        <w:tc>
          <w:tcPr>
            <w:tcW w:w="1285" w:type="dxa"/>
            <w:gridSpan w:val="3"/>
            <w:shd w:val="clear" w:color="auto" w:fill="auto"/>
          </w:tcPr>
          <w:p w:rsidR="00FE1ED4" w:rsidRPr="00766440" w:rsidRDefault="00FE1ED4" w:rsidP="00FE1ED4">
            <w:pPr>
              <w:spacing w:line="216" w:lineRule="auto"/>
              <w:jc w:val="center"/>
            </w:pPr>
          </w:p>
        </w:tc>
        <w:tc>
          <w:tcPr>
            <w:tcW w:w="1140" w:type="dxa"/>
            <w:gridSpan w:val="2"/>
            <w:shd w:val="clear" w:color="auto" w:fill="auto"/>
          </w:tcPr>
          <w:p w:rsidR="00FE1ED4" w:rsidRPr="00766440" w:rsidRDefault="00FE1ED4" w:rsidP="00FE1ED4">
            <w:pPr>
              <w:spacing w:line="216" w:lineRule="auto"/>
              <w:ind w:left="-106" w:right="-110"/>
              <w:jc w:val="center"/>
            </w:pPr>
          </w:p>
        </w:tc>
        <w:tc>
          <w:tcPr>
            <w:tcW w:w="1134" w:type="dxa"/>
            <w:gridSpan w:val="2"/>
            <w:shd w:val="clear" w:color="auto" w:fill="auto"/>
          </w:tcPr>
          <w:p w:rsidR="00FE1ED4" w:rsidRPr="00766440" w:rsidRDefault="00FE1ED4" w:rsidP="00FE1ED4">
            <w:pPr>
              <w:spacing w:line="216" w:lineRule="auto"/>
              <w:jc w:val="center"/>
            </w:pPr>
          </w:p>
        </w:tc>
        <w:tc>
          <w:tcPr>
            <w:tcW w:w="1134" w:type="dxa"/>
            <w:gridSpan w:val="2"/>
            <w:shd w:val="clear" w:color="auto" w:fill="auto"/>
          </w:tcPr>
          <w:p w:rsidR="00FE1ED4" w:rsidRPr="00766440" w:rsidRDefault="00FE1ED4" w:rsidP="00FE1ED4">
            <w:pPr>
              <w:spacing w:line="216" w:lineRule="auto"/>
              <w:jc w:val="center"/>
            </w:pPr>
          </w:p>
        </w:tc>
        <w:tc>
          <w:tcPr>
            <w:tcW w:w="1134" w:type="dxa"/>
          </w:tcPr>
          <w:p w:rsidR="00FE1ED4" w:rsidRPr="00766440" w:rsidRDefault="00FE1ED4" w:rsidP="00FE1ED4">
            <w:pPr>
              <w:spacing w:line="216" w:lineRule="auto"/>
              <w:jc w:val="center"/>
            </w:pPr>
          </w:p>
        </w:tc>
        <w:tc>
          <w:tcPr>
            <w:tcW w:w="1143" w:type="dxa"/>
            <w:gridSpan w:val="2"/>
          </w:tcPr>
          <w:p w:rsidR="00FE1ED4" w:rsidRPr="00766440" w:rsidRDefault="00FE1ED4" w:rsidP="00FE1ED4">
            <w:pPr>
              <w:spacing w:line="216" w:lineRule="auto"/>
              <w:jc w:val="center"/>
            </w:pP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pPr>
            <w:r w:rsidRPr="00766440">
              <w:t>13.5</w:t>
            </w:r>
          </w:p>
        </w:tc>
        <w:tc>
          <w:tcPr>
            <w:tcW w:w="2118" w:type="dxa"/>
            <w:vMerge w:val="restart"/>
            <w:shd w:val="clear" w:color="auto" w:fill="auto"/>
          </w:tcPr>
          <w:p w:rsidR="00FE1ED4" w:rsidRPr="00766440" w:rsidRDefault="00FE1ED4" w:rsidP="00FE1ED4">
            <w:r w:rsidRPr="00766440">
              <w:t>Оплата земельных налогов</w:t>
            </w:r>
          </w:p>
        </w:tc>
        <w:tc>
          <w:tcPr>
            <w:tcW w:w="1838" w:type="dxa"/>
            <w:shd w:val="clear" w:color="auto" w:fill="auto"/>
          </w:tcPr>
          <w:p w:rsidR="00FE1ED4" w:rsidRPr="00766440" w:rsidRDefault="00FE1ED4" w:rsidP="00FE1ED4">
            <w:pPr>
              <w:spacing w:line="216" w:lineRule="auto"/>
              <w:ind w:left="-84"/>
            </w:pPr>
            <w:r w:rsidRPr="00766440">
              <w:t>Всего</w:t>
            </w:r>
          </w:p>
          <w:p w:rsidR="00FE1ED4" w:rsidRPr="00766440" w:rsidRDefault="00FE1ED4" w:rsidP="00FE1ED4">
            <w:pPr>
              <w:spacing w:line="216" w:lineRule="auto"/>
              <w:ind w:left="-84"/>
            </w:pPr>
          </w:p>
        </w:tc>
        <w:tc>
          <w:tcPr>
            <w:tcW w:w="1285" w:type="dxa"/>
            <w:gridSpan w:val="3"/>
            <w:shd w:val="clear" w:color="auto" w:fill="auto"/>
          </w:tcPr>
          <w:p w:rsidR="00FE1ED4" w:rsidRPr="00766440" w:rsidRDefault="00FE1ED4" w:rsidP="00FE1ED4">
            <w:pPr>
              <w:spacing w:line="216" w:lineRule="auto"/>
              <w:jc w:val="center"/>
            </w:pPr>
            <w:r w:rsidRPr="00766440">
              <w:t>241,9</w:t>
            </w:r>
          </w:p>
        </w:tc>
        <w:tc>
          <w:tcPr>
            <w:tcW w:w="1140" w:type="dxa"/>
            <w:gridSpan w:val="2"/>
            <w:shd w:val="clear" w:color="auto" w:fill="auto"/>
          </w:tcPr>
          <w:p w:rsidR="00FE1ED4" w:rsidRPr="00766440" w:rsidRDefault="00FE1ED4" w:rsidP="00FE1ED4">
            <w:pPr>
              <w:spacing w:line="216" w:lineRule="auto"/>
              <w:ind w:left="-106" w:right="-110"/>
              <w:jc w:val="center"/>
            </w:pPr>
            <w:r w:rsidRPr="00766440">
              <w:t>0,0</w:t>
            </w:r>
          </w:p>
        </w:tc>
        <w:tc>
          <w:tcPr>
            <w:tcW w:w="1134" w:type="dxa"/>
            <w:gridSpan w:val="2"/>
            <w:shd w:val="clear" w:color="auto" w:fill="auto"/>
          </w:tcPr>
          <w:p w:rsidR="00FE1ED4" w:rsidRPr="00766440" w:rsidRDefault="00FE1ED4" w:rsidP="00FE1ED4">
            <w:pPr>
              <w:spacing w:line="216" w:lineRule="auto"/>
              <w:jc w:val="center"/>
            </w:pPr>
            <w:r w:rsidRPr="00766440">
              <w:t>0,0</w:t>
            </w:r>
          </w:p>
        </w:tc>
        <w:tc>
          <w:tcPr>
            <w:tcW w:w="1134" w:type="dxa"/>
            <w:gridSpan w:val="2"/>
            <w:shd w:val="clear" w:color="auto" w:fill="auto"/>
          </w:tcPr>
          <w:p w:rsidR="00FE1ED4" w:rsidRPr="00766440" w:rsidRDefault="00FE1ED4" w:rsidP="00FE1ED4">
            <w:pPr>
              <w:spacing w:line="216" w:lineRule="auto"/>
              <w:jc w:val="center"/>
            </w:pPr>
            <w:r w:rsidRPr="00766440">
              <w:t>91,6</w:t>
            </w:r>
          </w:p>
        </w:tc>
        <w:tc>
          <w:tcPr>
            <w:tcW w:w="1134" w:type="dxa"/>
          </w:tcPr>
          <w:p w:rsidR="00FE1ED4" w:rsidRPr="00766440" w:rsidRDefault="00FE1ED4" w:rsidP="00FE1ED4">
            <w:pPr>
              <w:spacing w:line="216" w:lineRule="auto"/>
              <w:jc w:val="center"/>
            </w:pPr>
            <w:r w:rsidRPr="00766440">
              <w:t>73,3</w:t>
            </w:r>
          </w:p>
        </w:tc>
        <w:tc>
          <w:tcPr>
            <w:tcW w:w="1143" w:type="dxa"/>
            <w:gridSpan w:val="2"/>
          </w:tcPr>
          <w:p w:rsidR="00FE1ED4" w:rsidRPr="00766440" w:rsidRDefault="00FE1ED4" w:rsidP="00FE1ED4">
            <w:pPr>
              <w:spacing w:line="216" w:lineRule="auto"/>
              <w:jc w:val="center"/>
            </w:pPr>
            <w:r w:rsidRPr="00766440">
              <w:t>77,0</w:t>
            </w:r>
          </w:p>
        </w:tc>
        <w:tc>
          <w:tcPr>
            <w:tcW w:w="1700" w:type="dxa"/>
            <w:gridSpan w:val="2"/>
            <w:vMerge w:val="restart"/>
            <w:shd w:val="clear" w:color="auto" w:fill="auto"/>
          </w:tcPr>
          <w:p w:rsidR="00FE1ED4" w:rsidRPr="00766440" w:rsidRDefault="00FE1ED4" w:rsidP="00FE1ED4">
            <w:pPr>
              <w:spacing w:line="216" w:lineRule="auto"/>
            </w:pPr>
            <w:r w:rsidRPr="00766440">
              <w:t>Выполнение обязательств налогоплательщика в рамках налогового законодательства</w:t>
            </w:r>
          </w:p>
        </w:tc>
        <w:tc>
          <w:tcPr>
            <w:tcW w:w="1849" w:type="dxa"/>
            <w:gridSpan w:val="2"/>
            <w:vMerge w:val="restart"/>
            <w:shd w:val="clear" w:color="auto" w:fill="auto"/>
          </w:tcPr>
          <w:p w:rsidR="00FE1ED4" w:rsidRPr="00766440" w:rsidRDefault="00FE1ED4" w:rsidP="00FE1ED4">
            <w:pPr>
              <w:spacing w:line="216" w:lineRule="auto"/>
            </w:pPr>
            <w:r w:rsidRPr="00766440">
              <w:t xml:space="preserve">ответственный за выполнение </w:t>
            </w:r>
          </w:p>
          <w:p w:rsidR="00FE1ED4" w:rsidRPr="00766440" w:rsidRDefault="00FE1ED4" w:rsidP="00FE1ED4">
            <w:pPr>
              <w:spacing w:line="216" w:lineRule="auto"/>
            </w:pPr>
            <w:r w:rsidRPr="00766440">
              <w:t>мероприятий -УК, получатель субсидий -</w:t>
            </w:r>
          </w:p>
          <w:p w:rsidR="00FE1ED4" w:rsidRPr="00766440" w:rsidRDefault="00FE1ED4" w:rsidP="00FE1ED4">
            <w:pPr>
              <w:spacing w:line="216" w:lineRule="auto"/>
            </w:pPr>
            <w:r w:rsidRPr="00766440">
              <w:t xml:space="preserve">отдел капитального строительства </w:t>
            </w: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tc>
        <w:tc>
          <w:tcPr>
            <w:tcW w:w="1838" w:type="dxa"/>
            <w:shd w:val="clear" w:color="auto" w:fill="auto"/>
          </w:tcPr>
          <w:p w:rsidR="00FE1ED4" w:rsidRPr="00766440" w:rsidRDefault="00FE1ED4" w:rsidP="00FE1ED4">
            <w:pPr>
              <w:spacing w:line="216" w:lineRule="auto"/>
              <w:ind w:left="-84" w:right="-132"/>
            </w:pPr>
            <w:r w:rsidRPr="00766440">
              <w:t>местный бюджет</w:t>
            </w:r>
          </w:p>
        </w:tc>
        <w:tc>
          <w:tcPr>
            <w:tcW w:w="1285" w:type="dxa"/>
            <w:gridSpan w:val="3"/>
            <w:shd w:val="clear" w:color="auto" w:fill="auto"/>
          </w:tcPr>
          <w:p w:rsidR="00FE1ED4" w:rsidRPr="00766440" w:rsidRDefault="00FE1ED4" w:rsidP="00FE1ED4">
            <w:pPr>
              <w:spacing w:line="216" w:lineRule="auto"/>
              <w:jc w:val="center"/>
            </w:pPr>
            <w:r w:rsidRPr="00766440">
              <w:t>241,9</w:t>
            </w:r>
          </w:p>
        </w:tc>
        <w:tc>
          <w:tcPr>
            <w:tcW w:w="1140" w:type="dxa"/>
            <w:gridSpan w:val="2"/>
            <w:shd w:val="clear" w:color="auto" w:fill="auto"/>
          </w:tcPr>
          <w:p w:rsidR="00FE1ED4" w:rsidRPr="00766440" w:rsidRDefault="00FE1ED4" w:rsidP="00FE1ED4">
            <w:pPr>
              <w:spacing w:line="216" w:lineRule="auto"/>
              <w:ind w:left="-106" w:right="-110"/>
              <w:jc w:val="center"/>
            </w:pPr>
            <w:r w:rsidRPr="00766440">
              <w:t>0,0</w:t>
            </w:r>
          </w:p>
        </w:tc>
        <w:tc>
          <w:tcPr>
            <w:tcW w:w="1134" w:type="dxa"/>
            <w:gridSpan w:val="2"/>
            <w:shd w:val="clear" w:color="auto" w:fill="auto"/>
          </w:tcPr>
          <w:p w:rsidR="00FE1ED4" w:rsidRPr="00766440" w:rsidRDefault="00FE1ED4" w:rsidP="00FE1ED4">
            <w:pPr>
              <w:spacing w:line="216" w:lineRule="auto"/>
              <w:jc w:val="center"/>
            </w:pPr>
            <w:r w:rsidRPr="00766440">
              <w:t>0,0</w:t>
            </w:r>
          </w:p>
        </w:tc>
        <w:tc>
          <w:tcPr>
            <w:tcW w:w="1134" w:type="dxa"/>
            <w:gridSpan w:val="2"/>
            <w:shd w:val="clear" w:color="auto" w:fill="auto"/>
          </w:tcPr>
          <w:p w:rsidR="00FE1ED4" w:rsidRPr="00766440" w:rsidRDefault="00FE1ED4" w:rsidP="00FE1ED4">
            <w:pPr>
              <w:spacing w:line="216" w:lineRule="auto"/>
              <w:jc w:val="center"/>
            </w:pPr>
            <w:r w:rsidRPr="00766440">
              <w:t>91,6</w:t>
            </w:r>
          </w:p>
        </w:tc>
        <w:tc>
          <w:tcPr>
            <w:tcW w:w="1134" w:type="dxa"/>
          </w:tcPr>
          <w:p w:rsidR="00FE1ED4" w:rsidRPr="00766440" w:rsidRDefault="00FE1ED4" w:rsidP="00FE1ED4">
            <w:pPr>
              <w:spacing w:line="216" w:lineRule="auto"/>
              <w:jc w:val="center"/>
            </w:pPr>
            <w:r w:rsidRPr="00766440">
              <w:t>73,3</w:t>
            </w:r>
          </w:p>
        </w:tc>
        <w:tc>
          <w:tcPr>
            <w:tcW w:w="1143" w:type="dxa"/>
            <w:gridSpan w:val="2"/>
          </w:tcPr>
          <w:p w:rsidR="00FE1ED4" w:rsidRPr="00766440" w:rsidRDefault="00FE1ED4" w:rsidP="00FE1ED4">
            <w:pPr>
              <w:spacing w:line="216" w:lineRule="auto"/>
              <w:jc w:val="center"/>
            </w:pPr>
            <w:r w:rsidRPr="00766440">
              <w:t>77,0</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2813" w:type="dxa"/>
            <w:gridSpan w:val="3"/>
            <w:shd w:val="clear" w:color="auto" w:fill="auto"/>
          </w:tcPr>
          <w:p w:rsidR="00FE1ED4" w:rsidRPr="00766440" w:rsidRDefault="00FE1ED4" w:rsidP="00FE1ED4">
            <w:pPr>
              <w:jc w:val="right"/>
            </w:pPr>
            <w:r w:rsidRPr="00766440">
              <w:t>Итого по разделу 13</w:t>
            </w:r>
          </w:p>
        </w:tc>
        <w:tc>
          <w:tcPr>
            <w:tcW w:w="1838" w:type="dxa"/>
            <w:shd w:val="clear" w:color="auto" w:fill="auto"/>
          </w:tcPr>
          <w:p w:rsidR="00FE1ED4" w:rsidRPr="00766440" w:rsidRDefault="00FE1ED4" w:rsidP="00FE1ED4">
            <w:pPr>
              <w:ind w:left="-84" w:right="-132"/>
            </w:pPr>
            <w:r w:rsidRPr="00766440">
              <w:t>местный бюджет</w:t>
            </w:r>
          </w:p>
          <w:p w:rsidR="00FE1ED4" w:rsidRPr="00766440" w:rsidRDefault="00FE1ED4" w:rsidP="00FE1ED4">
            <w:pPr>
              <w:ind w:left="-84" w:right="-132"/>
            </w:pPr>
          </w:p>
        </w:tc>
        <w:tc>
          <w:tcPr>
            <w:tcW w:w="1285" w:type="dxa"/>
            <w:gridSpan w:val="3"/>
            <w:shd w:val="clear" w:color="auto" w:fill="auto"/>
          </w:tcPr>
          <w:p w:rsidR="00FE1ED4" w:rsidRPr="00766440" w:rsidRDefault="00FE1ED4" w:rsidP="00FE1ED4">
            <w:pPr>
              <w:jc w:val="center"/>
            </w:pPr>
            <w:r w:rsidRPr="00766440">
              <w:t>576217,3</w:t>
            </w:r>
          </w:p>
        </w:tc>
        <w:tc>
          <w:tcPr>
            <w:tcW w:w="1140" w:type="dxa"/>
            <w:gridSpan w:val="2"/>
            <w:shd w:val="clear" w:color="auto" w:fill="auto"/>
          </w:tcPr>
          <w:p w:rsidR="00FE1ED4" w:rsidRPr="00766440" w:rsidRDefault="00FE1ED4" w:rsidP="00FE1ED4">
            <w:pPr>
              <w:jc w:val="center"/>
            </w:pPr>
            <w:r w:rsidRPr="00766440">
              <w:t>101304,3</w:t>
            </w:r>
          </w:p>
        </w:tc>
        <w:tc>
          <w:tcPr>
            <w:tcW w:w="1134" w:type="dxa"/>
            <w:gridSpan w:val="2"/>
            <w:shd w:val="clear" w:color="auto" w:fill="auto"/>
          </w:tcPr>
          <w:p w:rsidR="00FE1ED4" w:rsidRPr="00766440" w:rsidRDefault="00FE1ED4" w:rsidP="00FE1ED4">
            <w:pPr>
              <w:jc w:val="center"/>
            </w:pPr>
            <w:r w:rsidRPr="00766440">
              <w:t>103268,9</w:t>
            </w:r>
          </w:p>
        </w:tc>
        <w:tc>
          <w:tcPr>
            <w:tcW w:w="1134" w:type="dxa"/>
            <w:gridSpan w:val="2"/>
            <w:shd w:val="clear" w:color="auto" w:fill="auto"/>
          </w:tcPr>
          <w:p w:rsidR="00FE1ED4" w:rsidRPr="00766440" w:rsidRDefault="00FE1ED4" w:rsidP="00FE1ED4">
            <w:pPr>
              <w:ind w:left="-108" w:right="-108"/>
              <w:jc w:val="center"/>
            </w:pPr>
            <w:r w:rsidRPr="00766440">
              <w:t>102460,0</w:t>
            </w:r>
          </w:p>
        </w:tc>
        <w:tc>
          <w:tcPr>
            <w:tcW w:w="1134" w:type="dxa"/>
          </w:tcPr>
          <w:p w:rsidR="00FE1ED4" w:rsidRPr="00766440" w:rsidRDefault="00FE1ED4" w:rsidP="00FE1ED4">
            <w:pPr>
              <w:ind w:left="-99"/>
            </w:pPr>
            <w:r w:rsidRPr="00766440">
              <w:t>123790,2</w:t>
            </w:r>
          </w:p>
        </w:tc>
        <w:tc>
          <w:tcPr>
            <w:tcW w:w="1143" w:type="dxa"/>
            <w:gridSpan w:val="2"/>
          </w:tcPr>
          <w:p w:rsidR="00FE1ED4" w:rsidRPr="00766440" w:rsidRDefault="00FE1ED4" w:rsidP="00FE1ED4">
            <w:pPr>
              <w:ind w:left="-99"/>
            </w:pPr>
            <w:r w:rsidRPr="00766440">
              <w:t>145393,9</w:t>
            </w:r>
          </w:p>
        </w:tc>
        <w:tc>
          <w:tcPr>
            <w:tcW w:w="1700" w:type="dxa"/>
            <w:gridSpan w:val="2"/>
            <w:shd w:val="clear" w:color="auto" w:fill="auto"/>
          </w:tcPr>
          <w:p w:rsidR="00FE1ED4" w:rsidRPr="00766440" w:rsidRDefault="00FE1ED4" w:rsidP="00FE1ED4"/>
        </w:tc>
        <w:tc>
          <w:tcPr>
            <w:tcW w:w="1849" w:type="dxa"/>
            <w:gridSpan w:val="2"/>
            <w:shd w:val="clear" w:color="auto" w:fill="auto"/>
          </w:tcPr>
          <w:p w:rsidR="00FE1ED4" w:rsidRPr="00766440" w:rsidRDefault="00FE1ED4" w:rsidP="00FE1ED4"/>
        </w:tc>
      </w:tr>
      <w:tr w:rsidR="00FE1ED4" w:rsidRPr="00766440" w:rsidTr="000B580D">
        <w:tc>
          <w:tcPr>
            <w:tcW w:w="695" w:type="dxa"/>
            <w:gridSpan w:val="2"/>
            <w:shd w:val="clear" w:color="auto" w:fill="auto"/>
          </w:tcPr>
          <w:p w:rsidR="00FE1ED4" w:rsidRPr="00766440" w:rsidRDefault="00FE1ED4" w:rsidP="00FE1ED4">
            <w:pPr>
              <w:spacing w:line="216" w:lineRule="auto"/>
              <w:jc w:val="center"/>
            </w:pPr>
            <w:r w:rsidRPr="00766440">
              <w:lastRenderedPageBreak/>
              <w:t>14</w:t>
            </w:r>
          </w:p>
        </w:tc>
        <w:tc>
          <w:tcPr>
            <w:tcW w:w="2118" w:type="dxa"/>
            <w:shd w:val="clear" w:color="auto" w:fill="auto"/>
          </w:tcPr>
          <w:p w:rsidR="00FE1ED4" w:rsidRPr="00766440" w:rsidRDefault="00FE1ED4" w:rsidP="00FE1ED4">
            <w:r w:rsidRPr="00766440">
              <w:t>Задача</w:t>
            </w:r>
          </w:p>
        </w:tc>
        <w:tc>
          <w:tcPr>
            <w:tcW w:w="12357" w:type="dxa"/>
            <w:gridSpan w:val="17"/>
            <w:shd w:val="clear" w:color="auto" w:fill="auto"/>
          </w:tcPr>
          <w:p w:rsidR="00FE1ED4" w:rsidRPr="00766440" w:rsidRDefault="00FE1ED4" w:rsidP="00FE1ED4">
            <w:pPr>
              <w:spacing w:line="216" w:lineRule="auto"/>
            </w:pPr>
            <w:r w:rsidRPr="00766440">
              <w:rPr>
                <w:b/>
                <w:i/>
              </w:rPr>
              <w:t>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pPr>
            <w:r w:rsidRPr="00766440">
              <w:t>14.1</w:t>
            </w:r>
          </w:p>
        </w:tc>
        <w:tc>
          <w:tcPr>
            <w:tcW w:w="2118" w:type="dxa"/>
            <w:vMerge w:val="restart"/>
            <w:shd w:val="clear" w:color="auto" w:fill="auto"/>
          </w:tcPr>
          <w:p w:rsidR="00FE1ED4" w:rsidRPr="00766440" w:rsidRDefault="00FE1ED4" w:rsidP="00FE1ED4">
            <w:pPr>
              <w:pStyle w:val="a6"/>
            </w:pPr>
            <w:r w:rsidRPr="00766440">
              <w:t>Предоставление субсидий МБУ «Крымская межпоселенческая модельная библиотека» муниципального образования Крымский район на комплектование библиотечного фонда</w:t>
            </w:r>
          </w:p>
        </w:tc>
        <w:tc>
          <w:tcPr>
            <w:tcW w:w="1983" w:type="dxa"/>
            <w:gridSpan w:val="3"/>
            <w:shd w:val="clear" w:color="auto" w:fill="auto"/>
          </w:tcPr>
          <w:p w:rsidR="00FE1ED4" w:rsidRPr="00766440" w:rsidRDefault="00FE1ED4" w:rsidP="00FE1ED4">
            <w:r w:rsidRPr="00766440">
              <w:t>Всего</w:t>
            </w:r>
          </w:p>
          <w:p w:rsidR="00FE1ED4" w:rsidRPr="00766440" w:rsidRDefault="00FE1ED4" w:rsidP="00FE1ED4"/>
        </w:tc>
        <w:tc>
          <w:tcPr>
            <w:tcW w:w="1140" w:type="dxa"/>
            <w:shd w:val="clear" w:color="auto" w:fill="auto"/>
          </w:tcPr>
          <w:p w:rsidR="00FE1ED4" w:rsidRPr="00766440" w:rsidRDefault="00FE1ED4" w:rsidP="00FE1ED4">
            <w:pPr>
              <w:jc w:val="center"/>
            </w:pPr>
            <w:r w:rsidRPr="00766440">
              <w:t>2915,4</w:t>
            </w:r>
          </w:p>
        </w:tc>
        <w:tc>
          <w:tcPr>
            <w:tcW w:w="1140" w:type="dxa"/>
            <w:gridSpan w:val="2"/>
            <w:shd w:val="clear" w:color="auto" w:fill="auto"/>
          </w:tcPr>
          <w:p w:rsidR="00FE1ED4" w:rsidRPr="00766440" w:rsidRDefault="00FE1ED4" w:rsidP="00FE1ED4">
            <w:pPr>
              <w:jc w:val="center"/>
            </w:pPr>
            <w:r w:rsidRPr="00766440">
              <w:t>625,7</w:t>
            </w:r>
          </w:p>
        </w:tc>
        <w:tc>
          <w:tcPr>
            <w:tcW w:w="1134" w:type="dxa"/>
            <w:gridSpan w:val="2"/>
            <w:shd w:val="clear" w:color="auto" w:fill="auto"/>
          </w:tcPr>
          <w:p w:rsidR="00FE1ED4" w:rsidRPr="00766440" w:rsidRDefault="00FE1ED4" w:rsidP="00FE1ED4">
            <w:pPr>
              <w:ind w:left="-106" w:right="-110"/>
              <w:jc w:val="center"/>
            </w:pPr>
            <w:r w:rsidRPr="00766440">
              <w:t>483,6</w:t>
            </w:r>
          </w:p>
        </w:tc>
        <w:tc>
          <w:tcPr>
            <w:tcW w:w="1134" w:type="dxa"/>
            <w:gridSpan w:val="2"/>
            <w:shd w:val="clear" w:color="auto" w:fill="auto"/>
          </w:tcPr>
          <w:p w:rsidR="00FE1ED4" w:rsidRPr="00766440" w:rsidRDefault="00FE1ED4" w:rsidP="00FE1ED4">
            <w:pPr>
              <w:jc w:val="center"/>
            </w:pPr>
            <w:r w:rsidRPr="00766440">
              <w:t>522,8</w:t>
            </w:r>
          </w:p>
        </w:tc>
        <w:tc>
          <w:tcPr>
            <w:tcW w:w="1134" w:type="dxa"/>
          </w:tcPr>
          <w:p w:rsidR="00FE1ED4" w:rsidRPr="00766440" w:rsidRDefault="00FE1ED4" w:rsidP="00FE1ED4">
            <w:pPr>
              <w:jc w:val="center"/>
            </w:pPr>
            <w:r w:rsidRPr="00766440">
              <w:t>625,7</w:t>
            </w:r>
          </w:p>
        </w:tc>
        <w:tc>
          <w:tcPr>
            <w:tcW w:w="1143" w:type="dxa"/>
            <w:gridSpan w:val="2"/>
          </w:tcPr>
          <w:p w:rsidR="00FE1ED4" w:rsidRPr="00766440" w:rsidRDefault="00FE1ED4" w:rsidP="00FE1ED4">
            <w:pPr>
              <w:jc w:val="center"/>
            </w:pPr>
            <w:r w:rsidRPr="00766440">
              <w:t>657,6</w:t>
            </w:r>
          </w:p>
        </w:tc>
        <w:tc>
          <w:tcPr>
            <w:tcW w:w="1700" w:type="dxa"/>
            <w:gridSpan w:val="2"/>
            <w:vMerge w:val="restart"/>
            <w:shd w:val="clear" w:color="auto" w:fill="auto"/>
          </w:tcPr>
          <w:p w:rsidR="00FE1ED4" w:rsidRPr="00766440" w:rsidRDefault="00FE1ED4" w:rsidP="00FE1ED4">
            <w:pPr>
              <w:spacing w:line="216" w:lineRule="auto"/>
            </w:pPr>
            <w:r w:rsidRPr="00766440">
              <w:t>Комплектование библиотечного фонда</w:t>
            </w:r>
          </w:p>
        </w:tc>
        <w:tc>
          <w:tcPr>
            <w:tcW w:w="1849" w:type="dxa"/>
            <w:gridSpan w:val="2"/>
            <w:vMerge w:val="restart"/>
            <w:shd w:val="clear" w:color="auto" w:fill="auto"/>
          </w:tcPr>
          <w:p w:rsidR="00FE1ED4" w:rsidRPr="00766440" w:rsidRDefault="00FE1ED4" w:rsidP="00FE1ED4">
            <w:pPr>
              <w:pStyle w:val="21"/>
              <w:spacing w:after="0" w:line="240" w:lineRule="auto"/>
              <w:rPr>
                <w:bCs/>
              </w:rPr>
            </w:pPr>
            <w:r w:rsidRPr="00766440">
              <w:rPr>
                <w:bCs/>
              </w:rPr>
              <w:t xml:space="preserve">ответственный за выполнение </w:t>
            </w:r>
          </w:p>
          <w:p w:rsidR="00FE1ED4" w:rsidRPr="00766440" w:rsidRDefault="00FE1ED4" w:rsidP="00FE1ED4">
            <w:pPr>
              <w:pStyle w:val="21"/>
              <w:spacing w:after="0" w:line="240" w:lineRule="auto"/>
            </w:pPr>
            <w:r w:rsidRPr="00766440">
              <w:rPr>
                <w:bCs/>
              </w:rPr>
              <w:t xml:space="preserve">мероприятий - УК, получатель субсидий -МБУ  «Крымская ММБ» </w:t>
            </w: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tc>
        <w:tc>
          <w:tcPr>
            <w:tcW w:w="1983" w:type="dxa"/>
            <w:gridSpan w:val="3"/>
            <w:shd w:val="clear" w:color="auto" w:fill="auto"/>
          </w:tcPr>
          <w:p w:rsidR="00FE1ED4" w:rsidRPr="00766440" w:rsidRDefault="00FE1ED4" w:rsidP="00FE1ED4">
            <w:r w:rsidRPr="00766440">
              <w:t>местный бюджет</w:t>
            </w:r>
          </w:p>
          <w:p w:rsidR="00FE1ED4" w:rsidRPr="00766440" w:rsidRDefault="00FE1ED4" w:rsidP="00FE1ED4"/>
        </w:tc>
        <w:tc>
          <w:tcPr>
            <w:tcW w:w="1140" w:type="dxa"/>
            <w:shd w:val="clear" w:color="auto" w:fill="auto"/>
          </w:tcPr>
          <w:p w:rsidR="00FE1ED4" w:rsidRPr="00766440" w:rsidRDefault="00FE1ED4" w:rsidP="00FE1ED4">
            <w:pPr>
              <w:jc w:val="center"/>
            </w:pPr>
            <w:r w:rsidRPr="00766440">
              <w:t>2915,4</w:t>
            </w:r>
          </w:p>
        </w:tc>
        <w:tc>
          <w:tcPr>
            <w:tcW w:w="1140" w:type="dxa"/>
            <w:gridSpan w:val="2"/>
            <w:shd w:val="clear" w:color="auto" w:fill="auto"/>
          </w:tcPr>
          <w:p w:rsidR="00FE1ED4" w:rsidRPr="00766440" w:rsidRDefault="00FE1ED4" w:rsidP="00FE1ED4">
            <w:pPr>
              <w:jc w:val="center"/>
            </w:pPr>
            <w:r w:rsidRPr="00766440">
              <w:t>625,7</w:t>
            </w:r>
          </w:p>
        </w:tc>
        <w:tc>
          <w:tcPr>
            <w:tcW w:w="1134" w:type="dxa"/>
            <w:gridSpan w:val="2"/>
            <w:shd w:val="clear" w:color="auto" w:fill="auto"/>
          </w:tcPr>
          <w:p w:rsidR="00FE1ED4" w:rsidRPr="00766440" w:rsidRDefault="00FE1ED4" w:rsidP="00FE1ED4">
            <w:pPr>
              <w:jc w:val="center"/>
            </w:pPr>
            <w:r w:rsidRPr="00766440">
              <w:t>483,6</w:t>
            </w:r>
          </w:p>
        </w:tc>
        <w:tc>
          <w:tcPr>
            <w:tcW w:w="1134" w:type="dxa"/>
            <w:gridSpan w:val="2"/>
            <w:shd w:val="clear" w:color="auto" w:fill="auto"/>
          </w:tcPr>
          <w:p w:rsidR="00FE1ED4" w:rsidRPr="00766440" w:rsidRDefault="00FE1ED4" w:rsidP="00FE1ED4">
            <w:pPr>
              <w:jc w:val="center"/>
            </w:pPr>
            <w:r w:rsidRPr="00766440">
              <w:t>522,8</w:t>
            </w:r>
          </w:p>
        </w:tc>
        <w:tc>
          <w:tcPr>
            <w:tcW w:w="1134" w:type="dxa"/>
          </w:tcPr>
          <w:p w:rsidR="00FE1ED4" w:rsidRPr="00766440" w:rsidRDefault="00FE1ED4" w:rsidP="00FE1ED4">
            <w:pPr>
              <w:jc w:val="center"/>
            </w:pPr>
            <w:r w:rsidRPr="00766440">
              <w:t>625,7</w:t>
            </w:r>
          </w:p>
        </w:tc>
        <w:tc>
          <w:tcPr>
            <w:tcW w:w="1143" w:type="dxa"/>
            <w:gridSpan w:val="2"/>
          </w:tcPr>
          <w:p w:rsidR="00FE1ED4" w:rsidRPr="00766440" w:rsidRDefault="00FE1ED4" w:rsidP="00FE1ED4">
            <w:pPr>
              <w:jc w:val="center"/>
            </w:pPr>
            <w:r w:rsidRPr="00766440">
              <w:t>657,6</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tc>
        <w:tc>
          <w:tcPr>
            <w:tcW w:w="1983" w:type="dxa"/>
            <w:gridSpan w:val="3"/>
            <w:shd w:val="clear" w:color="auto" w:fill="auto"/>
          </w:tcPr>
          <w:p w:rsidR="00FE1ED4" w:rsidRPr="00766440" w:rsidRDefault="00FE1ED4" w:rsidP="00FE1ED4">
            <w:r w:rsidRPr="00766440">
              <w:t>краевой бюджет</w:t>
            </w:r>
          </w:p>
          <w:p w:rsidR="00FE1ED4" w:rsidRPr="00766440" w:rsidRDefault="00FE1ED4" w:rsidP="00FE1ED4"/>
        </w:tc>
        <w:tc>
          <w:tcPr>
            <w:tcW w:w="1140" w:type="dxa"/>
            <w:shd w:val="clear" w:color="auto" w:fill="auto"/>
          </w:tcPr>
          <w:p w:rsidR="00FE1ED4" w:rsidRPr="00766440" w:rsidRDefault="00FE1ED4" w:rsidP="00FE1ED4">
            <w:pPr>
              <w:jc w:val="center"/>
            </w:pPr>
          </w:p>
        </w:tc>
        <w:tc>
          <w:tcPr>
            <w:tcW w:w="1140" w:type="dxa"/>
            <w:gridSpan w:val="2"/>
            <w:shd w:val="clear" w:color="auto" w:fill="auto"/>
          </w:tcPr>
          <w:p w:rsidR="00FE1ED4" w:rsidRPr="00766440" w:rsidRDefault="00FE1ED4" w:rsidP="00FE1ED4">
            <w:pPr>
              <w:ind w:left="-106" w:right="-110"/>
              <w:jc w:val="center"/>
            </w:pPr>
          </w:p>
        </w:tc>
        <w:tc>
          <w:tcPr>
            <w:tcW w:w="1134" w:type="dxa"/>
            <w:gridSpan w:val="2"/>
            <w:shd w:val="clear" w:color="auto" w:fill="auto"/>
          </w:tcPr>
          <w:p w:rsidR="00FE1ED4" w:rsidRPr="00766440" w:rsidRDefault="00FE1ED4" w:rsidP="00FE1ED4">
            <w:pPr>
              <w:jc w:val="center"/>
            </w:pPr>
          </w:p>
        </w:tc>
        <w:tc>
          <w:tcPr>
            <w:tcW w:w="1134" w:type="dxa"/>
            <w:gridSpan w:val="2"/>
            <w:shd w:val="clear" w:color="auto" w:fill="auto"/>
          </w:tcPr>
          <w:p w:rsidR="00FE1ED4" w:rsidRPr="00766440" w:rsidRDefault="00FE1ED4" w:rsidP="00FE1ED4">
            <w:pPr>
              <w:jc w:val="center"/>
            </w:pPr>
          </w:p>
        </w:tc>
        <w:tc>
          <w:tcPr>
            <w:tcW w:w="1134" w:type="dxa"/>
          </w:tcPr>
          <w:p w:rsidR="00FE1ED4" w:rsidRPr="00766440" w:rsidRDefault="00FE1ED4" w:rsidP="00FE1ED4">
            <w:pPr>
              <w:jc w:val="center"/>
            </w:pPr>
          </w:p>
        </w:tc>
        <w:tc>
          <w:tcPr>
            <w:tcW w:w="1143" w:type="dxa"/>
            <w:gridSpan w:val="2"/>
          </w:tcPr>
          <w:p w:rsidR="00FE1ED4" w:rsidRPr="00766440" w:rsidRDefault="00FE1ED4" w:rsidP="00FE1ED4">
            <w:pPr>
              <w:jc w:val="center"/>
            </w:pP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2813" w:type="dxa"/>
            <w:gridSpan w:val="3"/>
            <w:shd w:val="clear" w:color="auto" w:fill="auto"/>
            <w:vAlign w:val="center"/>
          </w:tcPr>
          <w:p w:rsidR="00FE1ED4" w:rsidRPr="00766440" w:rsidRDefault="00FE1ED4" w:rsidP="00FE1ED4">
            <w:pPr>
              <w:spacing w:line="216" w:lineRule="auto"/>
              <w:jc w:val="center"/>
            </w:pPr>
            <w:r w:rsidRPr="00766440">
              <w:t>Итого по разделу 14</w:t>
            </w:r>
          </w:p>
          <w:p w:rsidR="00FE1ED4" w:rsidRPr="00766440" w:rsidRDefault="00FE1ED4" w:rsidP="00FE1ED4">
            <w:pPr>
              <w:spacing w:line="216" w:lineRule="auto"/>
              <w:jc w:val="center"/>
            </w:pPr>
          </w:p>
        </w:tc>
        <w:tc>
          <w:tcPr>
            <w:tcW w:w="1983" w:type="dxa"/>
            <w:gridSpan w:val="3"/>
            <w:shd w:val="clear" w:color="auto" w:fill="auto"/>
          </w:tcPr>
          <w:p w:rsidR="00FE1ED4" w:rsidRPr="00766440" w:rsidRDefault="00FE1ED4" w:rsidP="00FE1ED4">
            <w:r w:rsidRPr="00766440">
              <w:t>местный бюджет</w:t>
            </w:r>
          </w:p>
          <w:p w:rsidR="00FE1ED4" w:rsidRPr="00766440" w:rsidRDefault="00FE1ED4" w:rsidP="00FE1ED4"/>
        </w:tc>
        <w:tc>
          <w:tcPr>
            <w:tcW w:w="1140" w:type="dxa"/>
            <w:shd w:val="clear" w:color="auto" w:fill="auto"/>
          </w:tcPr>
          <w:p w:rsidR="00FE1ED4" w:rsidRPr="00766440" w:rsidRDefault="00FE1ED4" w:rsidP="00FE1ED4">
            <w:pPr>
              <w:jc w:val="center"/>
            </w:pPr>
            <w:r w:rsidRPr="00766440">
              <w:t>2915,4</w:t>
            </w:r>
          </w:p>
        </w:tc>
        <w:tc>
          <w:tcPr>
            <w:tcW w:w="1140" w:type="dxa"/>
            <w:gridSpan w:val="2"/>
            <w:shd w:val="clear" w:color="auto" w:fill="auto"/>
          </w:tcPr>
          <w:p w:rsidR="00FE1ED4" w:rsidRPr="00766440" w:rsidRDefault="00FE1ED4" w:rsidP="00FE1ED4">
            <w:pPr>
              <w:jc w:val="center"/>
            </w:pPr>
            <w:r w:rsidRPr="00766440">
              <w:t>625,7</w:t>
            </w:r>
          </w:p>
        </w:tc>
        <w:tc>
          <w:tcPr>
            <w:tcW w:w="1134" w:type="dxa"/>
            <w:gridSpan w:val="2"/>
            <w:shd w:val="clear" w:color="auto" w:fill="auto"/>
          </w:tcPr>
          <w:p w:rsidR="00FE1ED4" w:rsidRPr="00766440" w:rsidRDefault="00FE1ED4" w:rsidP="00FE1ED4">
            <w:pPr>
              <w:jc w:val="center"/>
            </w:pPr>
            <w:r w:rsidRPr="00766440">
              <w:t>483,6</w:t>
            </w:r>
          </w:p>
        </w:tc>
        <w:tc>
          <w:tcPr>
            <w:tcW w:w="1134" w:type="dxa"/>
            <w:gridSpan w:val="2"/>
            <w:shd w:val="clear" w:color="auto" w:fill="auto"/>
          </w:tcPr>
          <w:p w:rsidR="00FE1ED4" w:rsidRPr="00766440" w:rsidRDefault="00FE1ED4" w:rsidP="00FE1ED4">
            <w:pPr>
              <w:jc w:val="center"/>
            </w:pPr>
            <w:r w:rsidRPr="00766440">
              <w:t>522,8</w:t>
            </w:r>
          </w:p>
        </w:tc>
        <w:tc>
          <w:tcPr>
            <w:tcW w:w="1134" w:type="dxa"/>
          </w:tcPr>
          <w:p w:rsidR="00FE1ED4" w:rsidRPr="00766440" w:rsidRDefault="00FE1ED4" w:rsidP="00FE1ED4">
            <w:pPr>
              <w:jc w:val="center"/>
            </w:pPr>
            <w:r w:rsidRPr="00766440">
              <w:t>625,7</w:t>
            </w:r>
          </w:p>
        </w:tc>
        <w:tc>
          <w:tcPr>
            <w:tcW w:w="1143" w:type="dxa"/>
            <w:gridSpan w:val="2"/>
          </w:tcPr>
          <w:p w:rsidR="00FE1ED4" w:rsidRPr="00766440" w:rsidRDefault="00FE1ED4" w:rsidP="00FE1ED4">
            <w:pPr>
              <w:jc w:val="center"/>
            </w:pPr>
            <w:r w:rsidRPr="00766440">
              <w:t>657,6</w:t>
            </w:r>
          </w:p>
        </w:tc>
        <w:tc>
          <w:tcPr>
            <w:tcW w:w="1700" w:type="dxa"/>
            <w:gridSpan w:val="2"/>
            <w:shd w:val="clear" w:color="auto" w:fill="auto"/>
          </w:tcPr>
          <w:p w:rsidR="00FE1ED4" w:rsidRPr="00766440" w:rsidRDefault="00FE1ED4" w:rsidP="00FE1ED4">
            <w:pPr>
              <w:spacing w:line="216" w:lineRule="auto"/>
            </w:pPr>
          </w:p>
        </w:tc>
        <w:tc>
          <w:tcPr>
            <w:tcW w:w="1849" w:type="dxa"/>
            <w:gridSpan w:val="2"/>
            <w:shd w:val="clear" w:color="auto" w:fill="auto"/>
          </w:tcPr>
          <w:p w:rsidR="00FE1ED4" w:rsidRPr="00766440" w:rsidRDefault="00FE1ED4" w:rsidP="00FE1ED4">
            <w:pPr>
              <w:spacing w:line="216" w:lineRule="auto"/>
            </w:pPr>
          </w:p>
        </w:tc>
      </w:tr>
      <w:tr w:rsidR="00FE1ED4" w:rsidRPr="00766440" w:rsidTr="000B580D">
        <w:tc>
          <w:tcPr>
            <w:tcW w:w="695" w:type="dxa"/>
            <w:gridSpan w:val="2"/>
            <w:shd w:val="clear" w:color="auto" w:fill="auto"/>
          </w:tcPr>
          <w:p w:rsidR="00FE1ED4" w:rsidRPr="00766440" w:rsidRDefault="00FE1ED4" w:rsidP="00FE1ED4">
            <w:pPr>
              <w:spacing w:line="216" w:lineRule="auto"/>
            </w:pPr>
            <w:r w:rsidRPr="00766440">
              <w:t>15</w:t>
            </w:r>
          </w:p>
        </w:tc>
        <w:tc>
          <w:tcPr>
            <w:tcW w:w="2118" w:type="dxa"/>
            <w:shd w:val="clear" w:color="auto" w:fill="auto"/>
          </w:tcPr>
          <w:p w:rsidR="00FE1ED4" w:rsidRPr="00766440" w:rsidRDefault="00FE1ED4" w:rsidP="00FE1ED4">
            <w:pPr>
              <w:spacing w:line="216" w:lineRule="auto"/>
            </w:pPr>
            <w:r w:rsidRPr="00766440">
              <w:t>Задача</w:t>
            </w:r>
          </w:p>
          <w:p w:rsidR="00FE1ED4" w:rsidRPr="00766440" w:rsidRDefault="00FE1ED4" w:rsidP="00FE1ED4">
            <w:pPr>
              <w:spacing w:line="216" w:lineRule="auto"/>
            </w:pPr>
          </w:p>
        </w:tc>
        <w:tc>
          <w:tcPr>
            <w:tcW w:w="12357" w:type="dxa"/>
            <w:gridSpan w:val="17"/>
            <w:shd w:val="clear" w:color="auto" w:fill="auto"/>
          </w:tcPr>
          <w:p w:rsidR="00FE1ED4" w:rsidRPr="00766440" w:rsidRDefault="00FE1ED4" w:rsidP="00FE1ED4">
            <w:pPr>
              <w:spacing w:line="216" w:lineRule="auto"/>
              <w:rPr>
                <w:b/>
                <w:i/>
              </w:rPr>
            </w:pPr>
            <w:r w:rsidRPr="00766440">
              <w:rPr>
                <w:b/>
                <w:i/>
              </w:rPr>
              <w:t>Повышение престижности и привлекательности профессий в сфере культуры</w:t>
            </w:r>
          </w:p>
        </w:tc>
      </w:tr>
      <w:tr w:rsidR="00FE1ED4" w:rsidRPr="00766440" w:rsidTr="000B580D">
        <w:tc>
          <w:tcPr>
            <w:tcW w:w="695" w:type="dxa"/>
            <w:gridSpan w:val="2"/>
            <w:vMerge w:val="restart"/>
            <w:shd w:val="clear" w:color="auto" w:fill="auto"/>
          </w:tcPr>
          <w:p w:rsidR="00FE1ED4" w:rsidRPr="00766440" w:rsidRDefault="00FE1ED4" w:rsidP="00FE1ED4">
            <w:pPr>
              <w:spacing w:line="216" w:lineRule="auto"/>
            </w:pPr>
            <w:r w:rsidRPr="00766440">
              <w:t>15.1</w:t>
            </w:r>
          </w:p>
        </w:tc>
        <w:tc>
          <w:tcPr>
            <w:tcW w:w="2118" w:type="dxa"/>
            <w:vMerge w:val="restart"/>
            <w:shd w:val="clear" w:color="auto" w:fill="auto"/>
          </w:tcPr>
          <w:p w:rsidR="00FE1ED4" w:rsidRPr="00766440" w:rsidRDefault="00FE1ED4" w:rsidP="00FE1ED4">
            <w:pPr>
              <w:spacing w:line="216" w:lineRule="auto"/>
            </w:pPr>
            <w:r w:rsidRPr="00766440">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w:t>
            </w:r>
            <w:r w:rsidRPr="00766440">
              <w:lastRenderedPageBreak/>
              <w:t>сельских населенных пунктах, рабочих поселках (ПГТ) на территории Краснодарского края</w:t>
            </w:r>
          </w:p>
        </w:tc>
        <w:tc>
          <w:tcPr>
            <w:tcW w:w="1983" w:type="dxa"/>
            <w:gridSpan w:val="3"/>
            <w:shd w:val="clear" w:color="auto" w:fill="auto"/>
          </w:tcPr>
          <w:p w:rsidR="00FE1ED4" w:rsidRPr="00766440" w:rsidRDefault="00FE1ED4" w:rsidP="00FE1ED4">
            <w:pPr>
              <w:spacing w:line="216" w:lineRule="auto"/>
            </w:pPr>
            <w:r w:rsidRPr="00766440">
              <w:lastRenderedPageBreak/>
              <w:t>Всего</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2236,0</w:t>
            </w:r>
          </w:p>
        </w:tc>
        <w:tc>
          <w:tcPr>
            <w:tcW w:w="1140" w:type="dxa"/>
            <w:gridSpan w:val="2"/>
            <w:shd w:val="clear" w:color="auto" w:fill="auto"/>
          </w:tcPr>
          <w:p w:rsidR="00FE1ED4" w:rsidRPr="00766440" w:rsidRDefault="00FE1ED4" w:rsidP="00FE1ED4">
            <w:pPr>
              <w:spacing w:line="216" w:lineRule="auto"/>
              <w:jc w:val="center"/>
            </w:pPr>
            <w:r w:rsidRPr="00766440">
              <w:t>364,6</w:t>
            </w:r>
          </w:p>
        </w:tc>
        <w:tc>
          <w:tcPr>
            <w:tcW w:w="1134" w:type="dxa"/>
            <w:gridSpan w:val="2"/>
            <w:shd w:val="clear" w:color="auto" w:fill="auto"/>
          </w:tcPr>
          <w:p w:rsidR="00FE1ED4" w:rsidRPr="00766440" w:rsidRDefault="00FE1ED4" w:rsidP="00FE1ED4">
            <w:pPr>
              <w:spacing w:line="216" w:lineRule="auto"/>
              <w:jc w:val="center"/>
            </w:pPr>
            <w:r w:rsidRPr="00766440">
              <w:t>402,9</w:t>
            </w:r>
          </w:p>
        </w:tc>
        <w:tc>
          <w:tcPr>
            <w:tcW w:w="1134" w:type="dxa"/>
            <w:gridSpan w:val="2"/>
            <w:shd w:val="clear" w:color="auto" w:fill="auto"/>
          </w:tcPr>
          <w:p w:rsidR="00FE1ED4" w:rsidRPr="00766440" w:rsidRDefault="00FE1ED4" w:rsidP="00FE1ED4">
            <w:pPr>
              <w:spacing w:line="216" w:lineRule="auto"/>
              <w:jc w:val="center"/>
            </w:pPr>
            <w:r w:rsidRPr="00766440">
              <w:t>516,0</w:t>
            </w:r>
          </w:p>
        </w:tc>
        <w:tc>
          <w:tcPr>
            <w:tcW w:w="1134" w:type="dxa"/>
          </w:tcPr>
          <w:p w:rsidR="00FE1ED4" w:rsidRPr="00766440" w:rsidRDefault="00FE1ED4" w:rsidP="00FE1ED4">
            <w:pPr>
              <w:spacing w:line="216" w:lineRule="auto"/>
              <w:jc w:val="center"/>
            </w:pPr>
            <w:r w:rsidRPr="00766440">
              <w:t>466,9</w:t>
            </w:r>
          </w:p>
        </w:tc>
        <w:tc>
          <w:tcPr>
            <w:tcW w:w="1143" w:type="dxa"/>
            <w:gridSpan w:val="2"/>
          </w:tcPr>
          <w:p w:rsidR="00FE1ED4" w:rsidRPr="00766440" w:rsidRDefault="00FE1ED4" w:rsidP="00FE1ED4">
            <w:pPr>
              <w:spacing w:line="216" w:lineRule="auto"/>
              <w:jc w:val="center"/>
            </w:pPr>
            <w:r w:rsidRPr="00766440">
              <w:t>485,6</w:t>
            </w:r>
          </w:p>
        </w:tc>
        <w:tc>
          <w:tcPr>
            <w:tcW w:w="1700" w:type="dxa"/>
            <w:gridSpan w:val="2"/>
            <w:vMerge w:val="restart"/>
            <w:shd w:val="clear" w:color="auto" w:fill="auto"/>
          </w:tcPr>
          <w:p w:rsidR="00FE1ED4" w:rsidRPr="00766440" w:rsidRDefault="00FE1ED4" w:rsidP="00FE1ED4">
            <w:pPr>
              <w:spacing w:line="216" w:lineRule="auto"/>
              <w:ind w:right="-109"/>
            </w:pPr>
            <w:r w:rsidRPr="00766440">
              <w:t>Компенсация расходов на оплату жилых помещений, отопления и освещения педагогам дополнительного образования отрасли культуры, проживающим в сельской местности</w:t>
            </w:r>
          </w:p>
        </w:tc>
        <w:tc>
          <w:tcPr>
            <w:tcW w:w="1849" w:type="dxa"/>
            <w:gridSpan w:val="2"/>
            <w:vMerge w:val="restart"/>
            <w:shd w:val="clear" w:color="auto" w:fill="auto"/>
          </w:tcPr>
          <w:p w:rsidR="00FE1ED4" w:rsidRPr="00766440" w:rsidRDefault="00FE1ED4" w:rsidP="00FE1ED4">
            <w:pPr>
              <w:pStyle w:val="21"/>
              <w:spacing w:after="0" w:line="240" w:lineRule="auto"/>
              <w:rPr>
                <w:bCs/>
              </w:rPr>
            </w:pPr>
            <w:r w:rsidRPr="00766440">
              <w:rPr>
                <w:bCs/>
              </w:rPr>
              <w:t xml:space="preserve">ответственный за выполнение </w:t>
            </w:r>
          </w:p>
          <w:p w:rsidR="00FE1ED4" w:rsidRPr="00766440" w:rsidRDefault="00FE1ED4" w:rsidP="00FE1ED4">
            <w:pPr>
              <w:pStyle w:val="21"/>
              <w:spacing w:after="0" w:line="240" w:lineRule="auto"/>
            </w:pPr>
            <w:r w:rsidRPr="00766440">
              <w:rPr>
                <w:bCs/>
              </w:rPr>
              <w:t xml:space="preserve">мероприятий - УК, получатели субсидий –МБУ ДО ДШИ ст.Варениковской,   МБУ ДО ДШИ ст.Нижнебаканской,  МБУ ДО ДШИ ст.Троицкой - </w:t>
            </w:r>
          </w:p>
        </w:tc>
      </w:tr>
      <w:tr w:rsidR="00FE1ED4" w:rsidRPr="00766440" w:rsidTr="000B580D">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spacing w:line="216" w:lineRule="auto"/>
              <w:jc w:val="center"/>
            </w:pPr>
            <w:r w:rsidRPr="00766440">
              <w:t>0,0</w:t>
            </w:r>
          </w:p>
        </w:tc>
        <w:tc>
          <w:tcPr>
            <w:tcW w:w="1140" w:type="dxa"/>
            <w:gridSpan w:val="2"/>
            <w:shd w:val="clear" w:color="auto" w:fill="auto"/>
          </w:tcPr>
          <w:p w:rsidR="00FE1ED4" w:rsidRPr="00766440" w:rsidRDefault="00FE1ED4" w:rsidP="00FE1ED4">
            <w:pPr>
              <w:spacing w:line="216" w:lineRule="auto"/>
              <w:jc w:val="center"/>
            </w:pPr>
            <w:r w:rsidRPr="00766440">
              <w:t>0,0</w:t>
            </w:r>
          </w:p>
        </w:tc>
        <w:tc>
          <w:tcPr>
            <w:tcW w:w="1134" w:type="dxa"/>
            <w:gridSpan w:val="2"/>
            <w:shd w:val="clear" w:color="auto" w:fill="auto"/>
          </w:tcPr>
          <w:p w:rsidR="00FE1ED4" w:rsidRPr="00766440" w:rsidRDefault="00FE1ED4" w:rsidP="00FE1ED4">
            <w:pPr>
              <w:spacing w:line="216" w:lineRule="auto"/>
              <w:jc w:val="center"/>
            </w:pPr>
            <w:r w:rsidRPr="00766440">
              <w:t>0,0</w:t>
            </w:r>
          </w:p>
        </w:tc>
        <w:tc>
          <w:tcPr>
            <w:tcW w:w="1134" w:type="dxa"/>
            <w:gridSpan w:val="2"/>
            <w:shd w:val="clear" w:color="auto" w:fill="auto"/>
          </w:tcPr>
          <w:p w:rsidR="00FE1ED4" w:rsidRPr="00766440" w:rsidRDefault="00FE1ED4" w:rsidP="00FE1ED4">
            <w:pPr>
              <w:spacing w:line="216" w:lineRule="auto"/>
              <w:jc w:val="center"/>
            </w:pPr>
            <w:r w:rsidRPr="00766440">
              <w:t>0,0</w:t>
            </w:r>
          </w:p>
        </w:tc>
        <w:tc>
          <w:tcPr>
            <w:tcW w:w="1134" w:type="dxa"/>
          </w:tcPr>
          <w:p w:rsidR="00FE1ED4" w:rsidRPr="00766440" w:rsidRDefault="00FE1ED4" w:rsidP="00FE1ED4">
            <w:pPr>
              <w:spacing w:line="216" w:lineRule="auto"/>
              <w:jc w:val="center"/>
            </w:pPr>
            <w:r w:rsidRPr="00766440">
              <w:t>0,0</w:t>
            </w:r>
          </w:p>
        </w:tc>
        <w:tc>
          <w:tcPr>
            <w:tcW w:w="1143" w:type="dxa"/>
            <w:gridSpan w:val="2"/>
          </w:tcPr>
          <w:p w:rsidR="00FE1ED4" w:rsidRPr="00766440" w:rsidRDefault="00FE1ED4" w:rsidP="00FE1ED4">
            <w:pPr>
              <w:spacing w:line="216" w:lineRule="auto"/>
              <w:jc w:val="center"/>
            </w:pPr>
            <w:r w:rsidRPr="00766440">
              <w:t>0,0</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rPr>
          <w:trHeight w:val="1226"/>
        </w:trPr>
        <w:tc>
          <w:tcPr>
            <w:tcW w:w="695" w:type="dxa"/>
            <w:gridSpan w:val="2"/>
            <w:vMerge/>
            <w:shd w:val="clear" w:color="auto" w:fill="auto"/>
          </w:tcPr>
          <w:p w:rsidR="00FE1ED4" w:rsidRPr="00766440" w:rsidRDefault="00FE1ED4" w:rsidP="00FE1ED4">
            <w:pPr>
              <w:spacing w:line="216" w:lineRule="auto"/>
            </w:pPr>
          </w:p>
        </w:tc>
        <w:tc>
          <w:tcPr>
            <w:tcW w:w="2118" w:type="dxa"/>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2236,0</w:t>
            </w:r>
          </w:p>
        </w:tc>
        <w:tc>
          <w:tcPr>
            <w:tcW w:w="1140" w:type="dxa"/>
            <w:gridSpan w:val="2"/>
            <w:shd w:val="clear" w:color="auto" w:fill="auto"/>
          </w:tcPr>
          <w:p w:rsidR="00FE1ED4" w:rsidRPr="00766440" w:rsidRDefault="00FE1ED4" w:rsidP="00FE1ED4">
            <w:pPr>
              <w:jc w:val="center"/>
            </w:pPr>
            <w:r w:rsidRPr="00766440">
              <w:t>364,6</w:t>
            </w:r>
          </w:p>
        </w:tc>
        <w:tc>
          <w:tcPr>
            <w:tcW w:w="1134" w:type="dxa"/>
            <w:gridSpan w:val="2"/>
            <w:shd w:val="clear" w:color="auto" w:fill="auto"/>
          </w:tcPr>
          <w:p w:rsidR="00FE1ED4" w:rsidRPr="00766440" w:rsidRDefault="00FE1ED4" w:rsidP="00FE1ED4">
            <w:pPr>
              <w:jc w:val="center"/>
            </w:pPr>
            <w:r w:rsidRPr="00766440">
              <w:t>402,9</w:t>
            </w:r>
          </w:p>
        </w:tc>
        <w:tc>
          <w:tcPr>
            <w:tcW w:w="1134" w:type="dxa"/>
            <w:gridSpan w:val="2"/>
            <w:shd w:val="clear" w:color="auto" w:fill="auto"/>
          </w:tcPr>
          <w:p w:rsidR="00FE1ED4" w:rsidRPr="00766440" w:rsidRDefault="00FE1ED4" w:rsidP="00FE1ED4">
            <w:pPr>
              <w:jc w:val="center"/>
            </w:pPr>
            <w:r w:rsidRPr="00766440">
              <w:t>516,0</w:t>
            </w:r>
          </w:p>
        </w:tc>
        <w:tc>
          <w:tcPr>
            <w:tcW w:w="1134" w:type="dxa"/>
          </w:tcPr>
          <w:p w:rsidR="00FE1ED4" w:rsidRPr="00766440" w:rsidRDefault="00FE1ED4" w:rsidP="00FE1ED4">
            <w:pPr>
              <w:jc w:val="center"/>
            </w:pPr>
            <w:r w:rsidRPr="00766440">
              <w:t>466,9</w:t>
            </w:r>
          </w:p>
        </w:tc>
        <w:tc>
          <w:tcPr>
            <w:tcW w:w="1143" w:type="dxa"/>
            <w:gridSpan w:val="2"/>
          </w:tcPr>
          <w:p w:rsidR="00FE1ED4" w:rsidRPr="00766440" w:rsidRDefault="00FE1ED4" w:rsidP="00FE1ED4">
            <w:pPr>
              <w:jc w:val="center"/>
            </w:pPr>
            <w:r w:rsidRPr="00766440">
              <w:t>485,6</w:t>
            </w:r>
          </w:p>
        </w:tc>
        <w:tc>
          <w:tcPr>
            <w:tcW w:w="1700" w:type="dxa"/>
            <w:gridSpan w:val="2"/>
            <w:vMerge/>
            <w:shd w:val="clear" w:color="auto" w:fill="auto"/>
          </w:tcPr>
          <w:p w:rsidR="00FE1ED4" w:rsidRPr="00766440" w:rsidRDefault="00FE1ED4" w:rsidP="00FE1ED4">
            <w:pPr>
              <w:spacing w:line="216" w:lineRule="auto"/>
            </w:pPr>
          </w:p>
        </w:tc>
        <w:tc>
          <w:tcPr>
            <w:tcW w:w="1849" w:type="dxa"/>
            <w:gridSpan w:val="2"/>
            <w:vMerge/>
            <w:shd w:val="clear" w:color="auto" w:fill="auto"/>
          </w:tcPr>
          <w:p w:rsidR="00FE1ED4" w:rsidRPr="00766440" w:rsidRDefault="00FE1ED4" w:rsidP="00FE1ED4">
            <w:pPr>
              <w:spacing w:line="216" w:lineRule="auto"/>
            </w:pPr>
          </w:p>
        </w:tc>
      </w:tr>
      <w:tr w:rsidR="00FE1ED4" w:rsidRPr="00766440" w:rsidTr="000B580D">
        <w:tc>
          <w:tcPr>
            <w:tcW w:w="2813" w:type="dxa"/>
            <w:gridSpan w:val="3"/>
            <w:shd w:val="clear" w:color="auto" w:fill="auto"/>
          </w:tcPr>
          <w:p w:rsidR="00FE1ED4" w:rsidRPr="00766440" w:rsidRDefault="00FE1ED4" w:rsidP="00FE1ED4">
            <w:r w:rsidRPr="00766440">
              <w:t>Итого по разделу 15</w:t>
            </w:r>
          </w:p>
        </w:tc>
        <w:tc>
          <w:tcPr>
            <w:tcW w:w="1983" w:type="dxa"/>
            <w:gridSpan w:val="3"/>
            <w:shd w:val="clear" w:color="auto" w:fill="auto"/>
          </w:tcPr>
          <w:p w:rsidR="00FE1ED4" w:rsidRPr="00766440" w:rsidRDefault="00FE1ED4" w:rsidP="00FE1ED4">
            <w:r w:rsidRPr="00766440">
              <w:t>краевой бюджет</w:t>
            </w:r>
          </w:p>
          <w:p w:rsidR="00FE1ED4" w:rsidRPr="00766440" w:rsidRDefault="00FE1ED4" w:rsidP="00FE1ED4"/>
        </w:tc>
        <w:tc>
          <w:tcPr>
            <w:tcW w:w="1140" w:type="dxa"/>
            <w:shd w:val="clear" w:color="auto" w:fill="auto"/>
          </w:tcPr>
          <w:p w:rsidR="00FE1ED4" w:rsidRPr="00766440" w:rsidRDefault="00FE1ED4" w:rsidP="00FE1ED4">
            <w:pPr>
              <w:jc w:val="center"/>
            </w:pPr>
            <w:r w:rsidRPr="00766440">
              <w:t>2236,0</w:t>
            </w:r>
          </w:p>
        </w:tc>
        <w:tc>
          <w:tcPr>
            <w:tcW w:w="1140" w:type="dxa"/>
            <w:gridSpan w:val="2"/>
            <w:shd w:val="clear" w:color="auto" w:fill="auto"/>
          </w:tcPr>
          <w:p w:rsidR="00FE1ED4" w:rsidRPr="00766440" w:rsidRDefault="00FE1ED4" w:rsidP="00FE1ED4">
            <w:pPr>
              <w:jc w:val="center"/>
            </w:pPr>
            <w:r w:rsidRPr="00766440">
              <w:t>364,6</w:t>
            </w:r>
          </w:p>
        </w:tc>
        <w:tc>
          <w:tcPr>
            <w:tcW w:w="1134" w:type="dxa"/>
            <w:gridSpan w:val="2"/>
            <w:shd w:val="clear" w:color="auto" w:fill="auto"/>
          </w:tcPr>
          <w:p w:rsidR="00FE1ED4" w:rsidRPr="00766440" w:rsidRDefault="00FE1ED4" w:rsidP="00FE1ED4">
            <w:pPr>
              <w:jc w:val="center"/>
            </w:pPr>
            <w:r w:rsidRPr="00766440">
              <w:t>402,9</w:t>
            </w:r>
          </w:p>
        </w:tc>
        <w:tc>
          <w:tcPr>
            <w:tcW w:w="1134" w:type="dxa"/>
            <w:gridSpan w:val="2"/>
            <w:shd w:val="clear" w:color="auto" w:fill="auto"/>
          </w:tcPr>
          <w:p w:rsidR="00FE1ED4" w:rsidRPr="00766440" w:rsidRDefault="00FE1ED4" w:rsidP="00FE1ED4">
            <w:pPr>
              <w:jc w:val="center"/>
            </w:pPr>
            <w:r w:rsidRPr="00766440">
              <w:t>516,0</w:t>
            </w:r>
          </w:p>
        </w:tc>
        <w:tc>
          <w:tcPr>
            <w:tcW w:w="1134" w:type="dxa"/>
          </w:tcPr>
          <w:p w:rsidR="00FE1ED4" w:rsidRPr="00766440" w:rsidRDefault="00FE1ED4" w:rsidP="00FE1ED4">
            <w:pPr>
              <w:jc w:val="center"/>
            </w:pPr>
            <w:r w:rsidRPr="00766440">
              <w:t>466,9</w:t>
            </w:r>
          </w:p>
        </w:tc>
        <w:tc>
          <w:tcPr>
            <w:tcW w:w="1143" w:type="dxa"/>
            <w:gridSpan w:val="2"/>
          </w:tcPr>
          <w:p w:rsidR="00FE1ED4" w:rsidRPr="00766440" w:rsidRDefault="00FE1ED4" w:rsidP="00FE1ED4">
            <w:pPr>
              <w:jc w:val="center"/>
            </w:pPr>
            <w:r w:rsidRPr="00766440">
              <w:t>485,6</w:t>
            </w:r>
          </w:p>
        </w:tc>
        <w:tc>
          <w:tcPr>
            <w:tcW w:w="1700" w:type="dxa"/>
            <w:gridSpan w:val="2"/>
            <w:shd w:val="clear" w:color="auto" w:fill="auto"/>
          </w:tcPr>
          <w:p w:rsidR="00FE1ED4" w:rsidRPr="00766440" w:rsidRDefault="00FE1ED4" w:rsidP="00FE1ED4"/>
        </w:tc>
        <w:tc>
          <w:tcPr>
            <w:tcW w:w="1849" w:type="dxa"/>
            <w:gridSpan w:val="2"/>
            <w:shd w:val="clear" w:color="auto" w:fill="auto"/>
          </w:tcPr>
          <w:p w:rsidR="00FE1ED4" w:rsidRPr="00766440" w:rsidRDefault="00FE1ED4" w:rsidP="00FE1ED4">
            <w:pPr>
              <w:spacing w:line="216" w:lineRule="auto"/>
            </w:pPr>
          </w:p>
        </w:tc>
      </w:tr>
      <w:tr w:rsidR="00FE1ED4" w:rsidRPr="00766440" w:rsidTr="000B580D">
        <w:trPr>
          <w:trHeight w:val="551"/>
        </w:trPr>
        <w:tc>
          <w:tcPr>
            <w:tcW w:w="641" w:type="dxa"/>
            <w:shd w:val="clear" w:color="auto" w:fill="auto"/>
          </w:tcPr>
          <w:p w:rsidR="00FE1ED4" w:rsidRPr="00766440" w:rsidRDefault="00FE1ED4" w:rsidP="00FE1ED4">
            <w:pPr>
              <w:spacing w:line="216" w:lineRule="auto"/>
            </w:pPr>
            <w:r w:rsidRPr="00766440">
              <w:t>16</w:t>
            </w:r>
          </w:p>
        </w:tc>
        <w:tc>
          <w:tcPr>
            <w:tcW w:w="2172" w:type="dxa"/>
            <w:gridSpan w:val="2"/>
            <w:shd w:val="clear" w:color="auto" w:fill="auto"/>
          </w:tcPr>
          <w:p w:rsidR="00FE1ED4" w:rsidRPr="00766440" w:rsidRDefault="00FE1ED4" w:rsidP="00FE1ED4">
            <w:pPr>
              <w:spacing w:line="216" w:lineRule="auto"/>
            </w:pPr>
            <w:r w:rsidRPr="00766440">
              <w:t>Задача</w:t>
            </w:r>
          </w:p>
        </w:tc>
        <w:tc>
          <w:tcPr>
            <w:tcW w:w="12357" w:type="dxa"/>
            <w:gridSpan w:val="17"/>
            <w:shd w:val="clear" w:color="auto" w:fill="auto"/>
          </w:tcPr>
          <w:p w:rsidR="00FE1ED4" w:rsidRPr="00766440" w:rsidRDefault="00FE1ED4" w:rsidP="00FE1ED4">
            <w:pPr>
              <w:spacing w:line="216" w:lineRule="auto"/>
              <w:rPr>
                <w:b/>
                <w:i/>
              </w:rPr>
            </w:pPr>
            <w:r w:rsidRPr="00766440">
              <w:rPr>
                <w:b/>
                <w:i/>
              </w:rPr>
              <w:t>Подготовка технической документации на строительство объектов культуры</w:t>
            </w:r>
          </w:p>
        </w:tc>
      </w:tr>
      <w:tr w:rsidR="00FE1ED4" w:rsidRPr="00766440" w:rsidTr="000B580D">
        <w:trPr>
          <w:trHeight w:val="551"/>
        </w:trPr>
        <w:tc>
          <w:tcPr>
            <w:tcW w:w="641" w:type="dxa"/>
            <w:vMerge w:val="restart"/>
            <w:shd w:val="clear" w:color="auto" w:fill="auto"/>
          </w:tcPr>
          <w:p w:rsidR="00FE1ED4" w:rsidRPr="00766440" w:rsidRDefault="00FE1ED4" w:rsidP="00FE1ED4">
            <w:pPr>
              <w:spacing w:line="216" w:lineRule="auto"/>
            </w:pPr>
            <w:r w:rsidRPr="00766440">
              <w:t>16.1</w:t>
            </w:r>
          </w:p>
        </w:tc>
        <w:tc>
          <w:tcPr>
            <w:tcW w:w="2172" w:type="dxa"/>
            <w:gridSpan w:val="2"/>
            <w:vMerge w:val="restart"/>
            <w:shd w:val="clear" w:color="auto" w:fill="auto"/>
          </w:tcPr>
          <w:p w:rsidR="00FE1ED4" w:rsidRPr="00766440" w:rsidRDefault="00FE1ED4" w:rsidP="00FE1ED4">
            <w:pPr>
              <w:spacing w:line="216" w:lineRule="auto"/>
            </w:pPr>
            <w:r w:rsidRPr="00766440">
              <w:t>Выполнение технико-экономического обоснования (стадия «ТЭО») по объекту: «Детская школа искусств по адресу: Краснодарский край, г. Крымск, ул. Надежды»</w:t>
            </w:r>
          </w:p>
        </w:tc>
        <w:tc>
          <w:tcPr>
            <w:tcW w:w="1983" w:type="dxa"/>
            <w:gridSpan w:val="3"/>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655,0</w:t>
            </w:r>
          </w:p>
        </w:tc>
        <w:tc>
          <w:tcPr>
            <w:tcW w:w="1140" w:type="dxa"/>
            <w:gridSpan w:val="2"/>
            <w:shd w:val="clear" w:color="auto" w:fill="auto"/>
          </w:tcPr>
          <w:p w:rsidR="00FE1ED4" w:rsidRPr="00766440" w:rsidRDefault="00FE1ED4" w:rsidP="00FE1ED4">
            <w:pPr>
              <w:jc w:val="center"/>
            </w:pPr>
            <w:r w:rsidRPr="00766440">
              <w:t>0,0</w:t>
            </w:r>
          </w:p>
        </w:tc>
        <w:tc>
          <w:tcPr>
            <w:tcW w:w="1134" w:type="dxa"/>
            <w:gridSpan w:val="2"/>
            <w:shd w:val="clear" w:color="auto" w:fill="auto"/>
          </w:tcPr>
          <w:p w:rsidR="00FE1ED4" w:rsidRPr="00766440" w:rsidRDefault="00FE1ED4" w:rsidP="00FE1ED4">
            <w:pPr>
              <w:jc w:val="center"/>
            </w:pPr>
            <w:r w:rsidRPr="00766440">
              <w:t>655,0</w:t>
            </w:r>
          </w:p>
        </w:tc>
        <w:tc>
          <w:tcPr>
            <w:tcW w:w="1134" w:type="dxa"/>
            <w:gridSpan w:val="2"/>
            <w:shd w:val="clear" w:color="auto" w:fill="auto"/>
          </w:tcPr>
          <w:p w:rsidR="00FE1ED4" w:rsidRPr="00766440" w:rsidRDefault="00FE1ED4" w:rsidP="00FE1ED4">
            <w:pPr>
              <w:jc w:val="center"/>
            </w:pPr>
            <w:r w:rsidRPr="00766440">
              <w:t>0,0</w:t>
            </w:r>
          </w:p>
        </w:tc>
        <w:tc>
          <w:tcPr>
            <w:tcW w:w="1134" w:type="dxa"/>
            <w:shd w:val="clear" w:color="auto" w:fill="auto"/>
          </w:tcPr>
          <w:p w:rsidR="00FE1ED4" w:rsidRPr="00766440" w:rsidRDefault="00FE1ED4" w:rsidP="00FE1ED4">
            <w:pPr>
              <w:jc w:val="center"/>
            </w:pPr>
            <w:r w:rsidRPr="00766440">
              <w:t>0,0</w:t>
            </w:r>
          </w:p>
          <w:p w:rsidR="00FE1ED4" w:rsidRPr="00766440" w:rsidRDefault="00FE1ED4" w:rsidP="00FE1ED4"/>
        </w:tc>
        <w:tc>
          <w:tcPr>
            <w:tcW w:w="1143" w:type="dxa"/>
            <w:gridSpan w:val="2"/>
            <w:shd w:val="clear" w:color="auto" w:fill="auto"/>
          </w:tcPr>
          <w:p w:rsidR="00FE1ED4" w:rsidRPr="00766440" w:rsidRDefault="00FE1ED4" w:rsidP="00FE1ED4">
            <w:pPr>
              <w:jc w:val="center"/>
            </w:pPr>
            <w:r w:rsidRPr="00766440">
              <w:t>0,0</w:t>
            </w:r>
          </w:p>
        </w:tc>
        <w:tc>
          <w:tcPr>
            <w:tcW w:w="1700" w:type="dxa"/>
            <w:gridSpan w:val="2"/>
            <w:vMerge w:val="restart"/>
            <w:shd w:val="clear" w:color="auto" w:fill="auto"/>
          </w:tcPr>
          <w:p w:rsidR="00FE1ED4" w:rsidRPr="00766440" w:rsidRDefault="00FE1ED4" w:rsidP="00FE1ED4">
            <w:pPr>
              <w:spacing w:line="216" w:lineRule="auto"/>
              <w:rPr>
                <w:b/>
              </w:rPr>
            </w:pPr>
            <w:r w:rsidRPr="00766440">
              <w:rPr>
                <w:bCs/>
              </w:rPr>
              <w:t xml:space="preserve">Обеспечение подготовки технической и проектно-сметной документации на строительство объектов культуры  </w:t>
            </w:r>
          </w:p>
        </w:tc>
        <w:tc>
          <w:tcPr>
            <w:tcW w:w="1849" w:type="dxa"/>
            <w:gridSpan w:val="2"/>
            <w:vMerge w:val="restart"/>
            <w:shd w:val="clear" w:color="auto" w:fill="auto"/>
          </w:tcPr>
          <w:p w:rsidR="00FE1ED4" w:rsidRPr="00766440" w:rsidRDefault="00FE1ED4" w:rsidP="00FE1ED4">
            <w:pPr>
              <w:pStyle w:val="21"/>
              <w:spacing w:after="0" w:line="240" w:lineRule="auto"/>
              <w:rPr>
                <w:bCs/>
              </w:rPr>
            </w:pPr>
            <w:r w:rsidRPr="00766440">
              <w:rPr>
                <w:bCs/>
              </w:rPr>
              <w:t xml:space="preserve">ответственный за выполнение </w:t>
            </w:r>
          </w:p>
          <w:p w:rsidR="00FE1ED4" w:rsidRPr="00766440" w:rsidRDefault="00FE1ED4" w:rsidP="00FE1ED4">
            <w:pPr>
              <w:pStyle w:val="21"/>
              <w:spacing w:after="0" w:line="240" w:lineRule="auto"/>
              <w:rPr>
                <w:bCs/>
              </w:rPr>
            </w:pPr>
            <w:r w:rsidRPr="00766440">
              <w:rPr>
                <w:bCs/>
              </w:rPr>
              <w:t>мероприятий - УК,</w:t>
            </w:r>
          </w:p>
          <w:p w:rsidR="00FE1ED4" w:rsidRPr="00766440" w:rsidRDefault="00FE1ED4" w:rsidP="00FE1ED4">
            <w:pPr>
              <w:spacing w:line="216" w:lineRule="auto"/>
              <w:rPr>
                <w:b/>
                <w:i/>
              </w:rPr>
            </w:pPr>
            <w:r w:rsidRPr="00766440">
              <w:rPr>
                <w:bCs/>
              </w:rPr>
              <w:t>получатель субсидий - отдел капитального строительства</w:t>
            </w:r>
          </w:p>
        </w:tc>
      </w:tr>
      <w:tr w:rsidR="00FE1ED4" w:rsidRPr="00766440" w:rsidTr="000B580D">
        <w:trPr>
          <w:trHeight w:val="1112"/>
        </w:trPr>
        <w:tc>
          <w:tcPr>
            <w:tcW w:w="641" w:type="dxa"/>
            <w:vMerge/>
            <w:shd w:val="clear" w:color="auto" w:fill="auto"/>
          </w:tcPr>
          <w:p w:rsidR="00FE1ED4" w:rsidRPr="00766440" w:rsidRDefault="00FE1ED4" w:rsidP="00FE1ED4">
            <w:pPr>
              <w:spacing w:line="216" w:lineRule="auto"/>
            </w:pPr>
          </w:p>
        </w:tc>
        <w:tc>
          <w:tcPr>
            <w:tcW w:w="2172" w:type="dxa"/>
            <w:gridSpan w:val="2"/>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655,0</w:t>
            </w:r>
          </w:p>
        </w:tc>
        <w:tc>
          <w:tcPr>
            <w:tcW w:w="1140" w:type="dxa"/>
            <w:gridSpan w:val="2"/>
            <w:shd w:val="clear" w:color="auto" w:fill="auto"/>
          </w:tcPr>
          <w:p w:rsidR="00FE1ED4" w:rsidRPr="00766440" w:rsidRDefault="00FE1ED4" w:rsidP="00FE1ED4">
            <w:pPr>
              <w:jc w:val="center"/>
            </w:pPr>
            <w:r w:rsidRPr="00766440">
              <w:t>0,0</w:t>
            </w:r>
          </w:p>
        </w:tc>
        <w:tc>
          <w:tcPr>
            <w:tcW w:w="1134" w:type="dxa"/>
            <w:gridSpan w:val="2"/>
            <w:shd w:val="clear" w:color="auto" w:fill="auto"/>
          </w:tcPr>
          <w:p w:rsidR="00FE1ED4" w:rsidRPr="00766440" w:rsidRDefault="00FE1ED4" w:rsidP="00FE1ED4">
            <w:pPr>
              <w:jc w:val="center"/>
            </w:pPr>
            <w:r w:rsidRPr="00766440">
              <w:t>655,0</w:t>
            </w:r>
          </w:p>
        </w:tc>
        <w:tc>
          <w:tcPr>
            <w:tcW w:w="1134" w:type="dxa"/>
            <w:gridSpan w:val="2"/>
            <w:shd w:val="clear" w:color="auto" w:fill="auto"/>
          </w:tcPr>
          <w:p w:rsidR="00FE1ED4" w:rsidRPr="00766440" w:rsidRDefault="00FE1ED4" w:rsidP="00FE1ED4">
            <w:pPr>
              <w:jc w:val="center"/>
            </w:pPr>
            <w:r w:rsidRPr="00766440">
              <w:t>0,0</w:t>
            </w:r>
          </w:p>
        </w:tc>
        <w:tc>
          <w:tcPr>
            <w:tcW w:w="1134" w:type="dxa"/>
            <w:shd w:val="clear" w:color="auto" w:fill="auto"/>
          </w:tcPr>
          <w:p w:rsidR="00FE1ED4" w:rsidRPr="00766440" w:rsidRDefault="00FE1ED4" w:rsidP="00FE1ED4">
            <w:pPr>
              <w:jc w:val="center"/>
            </w:pPr>
            <w:r w:rsidRPr="00766440">
              <w:t>0,0</w:t>
            </w:r>
          </w:p>
        </w:tc>
        <w:tc>
          <w:tcPr>
            <w:tcW w:w="1143" w:type="dxa"/>
            <w:gridSpan w:val="2"/>
            <w:shd w:val="clear" w:color="auto" w:fill="auto"/>
          </w:tcPr>
          <w:p w:rsidR="00FE1ED4" w:rsidRPr="00766440" w:rsidRDefault="00FE1ED4" w:rsidP="00FE1ED4">
            <w:pPr>
              <w:jc w:val="center"/>
            </w:pPr>
            <w:r w:rsidRPr="00766440">
              <w:t>0,0</w:t>
            </w:r>
          </w:p>
        </w:tc>
        <w:tc>
          <w:tcPr>
            <w:tcW w:w="1700" w:type="dxa"/>
            <w:gridSpan w:val="2"/>
            <w:vMerge/>
            <w:shd w:val="clear" w:color="auto" w:fill="auto"/>
          </w:tcPr>
          <w:p w:rsidR="00FE1ED4" w:rsidRPr="00766440" w:rsidRDefault="00FE1ED4" w:rsidP="00FE1ED4">
            <w:pPr>
              <w:spacing w:line="216" w:lineRule="auto"/>
              <w:rPr>
                <w:b/>
                <w:i/>
              </w:rPr>
            </w:pPr>
          </w:p>
        </w:tc>
        <w:tc>
          <w:tcPr>
            <w:tcW w:w="1849" w:type="dxa"/>
            <w:gridSpan w:val="2"/>
            <w:vMerge/>
            <w:shd w:val="clear" w:color="auto" w:fill="auto"/>
          </w:tcPr>
          <w:p w:rsidR="00FE1ED4" w:rsidRPr="00766440" w:rsidRDefault="00FE1ED4" w:rsidP="00FE1ED4">
            <w:pPr>
              <w:spacing w:line="216" w:lineRule="auto"/>
              <w:rPr>
                <w:b/>
                <w:i/>
              </w:rPr>
            </w:pPr>
          </w:p>
        </w:tc>
      </w:tr>
      <w:tr w:rsidR="00FE1ED4" w:rsidRPr="00766440" w:rsidTr="000B580D">
        <w:trPr>
          <w:trHeight w:val="551"/>
        </w:trPr>
        <w:tc>
          <w:tcPr>
            <w:tcW w:w="2813" w:type="dxa"/>
            <w:gridSpan w:val="3"/>
            <w:shd w:val="clear" w:color="auto" w:fill="auto"/>
          </w:tcPr>
          <w:p w:rsidR="00FE1ED4" w:rsidRPr="00766440" w:rsidRDefault="00FE1ED4" w:rsidP="00FE1ED4">
            <w:pPr>
              <w:spacing w:line="216" w:lineRule="auto"/>
            </w:pPr>
            <w:r w:rsidRPr="00766440">
              <w:t>Итого по разделу 16</w:t>
            </w:r>
          </w:p>
        </w:tc>
        <w:tc>
          <w:tcPr>
            <w:tcW w:w="1983" w:type="dxa"/>
            <w:gridSpan w:val="3"/>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rPr>
                <w:b/>
                <w:i/>
              </w:rPr>
            </w:pPr>
          </w:p>
        </w:tc>
        <w:tc>
          <w:tcPr>
            <w:tcW w:w="1140" w:type="dxa"/>
            <w:shd w:val="clear" w:color="auto" w:fill="auto"/>
          </w:tcPr>
          <w:p w:rsidR="00FE1ED4" w:rsidRPr="00766440" w:rsidRDefault="00FE1ED4" w:rsidP="00FE1ED4">
            <w:pPr>
              <w:jc w:val="center"/>
            </w:pPr>
            <w:r w:rsidRPr="00766440">
              <w:t>655,0</w:t>
            </w:r>
          </w:p>
        </w:tc>
        <w:tc>
          <w:tcPr>
            <w:tcW w:w="1140" w:type="dxa"/>
            <w:gridSpan w:val="2"/>
            <w:shd w:val="clear" w:color="auto" w:fill="auto"/>
          </w:tcPr>
          <w:p w:rsidR="00FE1ED4" w:rsidRPr="00766440" w:rsidRDefault="00FE1ED4" w:rsidP="00FE1ED4">
            <w:pPr>
              <w:jc w:val="center"/>
            </w:pPr>
            <w:r w:rsidRPr="00766440">
              <w:t>0,0</w:t>
            </w:r>
          </w:p>
        </w:tc>
        <w:tc>
          <w:tcPr>
            <w:tcW w:w="1134" w:type="dxa"/>
            <w:gridSpan w:val="2"/>
            <w:shd w:val="clear" w:color="auto" w:fill="auto"/>
          </w:tcPr>
          <w:p w:rsidR="00FE1ED4" w:rsidRPr="00766440" w:rsidRDefault="00FE1ED4" w:rsidP="00FE1ED4">
            <w:pPr>
              <w:jc w:val="center"/>
            </w:pPr>
            <w:r w:rsidRPr="00766440">
              <w:t>655,0</w:t>
            </w:r>
          </w:p>
        </w:tc>
        <w:tc>
          <w:tcPr>
            <w:tcW w:w="1134" w:type="dxa"/>
            <w:gridSpan w:val="2"/>
            <w:shd w:val="clear" w:color="auto" w:fill="auto"/>
          </w:tcPr>
          <w:p w:rsidR="00FE1ED4" w:rsidRPr="00766440" w:rsidRDefault="00FE1ED4" w:rsidP="00FE1ED4">
            <w:pPr>
              <w:jc w:val="center"/>
            </w:pPr>
            <w:r w:rsidRPr="00766440">
              <w:t>0,0</w:t>
            </w:r>
          </w:p>
        </w:tc>
        <w:tc>
          <w:tcPr>
            <w:tcW w:w="1134" w:type="dxa"/>
            <w:shd w:val="clear" w:color="auto" w:fill="auto"/>
          </w:tcPr>
          <w:p w:rsidR="00FE1ED4" w:rsidRPr="00766440" w:rsidRDefault="00FE1ED4" w:rsidP="00FE1ED4">
            <w:pPr>
              <w:jc w:val="center"/>
            </w:pPr>
            <w:r w:rsidRPr="00766440">
              <w:t>0,0</w:t>
            </w:r>
          </w:p>
        </w:tc>
        <w:tc>
          <w:tcPr>
            <w:tcW w:w="1143" w:type="dxa"/>
            <w:gridSpan w:val="2"/>
            <w:shd w:val="clear" w:color="auto" w:fill="auto"/>
          </w:tcPr>
          <w:p w:rsidR="00FE1ED4" w:rsidRPr="00766440" w:rsidRDefault="00FE1ED4" w:rsidP="00FE1ED4">
            <w:pPr>
              <w:jc w:val="center"/>
            </w:pPr>
            <w:r w:rsidRPr="00766440">
              <w:t>0,0</w:t>
            </w:r>
          </w:p>
        </w:tc>
        <w:tc>
          <w:tcPr>
            <w:tcW w:w="1700" w:type="dxa"/>
            <w:gridSpan w:val="2"/>
            <w:shd w:val="clear" w:color="auto" w:fill="auto"/>
          </w:tcPr>
          <w:p w:rsidR="00FE1ED4" w:rsidRPr="00766440" w:rsidRDefault="00FE1ED4" w:rsidP="00FE1ED4">
            <w:pPr>
              <w:spacing w:line="216" w:lineRule="auto"/>
              <w:rPr>
                <w:b/>
                <w:i/>
              </w:rPr>
            </w:pPr>
          </w:p>
        </w:tc>
        <w:tc>
          <w:tcPr>
            <w:tcW w:w="1849" w:type="dxa"/>
            <w:gridSpan w:val="2"/>
            <w:shd w:val="clear" w:color="auto" w:fill="auto"/>
          </w:tcPr>
          <w:p w:rsidR="00FE1ED4" w:rsidRPr="00766440" w:rsidRDefault="00FE1ED4" w:rsidP="00FE1ED4">
            <w:pPr>
              <w:spacing w:line="216" w:lineRule="auto"/>
              <w:rPr>
                <w:b/>
                <w:i/>
              </w:rPr>
            </w:pPr>
          </w:p>
        </w:tc>
      </w:tr>
      <w:tr w:rsidR="00FE1ED4" w:rsidRPr="00766440" w:rsidTr="000B580D">
        <w:tc>
          <w:tcPr>
            <w:tcW w:w="2813" w:type="dxa"/>
            <w:gridSpan w:val="3"/>
            <w:vMerge w:val="restart"/>
            <w:shd w:val="clear" w:color="auto" w:fill="auto"/>
          </w:tcPr>
          <w:p w:rsidR="00FE1ED4" w:rsidRPr="00766440" w:rsidRDefault="00FE1ED4" w:rsidP="00FE1ED4">
            <w:pPr>
              <w:spacing w:line="216" w:lineRule="auto"/>
            </w:pPr>
          </w:p>
          <w:p w:rsidR="00FE1ED4" w:rsidRPr="00766440" w:rsidRDefault="00FE1ED4" w:rsidP="00FE1ED4">
            <w:pPr>
              <w:spacing w:line="216" w:lineRule="auto"/>
            </w:pPr>
            <w:r w:rsidRPr="00766440">
              <w:t>Итого по муниципальной программе</w:t>
            </w:r>
          </w:p>
        </w:tc>
        <w:tc>
          <w:tcPr>
            <w:tcW w:w="1983" w:type="dxa"/>
            <w:gridSpan w:val="3"/>
            <w:shd w:val="clear" w:color="auto" w:fill="auto"/>
          </w:tcPr>
          <w:p w:rsidR="00FE1ED4" w:rsidRPr="00766440" w:rsidRDefault="00FE1ED4" w:rsidP="00FE1ED4">
            <w:pPr>
              <w:spacing w:line="216" w:lineRule="auto"/>
            </w:pPr>
            <w:r w:rsidRPr="00766440">
              <w:t>Всего</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722030,1</w:t>
            </w:r>
          </w:p>
        </w:tc>
        <w:tc>
          <w:tcPr>
            <w:tcW w:w="1140" w:type="dxa"/>
            <w:gridSpan w:val="2"/>
            <w:shd w:val="clear" w:color="auto" w:fill="auto"/>
          </w:tcPr>
          <w:p w:rsidR="00FE1ED4" w:rsidRPr="00766440" w:rsidRDefault="00FE1ED4" w:rsidP="00FE1ED4">
            <w:pPr>
              <w:jc w:val="center"/>
            </w:pPr>
            <w:r w:rsidRPr="00766440">
              <w:t>121535,8</w:t>
            </w:r>
          </w:p>
        </w:tc>
        <w:tc>
          <w:tcPr>
            <w:tcW w:w="1134" w:type="dxa"/>
            <w:gridSpan w:val="2"/>
            <w:shd w:val="clear" w:color="auto" w:fill="auto"/>
          </w:tcPr>
          <w:p w:rsidR="00FE1ED4" w:rsidRPr="00766440" w:rsidRDefault="00FE1ED4" w:rsidP="00FE1ED4">
            <w:pPr>
              <w:ind w:left="-108"/>
              <w:jc w:val="center"/>
            </w:pPr>
            <w:r w:rsidRPr="00766440">
              <w:t>141237,8</w:t>
            </w:r>
          </w:p>
        </w:tc>
        <w:tc>
          <w:tcPr>
            <w:tcW w:w="1134" w:type="dxa"/>
            <w:gridSpan w:val="2"/>
            <w:shd w:val="clear" w:color="auto" w:fill="auto"/>
          </w:tcPr>
          <w:p w:rsidR="00FE1ED4" w:rsidRPr="00766440" w:rsidRDefault="00FE1ED4" w:rsidP="00FE1ED4">
            <w:pPr>
              <w:ind w:left="-108"/>
              <w:jc w:val="center"/>
            </w:pPr>
            <w:r w:rsidRPr="00766440">
              <w:t>132209,5</w:t>
            </w:r>
          </w:p>
        </w:tc>
        <w:tc>
          <w:tcPr>
            <w:tcW w:w="1134" w:type="dxa"/>
          </w:tcPr>
          <w:p w:rsidR="00FE1ED4" w:rsidRPr="00766440" w:rsidRDefault="00FE1ED4" w:rsidP="00FE1ED4">
            <w:pPr>
              <w:ind w:left="-108"/>
              <w:jc w:val="center"/>
            </w:pPr>
            <w:r w:rsidRPr="00766440">
              <w:t>151954,4</w:t>
            </w:r>
          </w:p>
        </w:tc>
        <w:tc>
          <w:tcPr>
            <w:tcW w:w="1143" w:type="dxa"/>
            <w:gridSpan w:val="2"/>
          </w:tcPr>
          <w:p w:rsidR="00FE1ED4" w:rsidRPr="00766440" w:rsidRDefault="00FE1ED4" w:rsidP="00FE1ED4">
            <w:pPr>
              <w:ind w:left="-108"/>
              <w:jc w:val="center"/>
            </w:pPr>
            <w:r w:rsidRPr="00766440">
              <w:t>175092,6</w:t>
            </w:r>
          </w:p>
        </w:tc>
        <w:tc>
          <w:tcPr>
            <w:tcW w:w="1700" w:type="dxa"/>
            <w:gridSpan w:val="2"/>
            <w:shd w:val="clear" w:color="auto" w:fill="auto"/>
          </w:tcPr>
          <w:p w:rsidR="00FE1ED4" w:rsidRPr="00766440" w:rsidRDefault="00FE1ED4" w:rsidP="00FE1ED4">
            <w:pPr>
              <w:spacing w:line="216" w:lineRule="auto"/>
            </w:pPr>
          </w:p>
        </w:tc>
        <w:tc>
          <w:tcPr>
            <w:tcW w:w="1849" w:type="dxa"/>
            <w:gridSpan w:val="2"/>
            <w:shd w:val="clear" w:color="auto" w:fill="auto"/>
          </w:tcPr>
          <w:p w:rsidR="00FE1ED4" w:rsidRPr="00766440" w:rsidRDefault="00FE1ED4" w:rsidP="00FE1ED4">
            <w:pPr>
              <w:spacing w:line="216" w:lineRule="auto"/>
            </w:pPr>
          </w:p>
        </w:tc>
      </w:tr>
      <w:tr w:rsidR="00FE1ED4" w:rsidRPr="00766440" w:rsidTr="000B580D">
        <w:tc>
          <w:tcPr>
            <w:tcW w:w="2813" w:type="dxa"/>
            <w:gridSpan w:val="3"/>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местный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683034,6</w:t>
            </w:r>
          </w:p>
        </w:tc>
        <w:tc>
          <w:tcPr>
            <w:tcW w:w="1140" w:type="dxa"/>
            <w:gridSpan w:val="2"/>
            <w:shd w:val="clear" w:color="auto" w:fill="auto"/>
          </w:tcPr>
          <w:p w:rsidR="00FE1ED4" w:rsidRPr="00766440" w:rsidRDefault="00FE1ED4" w:rsidP="00FE1ED4">
            <w:pPr>
              <w:jc w:val="center"/>
            </w:pPr>
            <w:r w:rsidRPr="00766440">
              <w:t>117426,7</w:t>
            </w:r>
          </w:p>
        </w:tc>
        <w:tc>
          <w:tcPr>
            <w:tcW w:w="1134" w:type="dxa"/>
            <w:gridSpan w:val="2"/>
            <w:shd w:val="clear" w:color="auto" w:fill="auto"/>
          </w:tcPr>
          <w:p w:rsidR="00FE1ED4" w:rsidRPr="00766440" w:rsidRDefault="00FE1ED4" w:rsidP="00FE1ED4">
            <w:pPr>
              <w:ind w:left="-108"/>
              <w:jc w:val="center"/>
            </w:pPr>
            <w:r w:rsidRPr="00766440">
              <w:t>126731,8</w:t>
            </w:r>
          </w:p>
        </w:tc>
        <w:tc>
          <w:tcPr>
            <w:tcW w:w="1134" w:type="dxa"/>
            <w:gridSpan w:val="2"/>
            <w:shd w:val="clear" w:color="auto" w:fill="auto"/>
          </w:tcPr>
          <w:p w:rsidR="00FE1ED4" w:rsidRPr="00766440" w:rsidRDefault="00FE1ED4" w:rsidP="00FE1ED4">
            <w:pPr>
              <w:ind w:left="-108"/>
              <w:jc w:val="center"/>
            </w:pPr>
            <w:r w:rsidRPr="00766440">
              <w:t>131004,0</w:t>
            </w:r>
          </w:p>
        </w:tc>
        <w:tc>
          <w:tcPr>
            <w:tcW w:w="1134" w:type="dxa"/>
          </w:tcPr>
          <w:p w:rsidR="00FE1ED4" w:rsidRPr="00766440" w:rsidRDefault="00FE1ED4" w:rsidP="00FE1ED4">
            <w:pPr>
              <w:ind w:left="-108"/>
              <w:jc w:val="center"/>
            </w:pPr>
            <w:r w:rsidRPr="00766440">
              <w:t>142885,1</w:t>
            </w:r>
          </w:p>
        </w:tc>
        <w:tc>
          <w:tcPr>
            <w:tcW w:w="1143" w:type="dxa"/>
            <w:gridSpan w:val="2"/>
          </w:tcPr>
          <w:p w:rsidR="00FE1ED4" w:rsidRPr="00766440" w:rsidRDefault="00FE1ED4" w:rsidP="00FE1ED4">
            <w:pPr>
              <w:ind w:left="-108"/>
              <w:jc w:val="center"/>
            </w:pPr>
            <w:r w:rsidRPr="00766440">
              <w:t>164987,0</w:t>
            </w:r>
          </w:p>
        </w:tc>
        <w:tc>
          <w:tcPr>
            <w:tcW w:w="1700" w:type="dxa"/>
            <w:gridSpan w:val="2"/>
            <w:shd w:val="clear" w:color="auto" w:fill="auto"/>
          </w:tcPr>
          <w:p w:rsidR="00FE1ED4" w:rsidRPr="00766440" w:rsidRDefault="00FE1ED4" w:rsidP="00FE1ED4">
            <w:pPr>
              <w:spacing w:line="216" w:lineRule="auto"/>
            </w:pPr>
          </w:p>
        </w:tc>
        <w:tc>
          <w:tcPr>
            <w:tcW w:w="1849" w:type="dxa"/>
            <w:gridSpan w:val="2"/>
            <w:shd w:val="clear" w:color="auto" w:fill="auto"/>
          </w:tcPr>
          <w:p w:rsidR="00FE1ED4" w:rsidRPr="00766440" w:rsidRDefault="00FE1ED4" w:rsidP="00FE1ED4">
            <w:pPr>
              <w:spacing w:line="216" w:lineRule="auto"/>
            </w:pPr>
          </w:p>
        </w:tc>
      </w:tr>
      <w:tr w:rsidR="00FE1ED4" w:rsidRPr="00766440" w:rsidTr="000B580D">
        <w:tc>
          <w:tcPr>
            <w:tcW w:w="2813" w:type="dxa"/>
            <w:gridSpan w:val="3"/>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краевой бюджет</w:t>
            </w:r>
          </w:p>
          <w:p w:rsidR="00FE1ED4" w:rsidRPr="00766440" w:rsidRDefault="00FE1ED4" w:rsidP="00FE1ED4">
            <w:pPr>
              <w:spacing w:line="216" w:lineRule="auto"/>
            </w:pPr>
          </w:p>
        </w:tc>
        <w:tc>
          <w:tcPr>
            <w:tcW w:w="1140" w:type="dxa"/>
            <w:shd w:val="clear" w:color="auto" w:fill="auto"/>
          </w:tcPr>
          <w:p w:rsidR="00FE1ED4" w:rsidRPr="00766440" w:rsidRDefault="00FE1ED4" w:rsidP="00FE1ED4">
            <w:pPr>
              <w:jc w:val="center"/>
            </w:pPr>
            <w:r w:rsidRPr="00766440">
              <w:t>21166,5</w:t>
            </w:r>
          </w:p>
        </w:tc>
        <w:tc>
          <w:tcPr>
            <w:tcW w:w="1140" w:type="dxa"/>
            <w:gridSpan w:val="2"/>
            <w:shd w:val="clear" w:color="auto" w:fill="auto"/>
          </w:tcPr>
          <w:p w:rsidR="00FE1ED4" w:rsidRPr="00766440" w:rsidRDefault="00FE1ED4" w:rsidP="00FE1ED4">
            <w:pPr>
              <w:jc w:val="center"/>
            </w:pPr>
            <w:r w:rsidRPr="00766440">
              <w:t>4109,1</w:t>
            </w:r>
          </w:p>
        </w:tc>
        <w:tc>
          <w:tcPr>
            <w:tcW w:w="1134" w:type="dxa"/>
            <w:gridSpan w:val="2"/>
            <w:shd w:val="clear" w:color="auto" w:fill="auto"/>
          </w:tcPr>
          <w:p w:rsidR="00FE1ED4" w:rsidRPr="00766440" w:rsidRDefault="00FE1ED4" w:rsidP="00FE1ED4">
            <w:pPr>
              <w:ind w:left="-108" w:right="-108"/>
              <w:jc w:val="center"/>
            </w:pPr>
            <w:r w:rsidRPr="00766440">
              <w:t>3985,3</w:t>
            </w:r>
          </w:p>
        </w:tc>
        <w:tc>
          <w:tcPr>
            <w:tcW w:w="1134" w:type="dxa"/>
            <w:gridSpan w:val="2"/>
            <w:shd w:val="clear" w:color="auto" w:fill="auto"/>
          </w:tcPr>
          <w:p w:rsidR="00FE1ED4" w:rsidRPr="00766440" w:rsidRDefault="00FE1ED4" w:rsidP="00FE1ED4">
            <w:pPr>
              <w:ind w:left="-108" w:right="-108"/>
              <w:jc w:val="center"/>
            </w:pPr>
            <w:r w:rsidRPr="00766440">
              <w:t>667,7</w:t>
            </w:r>
          </w:p>
        </w:tc>
        <w:tc>
          <w:tcPr>
            <w:tcW w:w="1134" w:type="dxa"/>
          </w:tcPr>
          <w:p w:rsidR="00FE1ED4" w:rsidRPr="00766440" w:rsidRDefault="00FE1ED4" w:rsidP="00FE1ED4">
            <w:pPr>
              <w:ind w:left="-108" w:right="-108" w:firstLine="108"/>
              <w:jc w:val="center"/>
            </w:pPr>
            <w:r w:rsidRPr="00766440">
              <w:t>2827,2</w:t>
            </w:r>
          </w:p>
        </w:tc>
        <w:tc>
          <w:tcPr>
            <w:tcW w:w="1143" w:type="dxa"/>
            <w:gridSpan w:val="2"/>
          </w:tcPr>
          <w:p w:rsidR="00FE1ED4" w:rsidRPr="00766440" w:rsidRDefault="00FE1ED4" w:rsidP="00FE1ED4">
            <w:pPr>
              <w:ind w:left="-108" w:right="-108" w:firstLine="108"/>
              <w:jc w:val="center"/>
            </w:pPr>
            <w:r w:rsidRPr="00766440">
              <w:t>9577,2</w:t>
            </w:r>
          </w:p>
        </w:tc>
        <w:tc>
          <w:tcPr>
            <w:tcW w:w="1700" w:type="dxa"/>
            <w:gridSpan w:val="2"/>
            <w:shd w:val="clear" w:color="auto" w:fill="auto"/>
          </w:tcPr>
          <w:p w:rsidR="00FE1ED4" w:rsidRPr="00766440" w:rsidRDefault="00FE1ED4" w:rsidP="00FE1ED4">
            <w:pPr>
              <w:spacing w:line="216" w:lineRule="auto"/>
            </w:pPr>
          </w:p>
        </w:tc>
        <w:tc>
          <w:tcPr>
            <w:tcW w:w="1849" w:type="dxa"/>
            <w:gridSpan w:val="2"/>
            <w:shd w:val="clear" w:color="auto" w:fill="auto"/>
          </w:tcPr>
          <w:p w:rsidR="00FE1ED4" w:rsidRPr="00766440" w:rsidRDefault="00FE1ED4" w:rsidP="00FE1ED4">
            <w:pPr>
              <w:spacing w:line="216" w:lineRule="auto"/>
            </w:pPr>
          </w:p>
        </w:tc>
      </w:tr>
      <w:tr w:rsidR="00FE1ED4" w:rsidRPr="00766440" w:rsidTr="000B580D">
        <w:tc>
          <w:tcPr>
            <w:tcW w:w="2813" w:type="dxa"/>
            <w:gridSpan w:val="3"/>
            <w:vMerge/>
            <w:shd w:val="clear" w:color="auto" w:fill="auto"/>
          </w:tcPr>
          <w:p w:rsidR="00FE1ED4" w:rsidRPr="00766440" w:rsidRDefault="00FE1ED4" w:rsidP="00FE1ED4">
            <w:pPr>
              <w:spacing w:line="216" w:lineRule="auto"/>
            </w:pPr>
          </w:p>
        </w:tc>
        <w:tc>
          <w:tcPr>
            <w:tcW w:w="1983" w:type="dxa"/>
            <w:gridSpan w:val="3"/>
            <w:shd w:val="clear" w:color="auto" w:fill="auto"/>
          </w:tcPr>
          <w:p w:rsidR="00FE1ED4" w:rsidRPr="00766440" w:rsidRDefault="00FE1ED4" w:rsidP="00FE1ED4">
            <w:pPr>
              <w:spacing w:line="216" w:lineRule="auto"/>
            </w:pPr>
            <w:r w:rsidRPr="00766440">
              <w:t>федеральный бюджет</w:t>
            </w:r>
          </w:p>
        </w:tc>
        <w:tc>
          <w:tcPr>
            <w:tcW w:w="1140" w:type="dxa"/>
            <w:shd w:val="clear" w:color="auto" w:fill="auto"/>
          </w:tcPr>
          <w:p w:rsidR="00FE1ED4" w:rsidRPr="00766440" w:rsidRDefault="00FE1ED4" w:rsidP="00FE1ED4">
            <w:pPr>
              <w:jc w:val="center"/>
            </w:pPr>
            <w:r w:rsidRPr="00766440">
              <w:t>17829,0</w:t>
            </w:r>
          </w:p>
        </w:tc>
        <w:tc>
          <w:tcPr>
            <w:tcW w:w="1140" w:type="dxa"/>
            <w:gridSpan w:val="2"/>
            <w:shd w:val="clear" w:color="auto" w:fill="auto"/>
          </w:tcPr>
          <w:p w:rsidR="00FE1ED4" w:rsidRPr="00766440" w:rsidRDefault="00FE1ED4" w:rsidP="00FE1ED4">
            <w:pPr>
              <w:jc w:val="center"/>
            </w:pPr>
            <w:r w:rsidRPr="00766440">
              <w:t>0,0</w:t>
            </w:r>
          </w:p>
        </w:tc>
        <w:tc>
          <w:tcPr>
            <w:tcW w:w="1134" w:type="dxa"/>
            <w:gridSpan w:val="2"/>
            <w:shd w:val="clear" w:color="auto" w:fill="auto"/>
          </w:tcPr>
          <w:p w:rsidR="00FE1ED4" w:rsidRPr="00766440" w:rsidRDefault="00FE1ED4" w:rsidP="00FE1ED4">
            <w:pPr>
              <w:ind w:left="-108" w:right="-108"/>
              <w:jc w:val="center"/>
            </w:pPr>
            <w:r w:rsidRPr="00766440">
              <w:t>10520,7</w:t>
            </w:r>
          </w:p>
        </w:tc>
        <w:tc>
          <w:tcPr>
            <w:tcW w:w="1134" w:type="dxa"/>
            <w:gridSpan w:val="2"/>
            <w:shd w:val="clear" w:color="auto" w:fill="auto"/>
          </w:tcPr>
          <w:p w:rsidR="00FE1ED4" w:rsidRPr="00766440" w:rsidRDefault="00FE1ED4" w:rsidP="00FE1ED4">
            <w:pPr>
              <w:ind w:left="-108" w:right="-108"/>
              <w:jc w:val="center"/>
            </w:pPr>
            <w:r w:rsidRPr="00766440">
              <w:t>537,8</w:t>
            </w:r>
          </w:p>
        </w:tc>
        <w:tc>
          <w:tcPr>
            <w:tcW w:w="1134" w:type="dxa"/>
          </w:tcPr>
          <w:p w:rsidR="00FE1ED4" w:rsidRPr="00766440" w:rsidRDefault="00FE1ED4" w:rsidP="00FE1ED4">
            <w:pPr>
              <w:jc w:val="center"/>
            </w:pPr>
            <w:r w:rsidRPr="00766440">
              <w:t>6242,1</w:t>
            </w:r>
          </w:p>
        </w:tc>
        <w:tc>
          <w:tcPr>
            <w:tcW w:w="1143" w:type="dxa"/>
            <w:gridSpan w:val="2"/>
          </w:tcPr>
          <w:p w:rsidR="00FE1ED4" w:rsidRPr="00766440" w:rsidRDefault="00FE1ED4" w:rsidP="00FE1ED4">
            <w:pPr>
              <w:jc w:val="center"/>
            </w:pPr>
            <w:r w:rsidRPr="00766440">
              <w:t>528,4</w:t>
            </w:r>
          </w:p>
        </w:tc>
        <w:tc>
          <w:tcPr>
            <w:tcW w:w="1700" w:type="dxa"/>
            <w:gridSpan w:val="2"/>
            <w:shd w:val="clear" w:color="auto" w:fill="auto"/>
          </w:tcPr>
          <w:p w:rsidR="00FE1ED4" w:rsidRPr="00766440" w:rsidRDefault="00FE1ED4" w:rsidP="00FE1ED4">
            <w:pPr>
              <w:spacing w:line="216" w:lineRule="auto"/>
            </w:pPr>
          </w:p>
        </w:tc>
        <w:tc>
          <w:tcPr>
            <w:tcW w:w="1849" w:type="dxa"/>
            <w:gridSpan w:val="2"/>
            <w:shd w:val="clear" w:color="auto" w:fill="auto"/>
          </w:tcPr>
          <w:p w:rsidR="00FE1ED4" w:rsidRPr="00766440" w:rsidRDefault="00FE1ED4" w:rsidP="00FE1ED4">
            <w:pPr>
              <w:spacing w:line="216" w:lineRule="auto"/>
            </w:pPr>
          </w:p>
        </w:tc>
      </w:tr>
    </w:tbl>
    <w:p w:rsidR="00F05510" w:rsidRPr="00766440" w:rsidRDefault="00F05510" w:rsidP="00922C77">
      <w:pPr>
        <w:jc w:val="both"/>
        <w:sectPr w:rsidR="00F05510" w:rsidRPr="00766440" w:rsidSect="004736A5">
          <w:pgSz w:w="16838" w:h="11906" w:orient="landscape"/>
          <w:pgMar w:top="851" w:right="1134" w:bottom="1276" w:left="1134" w:header="709" w:footer="709" w:gutter="0"/>
          <w:cols w:space="708"/>
          <w:docGrid w:linePitch="360"/>
        </w:sectPr>
      </w:pPr>
    </w:p>
    <w:p w:rsidR="00451465" w:rsidRPr="00766440" w:rsidRDefault="00451465" w:rsidP="00E876F5">
      <w:pPr>
        <w:pStyle w:val="21"/>
        <w:spacing w:after="0" w:line="240" w:lineRule="auto"/>
        <w:ind w:firstLine="709"/>
        <w:jc w:val="center"/>
        <w:rPr>
          <w:b/>
          <w:bCs/>
          <w:sz w:val="28"/>
          <w:szCs w:val="28"/>
        </w:rPr>
      </w:pPr>
      <w:r w:rsidRPr="00766440">
        <w:rPr>
          <w:b/>
          <w:bCs/>
          <w:sz w:val="28"/>
          <w:szCs w:val="28"/>
        </w:rPr>
        <w:lastRenderedPageBreak/>
        <w:t>4. Перечень и краткое описание подпрограмм</w:t>
      </w:r>
    </w:p>
    <w:p w:rsidR="00451465" w:rsidRPr="00766440" w:rsidRDefault="00451465" w:rsidP="00E876F5">
      <w:pPr>
        <w:pStyle w:val="21"/>
        <w:spacing w:after="0" w:line="240" w:lineRule="auto"/>
        <w:ind w:firstLine="709"/>
        <w:jc w:val="center"/>
        <w:rPr>
          <w:bCs/>
          <w:sz w:val="28"/>
          <w:szCs w:val="28"/>
        </w:rPr>
      </w:pPr>
    </w:p>
    <w:p w:rsidR="00451465" w:rsidRPr="00766440" w:rsidRDefault="00451465" w:rsidP="00451465">
      <w:pPr>
        <w:pStyle w:val="21"/>
        <w:tabs>
          <w:tab w:val="left" w:pos="3116"/>
          <w:tab w:val="center" w:pos="4819"/>
        </w:tabs>
        <w:spacing w:after="0" w:line="240" w:lineRule="auto"/>
        <w:ind w:firstLine="709"/>
        <w:jc w:val="both"/>
        <w:rPr>
          <w:bCs/>
          <w:sz w:val="28"/>
          <w:szCs w:val="28"/>
        </w:rPr>
      </w:pPr>
      <w:r w:rsidRPr="00766440">
        <w:rPr>
          <w:bCs/>
          <w:sz w:val="28"/>
          <w:szCs w:val="28"/>
        </w:rPr>
        <w:t>Подпрограммы не предусмотрены.</w:t>
      </w:r>
    </w:p>
    <w:p w:rsidR="00451465" w:rsidRPr="00766440" w:rsidRDefault="00451465" w:rsidP="00451465">
      <w:pPr>
        <w:pStyle w:val="21"/>
        <w:tabs>
          <w:tab w:val="left" w:pos="3116"/>
          <w:tab w:val="center" w:pos="4819"/>
        </w:tabs>
        <w:spacing w:after="0" w:line="240" w:lineRule="auto"/>
        <w:ind w:firstLine="709"/>
        <w:jc w:val="both"/>
        <w:rPr>
          <w:bCs/>
          <w:sz w:val="28"/>
          <w:szCs w:val="32"/>
        </w:rPr>
      </w:pPr>
    </w:p>
    <w:p w:rsidR="00451465" w:rsidRPr="00766440" w:rsidRDefault="00451465" w:rsidP="00451465">
      <w:pPr>
        <w:jc w:val="center"/>
        <w:rPr>
          <w:b/>
          <w:sz w:val="28"/>
          <w:szCs w:val="28"/>
        </w:rPr>
      </w:pPr>
      <w:r w:rsidRPr="00766440">
        <w:rPr>
          <w:b/>
          <w:sz w:val="28"/>
          <w:szCs w:val="28"/>
        </w:rPr>
        <w:t>5. Обоснование ресурсного обеспечения муниципальной программы</w:t>
      </w:r>
    </w:p>
    <w:p w:rsidR="00451465" w:rsidRPr="00766440" w:rsidRDefault="00451465" w:rsidP="00451465">
      <w:pPr>
        <w:ind w:firstLine="851"/>
        <w:jc w:val="both"/>
        <w:rPr>
          <w:sz w:val="28"/>
          <w:szCs w:val="32"/>
        </w:rPr>
      </w:pPr>
    </w:p>
    <w:p w:rsidR="00451465" w:rsidRPr="00766440" w:rsidRDefault="00451465" w:rsidP="00451465">
      <w:pPr>
        <w:ind w:firstLine="709"/>
        <w:jc w:val="both"/>
        <w:rPr>
          <w:sz w:val="28"/>
          <w:szCs w:val="28"/>
        </w:rPr>
      </w:pPr>
      <w:r w:rsidRPr="00766440">
        <w:rPr>
          <w:sz w:val="28"/>
          <w:szCs w:val="28"/>
        </w:rPr>
        <w:t xml:space="preserve">Финансирование мероприятий </w:t>
      </w:r>
      <w:r w:rsidR="00281760" w:rsidRPr="00766440">
        <w:rPr>
          <w:sz w:val="28"/>
          <w:szCs w:val="28"/>
        </w:rPr>
        <w:t xml:space="preserve">муниципальной </w:t>
      </w:r>
      <w:r w:rsidRPr="00766440">
        <w:rPr>
          <w:sz w:val="28"/>
          <w:szCs w:val="28"/>
        </w:rPr>
        <w:t xml:space="preserve">программы предусматривается осуществлять за счет средств </w:t>
      </w:r>
      <w:r w:rsidR="00501AF3" w:rsidRPr="00766440">
        <w:rPr>
          <w:sz w:val="28"/>
          <w:szCs w:val="28"/>
        </w:rPr>
        <w:t xml:space="preserve">федерального, </w:t>
      </w:r>
      <w:r w:rsidRPr="00766440">
        <w:rPr>
          <w:sz w:val="28"/>
          <w:szCs w:val="28"/>
        </w:rPr>
        <w:t xml:space="preserve">краевого бюджета (государственная программа Краснодарского края «Развитие культуры») и бюджета муниципального образования Крымский район. </w:t>
      </w:r>
    </w:p>
    <w:p w:rsidR="00451465" w:rsidRPr="00766440" w:rsidRDefault="00451465" w:rsidP="00451465">
      <w:pPr>
        <w:ind w:firstLine="709"/>
        <w:jc w:val="both"/>
        <w:rPr>
          <w:sz w:val="28"/>
          <w:szCs w:val="28"/>
        </w:rPr>
      </w:pPr>
      <w:r w:rsidRPr="00766440">
        <w:rPr>
          <w:sz w:val="28"/>
          <w:szCs w:val="28"/>
        </w:rPr>
        <w:t>Ресурсное обеспечение реализации основных мероприятий муниципальной программы приведено в таблице:</w:t>
      </w:r>
    </w:p>
    <w:p w:rsidR="00451465" w:rsidRPr="00766440" w:rsidRDefault="00451465" w:rsidP="00451465">
      <w:pPr>
        <w:ind w:firstLine="709"/>
        <w:jc w:val="right"/>
        <w:rPr>
          <w:sz w:val="28"/>
          <w:szCs w:val="28"/>
        </w:rPr>
      </w:pPr>
      <w:r w:rsidRPr="00766440">
        <w:rPr>
          <w:sz w:val="28"/>
          <w:szCs w:val="28"/>
        </w:rPr>
        <w:t>Таблица №</w:t>
      </w:r>
      <w:r w:rsidR="00994CF1" w:rsidRPr="00766440">
        <w:rPr>
          <w:sz w:val="28"/>
          <w:szCs w:val="28"/>
        </w:rPr>
        <w:t xml:space="preserve"> </w:t>
      </w:r>
      <w:r w:rsidRPr="00766440">
        <w:rPr>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E416BB" w:rsidRPr="00766440" w:rsidTr="00777F64">
        <w:tc>
          <w:tcPr>
            <w:tcW w:w="1970" w:type="dxa"/>
            <w:vMerge w:val="restart"/>
          </w:tcPr>
          <w:p w:rsidR="00451465" w:rsidRPr="00766440" w:rsidRDefault="00451465" w:rsidP="00451465">
            <w:r w:rsidRPr="00766440">
              <w:t>Год реализации</w:t>
            </w:r>
          </w:p>
        </w:tc>
        <w:tc>
          <w:tcPr>
            <w:tcW w:w="7669" w:type="dxa"/>
            <w:gridSpan w:val="4"/>
          </w:tcPr>
          <w:p w:rsidR="00451465" w:rsidRPr="00766440" w:rsidRDefault="00451465" w:rsidP="00451465">
            <w:r w:rsidRPr="00766440">
              <w:t>Объем финансирования, тыс. рублей</w:t>
            </w:r>
          </w:p>
        </w:tc>
      </w:tr>
      <w:tr w:rsidR="00E416BB" w:rsidRPr="00766440" w:rsidTr="00777F64">
        <w:tc>
          <w:tcPr>
            <w:tcW w:w="1970" w:type="dxa"/>
            <w:vMerge/>
          </w:tcPr>
          <w:p w:rsidR="00451465" w:rsidRPr="00766440" w:rsidRDefault="00451465" w:rsidP="00451465">
            <w:pPr>
              <w:jc w:val="right"/>
            </w:pPr>
          </w:p>
        </w:tc>
        <w:tc>
          <w:tcPr>
            <w:tcW w:w="1971" w:type="dxa"/>
            <w:vMerge w:val="restart"/>
          </w:tcPr>
          <w:p w:rsidR="00451465" w:rsidRPr="00766440" w:rsidRDefault="00451465" w:rsidP="00451465">
            <w:r w:rsidRPr="00766440">
              <w:t>Всего</w:t>
            </w:r>
          </w:p>
        </w:tc>
        <w:tc>
          <w:tcPr>
            <w:tcW w:w="5698" w:type="dxa"/>
            <w:gridSpan w:val="3"/>
          </w:tcPr>
          <w:p w:rsidR="00451465" w:rsidRPr="00766440" w:rsidRDefault="00451465" w:rsidP="00451465">
            <w:r w:rsidRPr="00766440">
              <w:t>в разрезе источников финансирования</w:t>
            </w:r>
          </w:p>
        </w:tc>
      </w:tr>
      <w:tr w:rsidR="00E416BB" w:rsidRPr="00766440" w:rsidTr="00777F64">
        <w:tc>
          <w:tcPr>
            <w:tcW w:w="1970" w:type="dxa"/>
            <w:vMerge/>
          </w:tcPr>
          <w:p w:rsidR="00451465" w:rsidRPr="00766440" w:rsidRDefault="00451465" w:rsidP="00451465">
            <w:pPr>
              <w:jc w:val="right"/>
            </w:pPr>
          </w:p>
        </w:tc>
        <w:tc>
          <w:tcPr>
            <w:tcW w:w="1971" w:type="dxa"/>
            <w:vMerge/>
          </w:tcPr>
          <w:p w:rsidR="00451465" w:rsidRPr="00766440" w:rsidRDefault="00451465" w:rsidP="00451465">
            <w:pPr>
              <w:jc w:val="right"/>
            </w:pPr>
          </w:p>
        </w:tc>
        <w:tc>
          <w:tcPr>
            <w:tcW w:w="1871" w:type="dxa"/>
          </w:tcPr>
          <w:p w:rsidR="00451465" w:rsidRPr="00766440" w:rsidRDefault="00451465" w:rsidP="00451465">
            <w:r w:rsidRPr="00766440">
              <w:t>федеральный бюджет</w:t>
            </w:r>
          </w:p>
        </w:tc>
        <w:tc>
          <w:tcPr>
            <w:tcW w:w="1843" w:type="dxa"/>
          </w:tcPr>
          <w:p w:rsidR="00451465" w:rsidRPr="00766440" w:rsidRDefault="00451465" w:rsidP="00451465">
            <w:r w:rsidRPr="00766440">
              <w:t>краевой бюджет</w:t>
            </w:r>
          </w:p>
        </w:tc>
        <w:tc>
          <w:tcPr>
            <w:tcW w:w="1984" w:type="dxa"/>
          </w:tcPr>
          <w:p w:rsidR="00451465" w:rsidRPr="00766440" w:rsidRDefault="00451465" w:rsidP="00451465">
            <w:r w:rsidRPr="00766440">
              <w:t>местный бюджет</w:t>
            </w:r>
          </w:p>
        </w:tc>
      </w:tr>
      <w:tr w:rsidR="00E416BB" w:rsidRPr="00766440" w:rsidTr="00777F64">
        <w:tc>
          <w:tcPr>
            <w:tcW w:w="1970" w:type="dxa"/>
          </w:tcPr>
          <w:p w:rsidR="00F05510" w:rsidRPr="00766440" w:rsidRDefault="00F05510" w:rsidP="00451465">
            <w:pPr>
              <w:jc w:val="both"/>
            </w:pPr>
            <w:r w:rsidRPr="00766440">
              <w:t>2020</w:t>
            </w:r>
          </w:p>
        </w:tc>
        <w:tc>
          <w:tcPr>
            <w:tcW w:w="1971" w:type="dxa"/>
          </w:tcPr>
          <w:p w:rsidR="00F05510" w:rsidRPr="00766440" w:rsidRDefault="00CD30EB" w:rsidP="001C1ECD">
            <w:pPr>
              <w:jc w:val="right"/>
            </w:pPr>
            <w:r w:rsidRPr="00766440">
              <w:t>121535,8</w:t>
            </w:r>
          </w:p>
        </w:tc>
        <w:tc>
          <w:tcPr>
            <w:tcW w:w="1871" w:type="dxa"/>
          </w:tcPr>
          <w:p w:rsidR="00F05510" w:rsidRPr="00766440" w:rsidRDefault="00F05510" w:rsidP="001C1ECD">
            <w:pPr>
              <w:jc w:val="right"/>
            </w:pPr>
            <w:r w:rsidRPr="00766440">
              <w:t>0,0</w:t>
            </w:r>
          </w:p>
        </w:tc>
        <w:tc>
          <w:tcPr>
            <w:tcW w:w="1843" w:type="dxa"/>
          </w:tcPr>
          <w:p w:rsidR="00F05510" w:rsidRPr="00766440" w:rsidRDefault="00F05510" w:rsidP="001C1ECD">
            <w:pPr>
              <w:jc w:val="right"/>
            </w:pPr>
            <w:r w:rsidRPr="00766440">
              <w:t>4109,1</w:t>
            </w:r>
          </w:p>
        </w:tc>
        <w:tc>
          <w:tcPr>
            <w:tcW w:w="1984" w:type="dxa"/>
          </w:tcPr>
          <w:p w:rsidR="00F05510" w:rsidRPr="00766440" w:rsidRDefault="00D17F22" w:rsidP="007B0E39">
            <w:pPr>
              <w:jc w:val="right"/>
            </w:pPr>
            <w:r w:rsidRPr="00766440">
              <w:t>117426,</w:t>
            </w:r>
            <w:r w:rsidR="007B0E39" w:rsidRPr="00766440">
              <w:t>7</w:t>
            </w:r>
          </w:p>
        </w:tc>
      </w:tr>
      <w:tr w:rsidR="00E416BB" w:rsidRPr="00766440" w:rsidTr="00777F64">
        <w:tc>
          <w:tcPr>
            <w:tcW w:w="1970" w:type="dxa"/>
          </w:tcPr>
          <w:p w:rsidR="00F05510" w:rsidRPr="00766440" w:rsidRDefault="00F05510" w:rsidP="00451465">
            <w:pPr>
              <w:jc w:val="both"/>
            </w:pPr>
            <w:r w:rsidRPr="00766440">
              <w:t>2021</w:t>
            </w:r>
          </w:p>
        </w:tc>
        <w:tc>
          <w:tcPr>
            <w:tcW w:w="1971" w:type="dxa"/>
          </w:tcPr>
          <w:p w:rsidR="00F05510" w:rsidRPr="00766440" w:rsidRDefault="00CD30EB" w:rsidP="00687FB1">
            <w:pPr>
              <w:jc w:val="right"/>
            </w:pPr>
            <w:r w:rsidRPr="00766440">
              <w:t>141237,8</w:t>
            </w:r>
          </w:p>
        </w:tc>
        <w:tc>
          <w:tcPr>
            <w:tcW w:w="1871" w:type="dxa"/>
          </w:tcPr>
          <w:p w:rsidR="00F05510" w:rsidRPr="00766440" w:rsidRDefault="001510F0" w:rsidP="001C1ECD">
            <w:pPr>
              <w:jc w:val="right"/>
            </w:pPr>
            <w:r w:rsidRPr="00766440">
              <w:t>10520,7</w:t>
            </w:r>
          </w:p>
        </w:tc>
        <w:tc>
          <w:tcPr>
            <w:tcW w:w="1843" w:type="dxa"/>
          </w:tcPr>
          <w:p w:rsidR="00F05510" w:rsidRPr="00766440" w:rsidRDefault="004432EA" w:rsidP="00490FB6">
            <w:pPr>
              <w:jc w:val="right"/>
            </w:pPr>
            <w:r w:rsidRPr="00766440">
              <w:t>3985,3</w:t>
            </w:r>
          </w:p>
        </w:tc>
        <w:tc>
          <w:tcPr>
            <w:tcW w:w="1984" w:type="dxa"/>
          </w:tcPr>
          <w:p w:rsidR="00F05510" w:rsidRPr="00766440" w:rsidRDefault="00506332" w:rsidP="00687FB1">
            <w:pPr>
              <w:jc w:val="right"/>
            </w:pPr>
            <w:r w:rsidRPr="00766440">
              <w:t>126731,</w:t>
            </w:r>
            <w:r w:rsidR="00687FB1" w:rsidRPr="00766440">
              <w:t>8</w:t>
            </w:r>
          </w:p>
        </w:tc>
      </w:tr>
      <w:tr w:rsidR="00E416BB" w:rsidRPr="00766440" w:rsidTr="00777F64">
        <w:tc>
          <w:tcPr>
            <w:tcW w:w="1970" w:type="dxa"/>
          </w:tcPr>
          <w:p w:rsidR="00F05510" w:rsidRPr="00766440" w:rsidRDefault="00F05510" w:rsidP="00451465">
            <w:pPr>
              <w:jc w:val="both"/>
            </w:pPr>
            <w:r w:rsidRPr="00766440">
              <w:t>2022</w:t>
            </w:r>
          </w:p>
        </w:tc>
        <w:tc>
          <w:tcPr>
            <w:tcW w:w="1971" w:type="dxa"/>
          </w:tcPr>
          <w:p w:rsidR="00F05510" w:rsidRPr="00766440" w:rsidRDefault="00604A98" w:rsidP="00604A98">
            <w:pPr>
              <w:jc w:val="right"/>
            </w:pPr>
            <w:r w:rsidRPr="00766440">
              <w:t>132209,5</w:t>
            </w:r>
          </w:p>
        </w:tc>
        <w:tc>
          <w:tcPr>
            <w:tcW w:w="1871" w:type="dxa"/>
          </w:tcPr>
          <w:p w:rsidR="00F05510" w:rsidRPr="00766440" w:rsidRDefault="008E77DB" w:rsidP="001C1ECD">
            <w:pPr>
              <w:jc w:val="right"/>
            </w:pPr>
            <w:r w:rsidRPr="00766440">
              <w:t>537,8</w:t>
            </w:r>
          </w:p>
        </w:tc>
        <w:tc>
          <w:tcPr>
            <w:tcW w:w="1843" w:type="dxa"/>
          </w:tcPr>
          <w:p w:rsidR="00F05510" w:rsidRPr="00766440" w:rsidRDefault="00604A98" w:rsidP="00604A98">
            <w:pPr>
              <w:jc w:val="right"/>
            </w:pPr>
            <w:r w:rsidRPr="00766440">
              <w:t>667,7</w:t>
            </w:r>
          </w:p>
        </w:tc>
        <w:tc>
          <w:tcPr>
            <w:tcW w:w="1984" w:type="dxa"/>
          </w:tcPr>
          <w:p w:rsidR="00F05510" w:rsidRPr="00766440" w:rsidRDefault="00604A98" w:rsidP="00604A98">
            <w:pPr>
              <w:jc w:val="right"/>
            </w:pPr>
            <w:r w:rsidRPr="00766440">
              <w:t>131004,0</w:t>
            </w:r>
          </w:p>
        </w:tc>
      </w:tr>
      <w:tr w:rsidR="00E416BB" w:rsidRPr="00766440" w:rsidTr="00777F64">
        <w:tc>
          <w:tcPr>
            <w:tcW w:w="1970" w:type="dxa"/>
          </w:tcPr>
          <w:p w:rsidR="00F05510" w:rsidRPr="00766440" w:rsidRDefault="00F05510" w:rsidP="00451465">
            <w:pPr>
              <w:jc w:val="both"/>
            </w:pPr>
            <w:r w:rsidRPr="00766440">
              <w:t>2023</w:t>
            </w:r>
          </w:p>
        </w:tc>
        <w:tc>
          <w:tcPr>
            <w:tcW w:w="1971" w:type="dxa"/>
          </w:tcPr>
          <w:p w:rsidR="00F05510" w:rsidRPr="00766440" w:rsidRDefault="00604A98" w:rsidP="00667E6D">
            <w:pPr>
              <w:jc w:val="right"/>
            </w:pPr>
            <w:r w:rsidRPr="00766440">
              <w:t>151</w:t>
            </w:r>
            <w:r w:rsidR="00667E6D" w:rsidRPr="00766440">
              <w:t>9</w:t>
            </w:r>
            <w:r w:rsidRPr="00766440">
              <w:t>54,4</w:t>
            </w:r>
          </w:p>
        </w:tc>
        <w:tc>
          <w:tcPr>
            <w:tcW w:w="1871" w:type="dxa"/>
          </w:tcPr>
          <w:p w:rsidR="00F05510" w:rsidRPr="00766440" w:rsidRDefault="00604A98" w:rsidP="00604A98">
            <w:pPr>
              <w:jc w:val="right"/>
            </w:pPr>
            <w:r w:rsidRPr="00766440">
              <w:t>6242,1</w:t>
            </w:r>
          </w:p>
        </w:tc>
        <w:tc>
          <w:tcPr>
            <w:tcW w:w="1843" w:type="dxa"/>
          </w:tcPr>
          <w:p w:rsidR="00F05510" w:rsidRPr="00766440" w:rsidRDefault="00604A98" w:rsidP="00667E6D">
            <w:pPr>
              <w:jc w:val="right"/>
            </w:pPr>
            <w:r w:rsidRPr="00766440">
              <w:t>2</w:t>
            </w:r>
            <w:r w:rsidR="00667E6D" w:rsidRPr="00766440">
              <w:t>8</w:t>
            </w:r>
            <w:r w:rsidRPr="00766440">
              <w:t>27,2</w:t>
            </w:r>
          </w:p>
        </w:tc>
        <w:tc>
          <w:tcPr>
            <w:tcW w:w="1984" w:type="dxa"/>
          </w:tcPr>
          <w:p w:rsidR="00F05510" w:rsidRPr="00766440" w:rsidRDefault="00604A98" w:rsidP="005231B9">
            <w:pPr>
              <w:jc w:val="right"/>
            </w:pPr>
            <w:r w:rsidRPr="00766440">
              <w:t>14</w:t>
            </w:r>
            <w:r w:rsidR="005231B9" w:rsidRPr="00766440">
              <w:t>28</w:t>
            </w:r>
            <w:r w:rsidRPr="00766440">
              <w:t>85,1</w:t>
            </w:r>
          </w:p>
        </w:tc>
      </w:tr>
      <w:tr w:rsidR="00CD30EB" w:rsidRPr="00766440" w:rsidTr="00777F64">
        <w:tc>
          <w:tcPr>
            <w:tcW w:w="1970" w:type="dxa"/>
          </w:tcPr>
          <w:p w:rsidR="00CD30EB" w:rsidRPr="00766440" w:rsidRDefault="00CD30EB" w:rsidP="00451465">
            <w:pPr>
              <w:jc w:val="both"/>
            </w:pPr>
            <w:r w:rsidRPr="00766440">
              <w:t>2024</w:t>
            </w:r>
          </w:p>
        </w:tc>
        <w:tc>
          <w:tcPr>
            <w:tcW w:w="1971" w:type="dxa"/>
          </w:tcPr>
          <w:p w:rsidR="00CD30EB" w:rsidRPr="00766440" w:rsidRDefault="00274B6E" w:rsidP="00604A98">
            <w:pPr>
              <w:jc w:val="right"/>
            </w:pPr>
            <w:r w:rsidRPr="00766440">
              <w:t>175092,6</w:t>
            </w:r>
          </w:p>
        </w:tc>
        <w:tc>
          <w:tcPr>
            <w:tcW w:w="1871" w:type="dxa"/>
          </w:tcPr>
          <w:p w:rsidR="00CD30EB" w:rsidRPr="00766440" w:rsidRDefault="00203617" w:rsidP="00274B6E">
            <w:pPr>
              <w:jc w:val="right"/>
            </w:pPr>
            <w:r w:rsidRPr="00766440">
              <w:t>528,</w:t>
            </w:r>
            <w:r w:rsidR="00274B6E" w:rsidRPr="00766440">
              <w:t>4</w:t>
            </w:r>
            <w:r w:rsidR="00604A98" w:rsidRPr="00766440">
              <w:t xml:space="preserve"> </w:t>
            </w:r>
          </w:p>
        </w:tc>
        <w:tc>
          <w:tcPr>
            <w:tcW w:w="1843" w:type="dxa"/>
          </w:tcPr>
          <w:p w:rsidR="00CD30EB" w:rsidRPr="00766440" w:rsidRDefault="00274B6E" w:rsidP="00604A98">
            <w:pPr>
              <w:ind w:left="-108"/>
              <w:jc w:val="right"/>
            </w:pPr>
            <w:r w:rsidRPr="00766440">
              <w:t>9577,2</w:t>
            </w:r>
            <w:r w:rsidR="00604A98" w:rsidRPr="00766440">
              <w:t xml:space="preserve"> </w:t>
            </w:r>
          </w:p>
        </w:tc>
        <w:tc>
          <w:tcPr>
            <w:tcW w:w="1984" w:type="dxa"/>
          </w:tcPr>
          <w:p w:rsidR="00CD30EB" w:rsidRPr="00766440" w:rsidRDefault="00274B6E" w:rsidP="00604A98">
            <w:pPr>
              <w:ind w:left="-108"/>
              <w:jc w:val="right"/>
            </w:pPr>
            <w:r w:rsidRPr="00766440">
              <w:t>164987,0</w:t>
            </w:r>
          </w:p>
        </w:tc>
      </w:tr>
      <w:tr w:rsidR="00B12122" w:rsidRPr="00766440" w:rsidTr="00777F64">
        <w:tc>
          <w:tcPr>
            <w:tcW w:w="1970" w:type="dxa"/>
          </w:tcPr>
          <w:p w:rsidR="00B12122" w:rsidRPr="00766440" w:rsidRDefault="00B12122" w:rsidP="00451465">
            <w:pPr>
              <w:jc w:val="both"/>
              <w:rPr>
                <w:b/>
              </w:rPr>
            </w:pPr>
            <w:r w:rsidRPr="00766440">
              <w:rPr>
                <w:b/>
              </w:rPr>
              <w:t xml:space="preserve">Всего </w:t>
            </w:r>
          </w:p>
        </w:tc>
        <w:tc>
          <w:tcPr>
            <w:tcW w:w="1971" w:type="dxa"/>
          </w:tcPr>
          <w:p w:rsidR="00B12122" w:rsidRPr="00766440" w:rsidRDefault="00274B6E" w:rsidP="00604A98">
            <w:pPr>
              <w:jc w:val="right"/>
            </w:pPr>
            <w:r w:rsidRPr="00766440">
              <w:t>722030,1</w:t>
            </w:r>
          </w:p>
        </w:tc>
        <w:tc>
          <w:tcPr>
            <w:tcW w:w="1871" w:type="dxa"/>
          </w:tcPr>
          <w:p w:rsidR="00B12122" w:rsidRPr="00766440" w:rsidRDefault="00274B6E" w:rsidP="00604A98">
            <w:pPr>
              <w:jc w:val="right"/>
            </w:pPr>
            <w:r w:rsidRPr="00766440">
              <w:t>17829,0</w:t>
            </w:r>
          </w:p>
        </w:tc>
        <w:tc>
          <w:tcPr>
            <w:tcW w:w="1843" w:type="dxa"/>
          </w:tcPr>
          <w:p w:rsidR="00B12122" w:rsidRPr="00766440" w:rsidRDefault="00274B6E" w:rsidP="00604A98">
            <w:pPr>
              <w:ind w:firstLine="704"/>
              <w:jc w:val="right"/>
            </w:pPr>
            <w:r w:rsidRPr="00766440">
              <w:t>21166,5</w:t>
            </w:r>
          </w:p>
          <w:p w:rsidR="00B12122" w:rsidRPr="00766440" w:rsidRDefault="00B12122" w:rsidP="00604A98">
            <w:pPr>
              <w:ind w:left="-108" w:firstLine="108"/>
              <w:jc w:val="right"/>
            </w:pPr>
          </w:p>
        </w:tc>
        <w:tc>
          <w:tcPr>
            <w:tcW w:w="1984" w:type="dxa"/>
          </w:tcPr>
          <w:p w:rsidR="00B12122" w:rsidRPr="00766440" w:rsidRDefault="00274B6E" w:rsidP="00B12122">
            <w:pPr>
              <w:jc w:val="right"/>
            </w:pPr>
            <w:r w:rsidRPr="00766440">
              <w:t>683034,6</w:t>
            </w:r>
          </w:p>
        </w:tc>
      </w:tr>
    </w:tbl>
    <w:p w:rsidR="00222CC3" w:rsidRPr="00766440" w:rsidRDefault="00222CC3" w:rsidP="00E876F5">
      <w:pPr>
        <w:shd w:val="clear" w:color="auto" w:fill="FFFFFF"/>
        <w:spacing w:line="322" w:lineRule="exact"/>
        <w:ind w:left="5" w:right="10" w:firstLine="704"/>
        <w:jc w:val="both"/>
      </w:pPr>
      <w:r w:rsidRPr="00766440">
        <w:rPr>
          <w:sz w:val="28"/>
          <w:szCs w:val="28"/>
        </w:rPr>
        <w:t xml:space="preserve">Главными получателями и распорядителями бюджетных средств являются управление культуры администрации муниципального образования Крымский район, уполномоченное согласно Положению об управлении </w:t>
      </w:r>
      <w:r w:rsidR="008D70E9" w:rsidRPr="00766440">
        <w:rPr>
          <w:sz w:val="28"/>
          <w:szCs w:val="28"/>
        </w:rPr>
        <w:t>культуры</w:t>
      </w:r>
      <w:r w:rsidRPr="00766440">
        <w:rPr>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766440">
        <w:rPr>
          <w:sz w:val="28"/>
          <w:szCs w:val="28"/>
        </w:rPr>
        <w:t xml:space="preserve">6 июля </w:t>
      </w:r>
      <w:r w:rsidRPr="00766440">
        <w:rPr>
          <w:sz w:val="28"/>
          <w:szCs w:val="28"/>
        </w:rPr>
        <w:t>201</w:t>
      </w:r>
      <w:r w:rsidR="008D70E9" w:rsidRPr="00766440">
        <w:rPr>
          <w:sz w:val="28"/>
          <w:szCs w:val="28"/>
        </w:rPr>
        <w:t>7</w:t>
      </w:r>
      <w:r w:rsidRPr="00766440">
        <w:rPr>
          <w:sz w:val="28"/>
          <w:szCs w:val="28"/>
        </w:rPr>
        <w:t xml:space="preserve"> года № </w:t>
      </w:r>
      <w:r w:rsidR="008D70E9" w:rsidRPr="00766440">
        <w:rPr>
          <w:sz w:val="28"/>
          <w:szCs w:val="28"/>
        </w:rPr>
        <w:t>194</w:t>
      </w:r>
      <w:r w:rsidRPr="00766440">
        <w:rPr>
          <w:sz w:val="28"/>
          <w:szCs w:val="28"/>
        </w:rPr>
        <w:t>, осуществлять</w:t>
      </w:r>
      <w:r w:rsidR="008D70E9" w:rsidRPr="00766440">
        <w:rPr>
          <w:sz w:val="28"/>
          <w:szCs w:val="28"/>
        </w:rPr>
        <w:t xml:space="preserve"> полномочия учредителя в отношении муниципальных бюджетных учреждений</w:t>
      </w:r>
      <w:r w:rsidRPr="00766440">
        <w:rPr>
          <w:sz w:val="28"/>
          <w:szCs w:val="28"/>
        </w:rPr>
        <w:t xml:space="preserve"> </w:t>
      </w:r>
      <w:r w:rsidR="008D70E9" w:rsidRPr="00766440">
        <w:rPr>
          <w:sz w:val="28"/>
          <w:szCs w:val="28"/>
        </w:rPr>
        <w:t xml:space="preserve">культуры и учреждений дополнительного образования в сфере культуры, </w:t>
      </w:r>
      <w:r w:rsidRPr="00766440">
        <w:rPr>
          <w:sz w:val="28"/>
          <w:szCs w:val="28"/>
        </w:rPr>
        <w:t>координацию и управление в сфере культуры на территории муниципального образования Крымский район.</w:t>
      </w:r>
    </w:p>
    <w:p w:rsidR="00222CC3" w:rsidRPr="00766440" w:rsidRDefault="00222CC3" w:rsidP="00E876F5">
      <w:pPr>
        <w:shd w:val="clear" w:color="auto" w:fill="FFFFFF"/>
        <w:spacing w:line="322" w:lineRule="exact"/>
        <w:ind w:right="5" w:firstLine="704"/>
        <w:jc w:val="both"/>
      </w:pPr>
      <w:r w:rsidRPr="00766440">
        <w:rPr>
          <w:sz w:val="28"/>
          <w:szCs w:val="28"/>
        </w:rPr>
        <w:t xml:space="preserve">Средства местного бюджета муниципального образования Крымский район направляются на проведение </w:t>
      </w:r>
      <w:r w:rsidR="008D70E9" w:rsidRPr="00766440">
        <w:rPr>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766440">
        <w:rPr>
          <w:sz w:val="28"/>
          <w:szCs w:val="28"/>
        </w:rPr>
        <w:t xml:space="preserve"> в муниципальном образовании Крымский район среди различных категорий граждан, на финансирование участия </w:t>
      </w:r>
      <w:r w:rsidR="008D70E9" w:rsidRPr="00766440">
        <w:rPr>
          <w:sz w:val="28"/>
          <w:szCs w:val="28"/>
        </w:rPr>
        <w:t>творческих коллективов, музыкантов, солистов, мастеров декоративно-прикладного творчества</w:t>
      </w:r>
      <w:r w:rsidRPr="00766440">
        <w:rPr>
          <w:sz w:val="28"/>
          <w:szCs w:val="28"/>
        </w:rPr>
        <w:t xml:space="preserve"> в </w:t>
      </w:r>
      <w:r w:rsidR="008D70E9" w:rsidRPr="00766440">
        <w:rPr>
          <w:sz w:val="28"/>
          <w:szCs w:val="28"/>
        </w:rPr>
        <w:t xml:space="preserve">межмуниципальных, </w:t>
      </w:r>
      <w:r w:rsidRPr="00766440">
        <w:rPr>
          <w:sz w:val="28"/>
          <w:szCs w:val="28"/>
        </w:rPr>
        <w:t>краевых</w:t>
      </w:r>
      <w:r w:rsidR="008D70E9" w:rsidRPr="00766440">
        <w:rPr>
          <w:sz w:val="28"/>
          <w:szCs w:val="28"/>
        </w:rPr>
        <w:t>,</w:t>
      </w:r>
      <w:r w:rsidRPr="00766440">
        <w:rPr>
          <w:sz w:val="28"/>
          <w:szCs w:val="28"/>
        </w:rPr>
        <w:t xml:space="preserve"> всероссийских </w:t>
      </w:r>
      <w:r w:rsidR="008D70E9" w:rsidRPr="00766440">
        <w:rPr>
          <w:sz w:val="28"/>
          <w:szCs w:val="28"/>
        </w:rPr>
        <w:t>фестивалях, конкурсах</w:t>
      </w:r>
      <w:r w:rsidRPr="00766440">
        <w:rPr>
          <w:sz w:val="28"/>
          <w:szCs w:val="28"/>
        </w:rPr>
        <w:t xml:space="preserve">, что позволит увеличить численность граждан, занимающихся </w:t>
      </w:r>
      <w:r w:rsidR="008D70E9" w:rsidRPr="00766440">
        <w:rPr>
          <w:sz w:val="28"/>
          <w:szCs w:val="28"/>
        </w:rPr>
        <w:t>творчеством</w:t>
      </w:r>
      <w:r w:rsidRPr="00766440">
        <w:rPr>
          <w:sz w:val="28"/>
          <w:szCs w:val="28"/>
        </w:rPr>
        <w:t>,</w:t>
      </w:r>
      <w:r w:rsidR="008D70E9" w:rsidRPr="00766440">
        <w:rPr>
          <w:sz w:val="28"/>
          <w:szCs w:val="28"/>
        </w:rPr>
        <w:t xml:space="preserve"> получающих предпрофессиональное образование в различных сферах искусства, </w:t>
      </w:r>
      <w:r w:rsidRPr="00766440">
        <w:rPr>
          <w:sz w:val="28"/>
          <w:szCs w:val="28"/>
        </w:rPr>
        <w:t xml:space="preserve">а также подготовить </w:t>
      </w:r>
      <w:r w:rsidR="008D70E9" w:rsidRPr="00766440">
        <w:rPr>
          <w:sz w:val="28"/>
          <w:szCs w:val="28"/>
        </w:rPr>
        <w:t>кадровый резерв в сфере культуры</w:t>
      </w:r>
      <w:r w:rsidRPr="00766440">
        <w:rPr>
          <w:sz w:val="28"/>
          <w:szCs w:val="28"/>
        </w:rPr>
        <w:t>.</w:t>
      </w:r>
    </w:p>
    <w:p w:rsidR="00EB7F2C" w:rsidRPr="00766440" w:rsidRDefault="00505C27" w:rsidP="00E876F5">
      <w:pPr>
        <w:ind w:firstLine="704"/>
        <w:jc w:val="both"/>
        <w:rPr>
          <w:color w:val="000000" w:themeColor="text1"/>
          <w:sz w:val="28"/>
          <w:szCs w:val="28"/>
        </w:rPr>
      </w:pPr>
      <w:r w:rsidRPr="00766440">
        <w:rPr>
          <w:color w:val="000000" w:themeColor="text1"/>
          <w:sz w:val="28"/>
          <w:szCs w:val="28"/>
        </w:rPr>
        <w:t xml:space="preserve">Расчет объемов финансирования муниципальной программы произведен на основании смет расходов на организацию и проведение </w:t>
      </w:r>
      <w:r w:rsidRPr="00766440">
        <w:rPr>
          <w:color w:val="000000" w:themeColor="text1"/>
          <w:spacing w:val="-1"/>
          <w:sz w:val="28"/>
          <w:szCs w:val="28"/>
        </w:rPr>
        <w:t xml:space="preserve">культурно-массовых мероприятий, на участие коллективов в краевых и </w:t>
      </w:r>
      <w:r w:rsidRPr="00766440">
        <w:rPr>
          <w:color w:val="000000" w:themeColor="text1"/>
          <w:sz w:val="28"/>
          <w:szCs w:val="28"/>
        </w:rPr>
        <w:t xml:space="preserve">всероссийских мероприятиях </w:t>
      </w:r>
      <w:r w:rsidRPr="00766440">
        <w:rPr>
          <w:color w:val="000000" w:themeColor="text1"/>
          <w:sz w:val="28"/>
          <w:szCs w:val="28"/>
        </w:rPr>
        <w:lastRenderedPageBreak/>
        <w:t xml:space="preserve">рассчитывается на основании </w:t>
      </w:r>
      <w:r w:rsidR="00326B2D">
        <w:rPr>
          <w:color w:val="000000" w:themeColor="text1"/>
          <w:sz w:val="28"/>
          <w:szCs w:val="28"/>
        </w:rPr>
        <w:t>р</w:t>
      </w:r>
      <w:r w:rsidRPr="00766440">
        <w:rPr>
          <w:color w:val="000000" w:themeColor="text1"/>
          <w:sz w:val="28"/>
          <w:szCs w:val="28"/>
        </w:rPr>
        <w:t xml:space="preserve">ешения Совета </w:t>
      </w:r>
      <w:r w:rsidR="00326B2D">
        <w:rPr>
          <w:color w:val="000000" w:themeColor="text1"/>
          <w:sz w:val="28"/>
          <w:szCs w:val="28"/>
        </w:rPr>
        <w:t>муниципального образования</w:t>
      </w:r>
      <w:r w:rsidRPr="00766440">
        <w:rPr>
          <w:color w:val="000000" w:themeColor="text1"/>
          <w:sz w:val="28"/>
          <w:szCs w:val="28"/>
        </w:rPr>
        <w:t xml:space="preserve"> Крымский район от 22</w:t>
      </w:r>
      <w:r w:rsidR="00326B2D">
        <w:rPr>
          <w:color w:val="000000" w:themeColor="text1"/>
          <w:sz w:val="28"/>
          <w:szCs w:val="28"/>
        </w:rPr>
        <w:t xml:space="preserve"> декабря </w:t>
      </w:r>
      <w:r w:rsidRPr="00766440">
        <w:rPr>
          <w:color w:val="000000" w:themeColor="text1"/>
          <w:sz w:val="28"/>
          <w:szCs w:val="28"/>
        </w:rPr>
        <w:t xml:space="preserve">2021 </w:t>
      </w:r>
      <w:r w:rsidR="00326B2D">
        <w:rPr>
          <w:color w:val="000000" w:themeColor="text1"/>
          <w:sz w:val="28"/>
          <w:szCs w:val="28"/>
        </w:rPr>
        <w:t>года</w:t>
      </w:r>
      <w:r w:rsidRPr="00766440">
        <w:rPr>
          <w:color w:val="000000" w:themeColor="text1"/>
          <w:sz w:val="28"/>
          <w:szCs w:val="28"/>
        </w:rPr>
        <w:t xml:space="preserve"> № 155 «О бюджете муниципального образования Крымский район на 2022 год и плановый период 2023 и 2024 годов». </w:t>
      </w:r>
      <w:r w:rsidR="00EB7F2C" w:rsidRPr="00766440">
        <w:rPr>
          <w:color w:val="000000" w:themeColor="text1"/>
          <w:sz w:val="28"/>
          <w:szCs w:val="28"/>
        </w:rPr>
        <w:t xml:space="preserve">Изменения вносятся в соответствии с </w:t>
      </w:r>
      <w:r w:rsidR="00326B2D">
        <w:rPr>
          <w:color w:val="000000" w:themeColor="text1"/>
          <w:sz w:val="28"/>
          <w:szCs w:val="28"/>
        </w:rPr>
        <w:t>п</w:t>
      </w:r>
      <w:r w:rsidR="00667E6D" w:rsidRPr="00766440">
        <w:rPr>
          <w:color w:val="000000" w:themeColor="text1"/>
          <w:sz w:val="28"/>
          <w:szCs w:val="28"/>
        </w:rPr>
        <w:t>остановлением Губернатора Краснодарского края от 21</w:t>
      </w:r>
      <w:r w:rsidR="00326B2D">
        <w:rPr>
          <w:color w:val="000000" w:themeColor="text1"/>
          <w:sz w:val="28"/>
          <w:szCs w:val="28"/>
        </w:rPr>
        <w:t xml:space="preserve"> марта </w:t>
      </w:r>
      <w:r w:rsidR="00667E6D" w:rsidRPr="00766440">
        <w:rPr>
          <w:color w:val="000000" w:themeColor="text1"/>
          <w:sz w:val="28"/>
          <w:szCs w:val="28"/>
        </w:rPr>
        <w:t>2023 г</w:t>
      </w:r>
      <w:r w:rsidR="00326B2D">
        <w:rPr>
          <w:color w:val="000000" w:themeColor="text1"/>
          <w:sz w:val="28"/>
          <w:szCs w:val="28"/>
        </w:rPr>
        <w:t>ода</w:t>
      </w:r>
      <w:r w:rsidR="00667E6D" w:rsidRPr="00766440">
        <w:rPr>
          <w:color w:val="000000" w:themeColor="text1"/>
          <w:sz w:val="28"/>
          <w:szCs w:val="28"/>
        </w:rPr>
        <w:t xml:space="preserve"> № 122 «О распределении иных межбюджетных трансфертов»</w:t>
      </w:r>
      <w:r w:rsidR="002D4B49" w:rsidRPr="00766440">
        <w:rPr>
          <w:color w:val="000000" w:themeColor="text1"/>
          <w:sz w:val="28"/>
          <w:szCs w:val="28"/>
        </w:rPr>
        <w:t xml:space="preserve"> (</w:t>
      </w:r>
      <w:r w:rsidR="00326B2D">
        <w:rPr>
          <w:color w:val="000000" w:themeColor="text1"/>
          <w:sz w:val="28"/>
          <w:szCs w:val="28"/>
        </w:rPr>
        <w:t>т</w:t>
      </w:r>
      <w:r w:rsidR="002D4B49" w:rsidRPr="00766440">
        <w:rPr>
          <w:color w:val="000000" w:themeColor="text1"/>
          <w:sz w:val="28"/>
          <w:szCs w:val="28"/>
        </w:rPr>
        <w:t xml:space="preserve">аблица </w:t>
      </w:r>
      <w:r w:rsidR="00326B2D">
        <w:rPr>
          <w:color w:val="000000" w:themeColor="text1"/>
          <w:sz w:val="28"/>
          <w:szCs w:val="28"/>
        </w:rPr>
        <w:t xml:space="preserve">№ </w:t>
      </w:r>
      <w:r w:rsidR="002D4B49" w:rsidRPr="00766440">
        <w:rPr>
          <w:color w:val="000000" w:themeColor="text1"/>
          <w:sz w:val="28"/>
          <w:szCs w:val="28"/>
        </w:rPr>
        <w:t>1).</w:t>
      </w:r>
    </w:p>
    <w:p w:rsidR="008D70E9" w:rsidRPr="00766440" w:rsidRDefault="008D70E9" w:rsidP="00E876F5">
      <w:pPr>
        <w:ind w:firstLine="704"/>
        <w:jc w:val="both"/>
        <w:rPr>
          <w:sz w:val="28"/>
          <w:szCs w:val="28"/>
        </w:rPr>
      </w:pPr>
      <w:r w:rsidRPr="00766440">
        <w:rPr>
          <w:sz w:val="28"/>
          <w:szCs w:val="28"/>
        </w:rPr>
        <w:t xml:space="preserve">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r w:rsidR="00F568EB" w:rsidRPr="00766440">
        <w:rPr>
          <w:sz w:val="28"/>
          <w:szCs w:val="28"/>
        </w:rPr>
        <w:t>производится</w:t>
      </w:r>
      <w:r w:rsidRPr="00766440">
        <w:rPr>
          <w:sz w:val="28"/>
          <w:szCs w:val="28"/>
        </w:rPr>
        <w:t xml:space="preserve"> на основании </w:t>
      </w:r>
      <w:r w:rsidR="002D4B49" w:rsidRPr="00766440">
        <w:rPr>
          <w:sz w:val="28"/>
          <w:szCs w:val="28"/>
        </w:rPr>
        <w:t xml:space="preserve">постановления администрации муниципального образования Крымский район от </w:t>
      </w:r>
      <w:r w:rsidR="00D1525B">
        <w:rPr>
          <w:sz w:val="28"/>
          <w:szCs w:val="28"/>
        </w:rPr>
        <w:t>16 ноября</w:t>
      </w:r>
      <w:r w:rsidR="00326B2D">
        <w:rPr>
          <w:sz w:val="28"/>
          <w:szCs w:val="28"/>
        </w:rPr>
        <w:t xml:space="preserve"> </w:t>
      </w:r>
      <w:r w:rsidR="002D4B49" w:rsidRPr="00766440">
        <w:rPr>
          <w:sz w:val="28"/>
          <w:szCs w:val="28"/>
        </w:rPr>
        <w:t>2022 г</w:t>
      </w:r>
      <w:r w:rsidR="00326B2D">
        <w:rPr>
          <w:sz w:val="28"/>
          <w:szCs w:val="28"/>
        </w:rPr>
        <w:t>ода</w:t>
      </w:r>
      <w:r w:rsidR="002D4B49" w:rsidRPr="00766440">
        <w:rPr>
          <w:sz w:val="28"/>
          <w:szCs w:val="28"/>
        </w:rPr>
        <w:t xml:space="preserve"> № </w:t>
      </w:r>
      <w:r w:rsidR="00D1525B">
        <w:rPr>
          <w:sz w:val="28"/>
          <w:szCs w:val="28"/>
        </w:rPr>
        <w:t xml:space="preserve">3376 </w:t>
      </w:r>
      <w:r w:rsidR="002D4B49" w:rsidRPr="00766440">
        <w:rPr>
          <w:sz w:val="28"/>
          <w:szCs w:val="28"/>
        </w:rPr>
        <w:t>«</w:t>
      </w:r>
      <w:r w:rsidR="00D1525B" w:rsidRPr="00D1525B">
        <w:rPr>
          <w:sz w:val="28"/>
          <w:szCs w:val="28"/>
        </w:rPr>
        <w:t>Об утверждении положения об экспертном совете по присуждению стипендий администрации муниципального образования Крымский район для одаренных детей и подростков отрасли «Культура»</w:t>
      </w:r>
      <w:r w:rsidR="00D1525B">
        <w:rPr>
          <w:sz w:val="28"/>
          <w:szCs w:val="28"/>
        </w:rPr>
        <w:t xml:space="preserve"> </w:t>
      </w:r>
    </w:p>
    <w:p w:rsidR="00222CC3" w:rsidRPr="00766440" w:rsidRDefault="00222CC3" w:rsidP="00E876F5">
      <w:pPr>
        <w:shd w:val="clear" w:color="auto" w:fill="FFFFFF"/>
        <w:spacing w:line="322" w:lineRule="exact"/>
        <w:ind w:right="14" w:firstLine="704"/>
        <w:jc w:val="both"/>
      </w:pPr>
      <w:r w:rsidRPr="00766440">
        <w:rPr>
          <w:sz w:val="28"/>
          <w:szCs w:val="28"/>
        </w:rPr>
        <w:t xml:space="preserve">Расчеты на приобретение </w:t>
      </w:r>
      <w:r w:rsidR="008D70E9" w:rsidRPr="00766440">
        <w:rPr>
          <w:sz w:val="28"/>
          <w:szCs w:val="28"/>
        </w:rPr>
        <w:t>призов, сувениров,</w:t>
      </w:r>
      <w:r w:rsidRPr="00766440">
        <w:rPr>
          <w:sz w:val="28"/>
          <w:szCs w:val="28"/>
        </w:rPr>
        <w:t xml:space="preserve"> изготовление печатной продукции (афиши, </w:t>
      </w:r>
      <w:r w:rsidR="008D70E9" w:rsidRPr="00766440">
        <w:rPr>
          <w:sz w:val="28"/>
          <w:szCs w:val="28"/>
        </w:rPr>
        <w:t xml:space="preserve">дипломы, </w:t>
      </w:r>
      <w:r w:rsidRPr="00766440">
        <w:rPr>
          <w:sz w:val="28"/>
          <w:szCs w:val="28"/>
        </w:rPr>
        <w:t xml:space="preserve">благодарственные письма, </w:t>
      </w:r>
      <w:r w:rsidR="008D70E9" w:rsidRPr="00766440">
        <w:rPr>
          <w:sz w:val="28"/>
          <w:szCs w:val="28"/>
        </w:rPr>
        <w:t>баннеры, пригласительные</w:t>
      </w:r>
      <w:r w:rsidRPr="00766440">
        <w:rPr>
          <w:sz w:val="28"/>
          <w:szCs w:val="28"/>
        </w:rPr>
        <w:t>)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20</w:t>
      </w:r>
      <w:r w:rsidR="00667FED" w:rsidRPr="00766440">
        <w:rPr>
          <w:sz w:val="28"/>
          <w:szCs w:val="28"/>
        </w:rPr>
        <w:t>2</w:t>
      </w:r>
      <w:r w:rsidR="00B42B2C" w:rsidRPr="00766440">
        <w:rPr>
          <w:sz w:val="28"/>
          <w:szCs w:val="28"/>
        </w:rPr>
        <w:t>1</w:t>
      </w:r>
      <w:r w:rsidR="00505C27" w:rsidRPr="00766440">
        <w:rPr>
          <w:sz w:val="28"/>
          <w:szCs w:val="28"/>
        </w:rPr>
        <w:t>-2022</w:t>
      </w:r>
      <w:r w:rsidR="00847E63" w:rsidRPr="00766440">
        <w:rPr>
          <w:sz w:val="28"/>
          <w:szCs w:val="28"/>
        </w:rPr>
        <w:t xml:space="preserve"> </w:t>
      </w:r>
      <w:r w:rsidRPr="00766440">
        <w:rPr>
          <w:sz w:val="28"/>
          <w:szCs w:val="28"/>
        </w:rPr>
        <w:t>год</w:t>
      </w:r>
      <w:r w:rsidR="00505C27" w:rsidRPr="00766440">
        <w:rPr>
          <w:sz w:val="28"/>
          <w:szCs w:val="28"/>
        </w:rPr>
        <w:t>ах</w:t>
      </w:r>
      <w:r w:rsidRPr="00766440">
        <w:rPr>
          <w:sz w:val="28"/>
          <w:szCs w:val="28"/>
        </w:rPr>
        <w:t xml:space="preserve">. </w:t>
      </w:r>
    </w:p>
    <w:p w:rsidR="00EB7F2C" w:rsidRPr="00766440" w:rsidRDefault="00EB7F2C" w:rsidP="00EB7F2C">
      <w:pPr>
        <w:shd w:val="clear" w:color="auto" w:fill="FFFFFF"/>
        <w:spacing w:line="322" w:lineRule="exact"/>
        <w:ind w:right="14" w:firstLine="704"/>
        <w:jc w:val="both"/>
        <w:rPr>
          <w:sz w:val="28"/>
          <w:szCs w:val="28"/>
        </w:rPr>
      </w:pPr>
      <w:r w:rsidRPr="00766440">
        <w:rPr>
          <w:sz w:val="28"/>
          <w:szCs w:val="28"/>
        </w:rPr>
        <w:t xml:space="preserve">Реализация муниципальных функций в области культуры муниципальными учреждениями культуры осуществляется на основании планов финансово-хозяйственной деятельности учреждений. </w:t>
      </w:r>
    </w:p>
    <w:p w:rsidR="00EB7F2C" w:rsidRPr="00766440" w:rsidRDefault="00EB7F2C" w:rsidP="00EB7F2C">
      <w:pPr>
        <w:shd w:val="clear" w:color="auto" w:fill="FFFFFF"/>
        <w:ind w:firstLine="704"/>
        <w:jc w:val="both"/>
        <w:outlineLvl w:val="0"/>
        <w:rPr>
          <w:sz w:val="28"/>
          <w:szCs w:val="28"/>
        </w:rPr>
      </w:pPr>
      <w:r w:rsidRPr="00766440">
        <w:rPr>
          <w:sz w:val="28"/>
          <w:szCs w:val="28"/>
        </w:rPr>
        <w:t xml:space="preserve">Средства краевого бюджета </w:t>
      </w:r>
      <w:r w:rsidR="00F97591" w:rsidRPr="00766440">
        <w:rPr>
          <w:sz w:val="28"/>
          <w:szCs w:val="28"/>
        </w:rPr>
        <w:t xml:space="preserve">на компенсацию оплаты за услуги ЖКХ </w:t>
      </w:r>
      <w:r w:rsidRPr="00766440">
        <w:rPr>
          <w:sz w:val="28"/>
          <w:szCs w:val="28"/>
        </w:rPr>
        <w:t>предоставляются во исполнение Постановления главы администрации (гу</w:t>
      </w:r>
      <w:r w:rsidR="00D1525B">
        <w:rPr>
          <w:sz w:val="28"/>
          <w:szCs w:val="28"/>
        </w:rPr>
        <w:t xml:space="preserve">бернатора) Краснодарского края </w:t>
      </w:r>
      <w:r w:rsidRPr="00766440">
        <w:rPr>
          <w:sz w:val="28"/>
          <w:szCs w:val="28"/>
        </w:rPr>
        <w:t xml:space="preserve">от 11 мая 2011 года </w:t>
      </w:r>
      <w:r w:rsidR="00D1525B">
        <w:rPr>
          <w:sz w:val="28"/>
          <w:szCs w:val="28"/>
        </w:rPr>
        <w:t xml:space="preserve">№ </w:t>
      </w:r>
      <w:r w:rsidR="00D1525B" w:rsidRPr="00766440">
        <w:rPr>
          <w:sz w:val="28"/>
          <w:szCs w:val="28"/>
        </w:rPr>
        <w:t xml:space="preserve">475 </w:t>
      </w:r>
      <w:r w:rsidRPr="00766440">
        <w:rPr>
          <w:sz w:val="28"/>
          <w:szCs w:val="28"/>
        </w:rPr>
        <w:t xml:space="preserve">«О предоставлении мер социальной поддержки педагогическим работникам образовательных организаций, проживающим и работающим в сельских населенных пунктах, рабочих поселках на территории Краснодарского края, по оплате жилых помещений, отопления и освещения», в соответствии с </w:t>
      </w:r>
      <w:r w:rsidRPr="00766440">
        <w:rPr>
          <w:rFonts w:eastAsia="Batang"/>
          <w:sz w:val="28"/>
          <w:szCs w:val="28"/>
          <w:lang w:eastAsia="ko-KR"/>
        </w:rPr>
        <w:t xml:space="preserve">Порядком и условиями предоставления мер социальной поддержки по оплате жилья, отопления и освещения </w:t>
      </w:r>
      <w:r w:rsidRPr="00766440">
        <w:rPr>
          <w:bCs/>
          <w:sz w:val="28"/>
          <w:szCs w:val="28"/>
        </w:rPr>
        <w:t xml:space="preserve">педагогическим работникам учреждений культуры муниципального образования Крымский район, работающим и проживающим в сельских населенных пунктах, утвержденным постановлением администрации муниципального образования Крымский район от 17 июня 2022 года № 1258 (с изменениями), </w:t>
      </w:r>
      <w:r w:rsidRPr="00766440">
        <w:rPr>
          <w:sz w:val="28"/>
          <w:szCs w:val="28"/>
        </w:rPr>
        <w:t xml:space="preserve">и предназначаются строго на выплаты преподавателям </w:t>
      </w:r>
      <w:r w:rsidR="00D1525B">
        <w:rPr>
          <w:sz w:val="28"/>
          <w:szCs w:val="28"/>
        </w:rPr>
        <w:t>муниципальных бюджетных учреждений дополнительного образования</w:t>
      </w:r>
      <w:r w:rsidRPr="00766440">
        <w:rPr>
          <w:sz w:val="28"/>
          <w:szCs w:val="28"/>
        </w:rPr>
        <w:t xml:space="preserve"> детских школ искусств, проживающих и работающих в сельской местности Крымского района. </w:t>
      </w:r>
    </w:p>
    <w:p w:rsidR="00EB7F2C" w:rsidRPr="00766440" w:rsidRDefault="00EB7F2C" w:rsidP="00EB7F2C">
      <w:pPr>
        <w:shd w:val="clear" w:color="auto" w:fill="FFFFFF"/>
        <w:spacing w:line="322" w:lineRule="exact"/>
        <w:ind w:left="5" w:right="5" w:firstLine="704"/>
        <w:jc w:val="both"/>
        <w:rPr>
          <w:sz w:val="28"/>
          <w:szCs w:val="28"/>
        </w:rPr>
      </w:pPr>
      <w:r w:rsidRPr="00766440">
        <w:rPr>
          <w:bCs/>
          <w:sz w:val="28"/>
          <w:szCs w:val="28"/>
        </w:rPr>
        <w:t>В соответствии с постановлением</w:t>
      </w:r>
      <w:r w:rsidRPr="00766440">
        <w:rPr>
          <w:sz w:val="28"/>
          <w:szCs w:val="28"/>
        </w:rPr>
        <w:t xml:space="preserve">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 (с изменениями)</w:t>
      </w:r>
      <w:r w:rsidRPr="00766440">
        <w:rPr>
          <w:bCs/>
          <w:sz w:val="28"/>
          <w:szCs w:val="28"/>
        </w:rPr>
        <w:t xml:space="preserve"> и постановлением</w:t>
      </w:r>
      <w:r w:rsidRPr="00766440">
        <w:rPr>
          <w:sz w:val="28"/>
          <w:szCs w:val="28"/>
        </w:rPr>
        <w:t xml:space="preserve"> главы администрации (губернатора) Краснодарского края от 27 июня 2016 года № 428 «Об утверждении  Порядков предоставления субсидий на реализацию основных мероприятий государственной программы Краснодарского края «Развитие культуры», </w:t>
      </w:r>
      <w:r w:rsidRPr="00766440">
        <w:rPr>
          <w:bCs/>
          <w:sz w:val="28"/>
          <w:szCs w:val="28"/>
        </w:rPr>
        <w:lastRenderedPageBreak/>
        <w:t>предоставляются субсидии для реализации муниципальной программы «Развитие культуры», укрепления материально-технической базы, технического оснащения муниципальных учреждений культуры (ремонт зданий, приобретение зрительских кресел, одежды сцены, звукоусилительного,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 комплектование библиотечного фонда, компенсации расходов на оплату коммунальных услуг и др.).</w:t>
      </w:r>
      <w:r w:rsidR="00F97591" w:rsidRPr="00766440">
        <w:rPr>
          <w:bCs/>
          <w:sz w:val="28"/>
          <w:szCs w:val="28"/>
        </w:rPr>
        <w:t xml:space="preserve"> Субсидии предоставляются ежегодно, в</w:t>
      </w:r>
      <w:r w:rsidR="00F97591" w:rsidRPr="00766440">
        <w:rPr>
          <w:sz w:val="28"/>
          <w:szCs w:val="28"/>
        </w:rPr>
        <w:t xml:space="preserve"> соответствии с заключенными соглашениями с главным распорядителем бюджетных средств – министерством культуры Краснодарского края.</w:t>
      </w:r>
    </w:p>
    <w:p w:rsidR="008D70E9" w:rsidRPr="00766440" w:rsidRDefault="00EB7F2C" w:rsidP="000A7C6D">
      <w:pPr>
        <w:shd w:val="clear" w:color="auto" w:fill="FFFFFF"/>
        <w:spacing w:line="322" w:lineRule="exact"/>
        <w:ind w:left="5" w:right="10" w:firstLine="704"/>
        <w:jc w:val="both"/>
        <w:rPr>
          <w:sz w:val="28"/>
          <w:szCs w:val="28"/>
        </w:rPr>
      </w:pPr>
      <w:r w:rsidRPr="00766440">
        <w:rPr>
          <w:spacing w:val="-2"/>
          <w:sz w:val="28"/>
          <w:szCs w:val="28"/>
        </w:rPr>
        <w:t xml:space="preserve">Объемы расходов на выполнение мероприятий программы </w:t>
      </w:r>
      <w:r w:rsidRPr="00766440">
        <w:rPr>
          <w:sz w:val="28"/>
          <w:szCs w:val="28"/>
        </w:rPr>
        <w:t xml:space="preserve">уточняются </w:t>
      </w:r>
      <w:r w:rsidRPr="00766440">
        <w:rPr>
          <w:spacing w:val="-2"/>
          <w:sz w:val="28"/>
          <w:szCs w:val="28"/>
        </w:rPr>
        <w:t xml:space="preserve">ежегодно, </w:t>
      </w:r>
      <w:r w:rsidRPr="00766440">
        <w:rPr>
          <w:sz w:val="28"/>
          <w:szCs w:val="28"/>
        </w:rPr>
        <w:t>в процессе исполнения бюджета текущего года и при формировании бюдж</w:t>
      </w:r>
      <w:r w:rsidR="000A7C6D" w:rsidRPr="00766440">
        <w:rPr>
          <w:sz w:val="28"/>
          <w:szCs w:val="28"/>
        </w:rPr>
        <w:t>ета на очередной финансовый год.</w:t>
      </w:r>
    </w:p>
    <w:p w:rsidR="000A7C6D" w:rsidRPr="00766440" w:rsidRDefault="000A7C6D" w:rsidP="000A7C6D">
      <w:pPr>
        <w:shd w:val="clear" w:color="auto" w:fill="FFFFFF"/>
        <w:spacing w:line="322" w:lineRule="exact"/>
        <w:ind w:left="5" w:right="10" w:firstLine="704"/>
        <w:jc w:val="both"/>
        <w:rPr>
          <w:bCs/>
          <w:sz w:val="28"/>
        </w:rPr>
        <w:sectPr w:rsidR="000A7C6D" w:rsidRPr="00766440" w:rsidSect="008C6881">
          <w:pgSz w:w="11906" w:h="16838"/>
          <w:pgMar w:top="1134" w:right="566" w:bottom="1134" w:left="1701" w:header="709" w:footer="709" w:gutter="0"/>
          <w:cols w:space="708"/>
          <w:docGrid w:linePitch="360"/>
        </w:sectPr>
      </w:pPr>
    </w:p>
    <w:p w:rsidR="008D70E9" w:rsidRPr="00766440" w:rsidRDefault="008D70E9" w:rsidP="008D70E9">
      <w:pPr>
        <w:pStyle w:val="21"/>
        <w:spacing w:after="0" w:line="240" w:lineRule="auto"/>
        <w:ind w:left="284"/>
        <w:jc w:val="center"/>
        <w:rPr>
          <w:b/>
          <w:sz w:val="28"/>
          <w:szCs w:val="28"/>
        </w:rPr>
      </w:pPr>
      <w:r w:rsidRPr="00766440">
        <w:rPr>
          <w:b/>
          <w:bCs/>
          <w:sz w:val="28"/>
          <w:szCs w:val="28"/>
        </w:rPr>
        <w:lastRenderedPageBreak/>
        <w:t xml:space="preserve">6. </w:t>
      </w:r>
      <w:r w:rsidRPr="00766440">
        <w:rPr>
          <w:b/>
          <w:sz w:val="28"/>
          <w:szCs w:val="28"/>
        </w:rPr>
        <w:t xml:space="preserve">ПРОГНОЗ </w:t>
      </w:r>
    </w:p>
    <w:p w:rsidR="008D70E9" w:rsidRPr="00766440" w:rsidRDefault="008D70E9" w:rsidP="008D70E9">
      <w:pPr>
        <w:pStyle w:val="21"/>
        <w:spacing w:after="0" w:line="240" w:lineRule="auto"/>
        <w:ind w:left="284"/>
        <w:jc w:val="center"/>
        <w:rPr>
          <w:b/>
          <w:sz w:val="28"/>
          <w:szCs w:val="28"/>
        </w:rPr>
      </w:pPr>
      <w:r w:rsidRPr="00766440">
        <w:rPr>
          <w:b/>
          <w:sz w:val="28"/>
          <w:szCs w:val="28"/>
        </w:rPr>
        <w:t>сводных показателей муниципальных заданий по этапам реализации муниципальной программы</w:t>
      </w:r>
    </w:p>
    <w:p w:rsidR="008D70E9" w:rsidRPr="00766440" w:rsidRDefault="008D70E9" w:rsidP="008D70E9">
      <w:pPr>
        <w:pStyle w:val="21"/>
        <w:spacing w:after="0" w:line="240" w:lineRule="auto"/>
        <w:ind w:left="284"/>
        <w:jc w:val="center"/>
        <w:rPr>
          <w:b/>
          <w:bCs/>
          <w:sz w:val="28"/>
          <w:szCs w:val="28"/>
        </w:rPr>
      </w:pPr>
      <w:r w:rsidRPr="00766440">
        <w:rPr>
          <w:b/>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
    <w:p w:rsidR="008D70E9" w:rsidRPr="00766440" w:rsidRDefault="00994CF1" w:rsidP="00994CF1">
      <w:pPr>
        <w:pStyle w:val="21"/>
        <w:spacing w:after="0" w:line="240" w:lineRule="auto"/>
        <w:ind w:right="-31"/>
        <w:jc w:val="right"/>
        <w:rPr>
          <w:b/>
          <w:bCs/>
          <w:sz w:val="28"/>
        </w:rPr>
      </w:pPr>
      <w:r w:rsidRPr="00766440">
        <w:rPr>
          <w:bCs/>
          <w:sz w:val="28"/>
        </w:rPr>
        <w:t xml:space="preserve">  </w:t>
      </w:r>
      <w:r w:rsidR="008D70E9" w:rsidRPr="00766440">
        <w:rPr>
          <w:bCs/>
          <w:sz w:val="28"/>
        </w:rPr>
        <w:t xml:space="preserve">Таблица </w:t>
      </w:r>
      <w:r w:rsidRPr="00766440">
        <w:rPr>
          <w:bCs/>
          <w:sz w:val="28"/>
        </w:rPr>
        <w:t xml:space="preserve">№ </w:t>
      </w:r>
      <w:r w:rsidR="008D70E9" w:rsidRPr="00766440">
        <w:rPr>
          <w:bCs/>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E416BB" w:rsidRPr="00766440" w:rsidTr="00782CAE">
        <w:trPr>
          <w:gridAfter w:val="1"/>
          <w:wAfter w:w="6" w:type="dxa"/>
          <w:trHeight w:val="386"/>
        </w:trPr>
        <w:tc>
          <w:tcPr>
            <w:tcW w:w="4568" w:type="dxa"/>
            <w:vMerge w:val="restart"/>
            <w:tcBorders>
              <w:top w:val="single" w:sz="4" w:space="0" w:color="auto"/>
            </w:tcBorders>
            <w:vAlign w:val="center"/>
            <w:hideMark/>
          </w:tcPr>
          <w:p w:rsidR="008D70E9" w:rsidRPr="00766440" w:rsidRDefault="008D70E9" w:rsidP="008D70E9">
            <w:pPr>
              <w:jc w:val="center"/>
              <w:rPr>
                <w:b/>
              </w:rPr>
            </w:pPr>
            <w:r w:rsidRPr="00766440">
              <w:t>Наименование услуги (работы),</w:t>
            </w:r>
          </w:p>
          <w:p w:rsidR="008D70E9" w:rsidRPr="00766440" w:rsidRDefault="008D70E9" w:rsidP="008D70E9">
            <w:pPr>
              <w:jc w:val="center"/>
              <w:rPr>
                <w:b/>
              </w:rPr>
            </w:pPr>
            <w:r w:rsidRPr="00766440">
              <w:t>показателя объема (качества) услуги (работы), подпрограммы (основного мероприятия), ведомственной целевой программы</w:t>
            </w:r>
          </w:p>
        </w:tc>
        <w:tc>
          <w:tcPr>
            <w:tcW w:w="5811" w:type="dxa"/>
            <w:gridSpan w:val="6"/>
            <w:tcBorders>
              <w:top w:val="single" w:sz="4" w:space="0" w:color="auto"/>
            </w:tcBorders>
            <w:vAlign w:val="center"/>
          </w:tcPr>
          <w:p w:rsidR="008D70E9" w:rsidRPr="00766440" w:rsidRDefault="008D70E9" w:rsidP="008D70E9">
            <w:pPr>
              <w:jc w:val="center"/>
              <w:rPr>
                <w:b/>
              </w:rPr>
            </w:pPr>
            <w:r w:rsidRPr="00766440">
              <w:t>Значение показателя объема (качества) услуги</w:t>
            </w:r>
          </w:p>
          <w:p w:rsidR="008D70E9" w:rsidRPr="00766440" w:rsidRDefault="008D70E9" w:rsidP="008D70E9">
            <w:pPr>
              <w:jc w:val="center"/>
              <w:rPr>
                <w:b/>
              </w:rPr>
            </w:pPr>
            <w:r w:rsidRPr="00766440">
              <w:t>(работы)</w:t>
            </w:r>
          </w:p>
        </w:tc>
        <w:tc>
          <w:tcPr>
            <w:tcW w:w="4252" w:type="dxa"/>
            <w:gridSpan w:val="5"/>
            <w:tcBorders>
              <w:top w:val="single" w:sz="4" w:space="0" w:color="auto"/>
            </w:tcBorders>
            <w:vAlign w:val="center"/>
          </w:tcPr>
          <w:p w:rsidR="008D70E9" w:rsidRPr="00766440" w:rsidRDefault="008D70E9" w:rsidP="008D70E9">
            <w:pPr>
              <w:jc w:val="center"/>
              <w:rPr>
                <w:b/>
              </w:rPr>
            </w:pPr>
            <w:r w:rsidRPr="00766440">
              <w:t>Профинансировано в отчетном периоде</w:t>
            </w:r>
          </w:p>
        </w:tc>
      </w:tr>
      <w:tr w:rsidR="00E416BB" w:rsidRPr="00766440" w:rsidTr="00782CAE">
        <w:trPr>
          <w:gridAfter w:val="1"/>
          <w:wAfter w:w="6" w:type="dxa"/>
          <w:trHeight w:val="386"/>
        </w:trPr>
        <w:tc>
          <w:tcPr>
            <w:tcW w:w="4568" w:type="dxa"/>
            <w:vMerge/>
            <w:vAlign w:val="center"/>
          </w:tcPr>
          <w:p w:rsidR="008D70E9" w:rsidRPr="00766440" w:rsidRDefault="008D70E9" w:rsidP="008D70E9">
            <w:pPr>
              <w:jc w:val="center"/>
              <w:rPr>
                <w:b/>
              </w:rPr>
            </w:pPr>
          </w:p>
        </w:tc>
        <w:tc>
          <w:tcPr>
            <w:tcW w:w="850" w:type="dxa"/>
            <w:vAlign w:val="center"/>
          </w:tcPr>
          <w:p w:rsidR="008D70E9" w:rsidRPr="00766440" w:rsidRDefault="008D70E9" w:rsidP="008D70E9">
            <w:pPr>
              <w:jc w:val="center"/>
              <w:rPr>
                <w:b/>
              </w:rPr>
            </w:pPr>
            <w:r w:rsidRPr="00766440">
              <w:t>Ед. изм.</w:t>
            </w:r>
          </w:p>
        </w:tc>
        <w:tc>
          <w:tcPr>
            <w:tcW w:w="992" w:type="dxa"/>
            <w:tcBorders>
              <w:top w:val="single" w:sz="4" w:space="0" w:color="auto"/>
            </w:tcBorders>
            <w:vAlign w:val="center"/>
          </w:tcPr>
          <w:p w:rsidR="008D70E9" w:rsidRPr="00766440" w:rsidRDefault="008D70E9" w:rsidP="008D70E9">
            <w:pPr>
              <w:jc w:val="center"/>
              <w:rPr>
                <w:b/>
              </w:rPr>
            </w:pPr>
            <w:r w:rsidRPr="00766440">
              <w:t>2020</w:t>
            </w:r>
          </w:p>
        </w:tc>
        <w:tc>
          <w:tcPr>
            <w:tcW w:w="993" w:type="dxa"/>
            <w:tcBorders>
              <w:top w:val="single" w:sz="4" w:space="0" w:color="auto"/>
            </w:tcBorders>
            <w:vAlign w:val="center"/>
          </w:tcPr>
          <w:p w:rsidR="008D70E9" w:rsidRPr="00766440" w:rsidRDefault="008D70E9" w:rsidP="008D70E9">
            <w:pPr>
              <w:jc w:val="center"/>
              <w:rPr>
                <w:b/>
              </w:rPr>
            </w:pPr>
            <w:r w:rsidRPr="00766440">
              <w:t>2021</w:t>
            </w:r>
          </w:p>
        </w:tc>
        <w:tc>
          <w:tcPr>
            <w:tcW w:w="992" w:type="dxa"/>
            <w:tcBorders>
              <w:top w:val="single" w:sz="4" w:space="0" w:color="auto"/>
            </w:tcBorders>
            <w:vAlign w:val="center"/>
          </w:tcPr>
          <w:p w:rsidR="008D70E9" w:rsidRPr="00766440" w:rsidRDefault="008D70E9" w:rsidP="008D70E9">
            <w:pPr>
              <w:jc w:val="center"/>
              <w:rPr>
                <w:b/>
              </w:rPr>
            </w:pPr>
            <w:r w:rsidRPr="00766440">
              <w:t>2022</w:t>
            </w:r>
          </w:p>
        </w:tc>
        <w:tc>
          <w:tcPr>
            <w:tcW w:w="992" w:type="dxa"/>
            <w:vAlign w:val="center"/>
          </w:tcPr>
          <w:p w:rsidR="008D70E9" w:rsidRPr="00766440" w:rsidRDefault="008D70E9" w:rsidP="008D70E9">
            <w:pPr>
              <w:jc w:val="center"/>
              <w:rPr>
                <w:b/>
              </w:rPr>
            </w:pPr>
            <w:r w:rsidRPr="00766440">
              <w:t>2023</w:t>
            </w:r>
          </w:p>
        </w:tc>
        <w:tc>
          <w:tcPr>
            <w:tcW w:w="992" w:type="dxa"/>
            <w:vAlign w:val="center"/>
          </w:tcPr>
          <w:p w:rsidR="008D70E9" w:rsidRPr="00766440" w:rsidRDefault="008D70E9" w:rsidP="008D70E9">
            <w:pPr>
              <w:jc w:val="center"/>
              <w:rPr>
                <w:b/>
              </w:rPr>
            </w:pPr>
            <w:r w:rsidRPr="00766440">
              <w:t>2024</w:t>
            </w:r>
          </w:p>
        </w:tc>
        <w:tc>
          <w:tcPr>
            <w:tcW w:w="850" w:type="dxa"/>
            <w:vAlign w:val="center"/>
          </w:tcPr>
          <w:p w:rsidR="008D70E9" w:rsidRPr="00766440" w:rsidRDefault="008D70E9" w:rsidP="008D70E9">
            <w:pPr>
              <w:jc w:val="center"/>
              <w:rPr>
                <w:b/>
              </w:rPr>
            </w:pPr>
            <w:r w:rsidRPr="00766440">
              <w:t>2020</w:t>
            </w:r>
          </w:p>
        </w:tc>
        <w:tc>
          <w:tcPr>
            <w:tcW w:w="851" w:type="dxa"/>
            <w:vAlign w:val="center"/>
          </w:tcPr>
          <w:p w:rsidR="008D70E9" w:rsidRPr="00766440" w:rsidRDefault="008D70E9" w:rsidP="008D70E9">
            <w:pPr>
              <w:jc w:val="center"/>
              <w:rPr>
                <w:b/>
              </w:rPr>
            </w:pPr>
            <w:r w:rsidRPr="00766440">
              <w:t>2021</w:t>
            </w:r>
          </w:p>
        </w:tc>
        <w:tc>
          <w:tcPr>
            <w:tcW w:w="850" w:type="dxa"/>
            <w:vAlign w:val="center"/>
          </w:tcPr>
          <w:p w:rsidR="008D70E9" w:rsidRPr="00766440" w:rsidRDefault="008D70E9" w:rsidP="008D70E9">
            <w:pPr>
              <w:jc w:val="center"/>
              <w:rPr>
                <w:b/>
              </w:rPr>
            </w:pPr>
            <w:r w:rsidRPr="00766440">
              <w:t>2022</w:t>
            </w:r>
          </w:p>
        </w:tc>
        <w:tc>
          <w:tcPr>
            <w:tcW w:w="851" w:type="dxa"/>
            <w:vAlign w:val="center"/>
          </w:tcPr>
          <w:p w:rsidR="008D70E9" w:rsidRPr="00766440" w:rsidRDefault="008D70E9" w:rsidP="008D70E9">
            <w:pPr>
              <w:jc w:val="center"/>
              <w:rPr>
                <w:b/>
              </w:rPr>
            </w:pPr>
            <w:r w:rsidRPr="00766440">
              <w:t>2023</w:t>
            </w:r>
          </w:p>
        </w:tc>
        <w:tc>
          <w:tcPr>
            <w:tcW w:w="850" w:type="dxa"/>
            <w:vAlign w:val="center"/>
          </w:tcPr>
          <w:p w:rsidR="008D70E9" w:rsidRPr="00766440" w:rsidRDefault="008D70E9" w:rsidP="008D70E9">
            <w:pPr>
              <w:jc w:val="center"/>
              <w:rPr>
                <w:b/>
              </w:rPr>
            </w:pPr>
            <w:r w:rsidRPr="00766440">
              <w:t>2024</w:t>
            </w:r>
          </w:p>
        </w:tc>
      </w:tr>
      <w:tr w:rsidR="00E416BB" w:rsidRPr="00766440" w:rsidTr="004F10DA">
        <w:trPr>
          <w:gridAfter w:val="1"/>
          <w:wAfter w:w="6" w:type="dxa"/>
          <w:trHeight w:val="386"/>
        </w:trPr>
        <w:tc>
          <w:tcPr>
            <w:tcW w:w="14631" w:type="dxa"/>
            <w:gridSpan w:val="12"/>
            <w:vAlign w:val="center"/>
          </w:tcPr>
          <w:p w:rsidR="003D3B9D" w:rsidRPr="00766440" w:rsidRDefault="003D3B9D" w:rsidP="004B383F">
            <w:r w:rsidRPr="00766440">
              <w:rPr>
                <w:bCs/>
              </w:rPr>
              <w:t>Муниципальная услуга «Реализация дополнительных общеразвивающих программ»</w:t>
            </w:r>
          </w:p>
        </w:tc>
      </w:tr>
      <w:tr w:rsidR="00E416BB" w:rsidRPr="00766440" w:rsidTr="004B383F">
        <w:trPr>
          <w:gridAfter w:val="1"/>
          <w:wAfter w:w="6" w:type="dxa"/>
          <w:trHeight w:val="386"/>
        </w:trPr>
        <w:tc>
          <w:tcPr>
            <w:tcW w:w="4568" w:type="dxa"/>
          </w:tcPr>
          <w:p w:rsidR="003D3B9D" w:rsidRPr="00766440" w:rsidRDefault="003D3B9D" w:rsidP="004F10DA">
            <w:pPr>
              <w:pStyle w:val="ConsPlusCell"/>
              <w:rPr>
                <w:b/>
                <w:sz w:val="24"/>
                <w:szCs w:val="24"/>
              </w:rPr>
            </w:pPr>
            <w:r w:rsidRPr="00766440">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766440" w:rsidRDefault="003D3B9D" w:rsidP="004B383F">
            <w:pPr>
              <w:jc w:val="center"/>
            </w:pPr>
            <w:r w:rsidRPr="00766440">
              <w:t>%</w:t>
            </w:r>
          </w:p>
        </w:tc>
        <w:tc>
          <w:tcPr>
            <w:tcW w:w="992" w:type="dxa"/>
            <w:tcBorders>
              <w:top w:val="single" w:sz="4" w:space="0" w:color="auto"/>
            </w:tcBorders>
          </w:tcPr>
          <w:p w:rsidR="003D3B9D" w:rsidRPr="00766440" w:rsidRDefault="003D3B9D" w:rsidP="004B383F">
            <w:pPr>
              <w:pStyle w:val="21"/>
              <w:spacing w:after="0" w:line="240" w:lineRule="auto"/>
              <w:jc w:val="center"/>
            </w:pPr>
            <w:r w:rsidRPr="00766440">
              <w:t>99</w:t>
            </w:r>
          </w:p>
        </w:tc>
        <w:tc>
          <w:tcPr>
            <w:tcW w:w="993" w:type="dxa"/>
            <w:tcBorders>
              <w:top w:val="single" w:sz="4" w:space="0" w:color="auto"/>
            </w:tcBorders>
          </w:tcPr>
          <w:p w:rsidR="003D3B9D" w:rsidRPr="00766440" w:rsidRDefault="003D3B9D" w:rsidP="004B383F">
            <w:pPr>
              <w:jc w:val="center"/>
            </w:pPr>
            <w:r w:rsidRPr="00766440">
              <w:t>99</w:t>
            </w:r>
          </w:p>
        </w:tc>
        <w:tc>
          <w:tcPr>
            <w:tcW w:w="992" w:type="dxa"/>
            <w:tcBorders>
              <w:top w:val="single" w:sz="4" w:space="0" w:color="auto"/>
            </w:tcBorders>
          </w:tcPr>
          <w:p w:rsidR="003D3B9D" w:rsidRPr="00766440" w:rsidRDefault="00AE00BC" w:rsidP="004B383F">
            <w:pPr>
              <w:jc w:val="center"/>
            </w:pPr>
            <w:r w:rsidRPr="00766440">
              <w:t>100</w:t>
            </w:r>
          </w:p>
        </w:tc>
        <w:tc>
          <w:tcPr>
            <w:tcW w:w="992" w:type="dxa"/>
          </w:tcPr>
          <w:p w:rsidR="003D3B9D" w:rsidRPr="00766440" w:rsidRDefault="00AE00BC" w:rsidP="004B383F">
            <w:pPr>
              <w:jc w:val="center"/>
            </w:pPr>
            <w:r w:rsidRPr="00766440">
              <w:t>100</w:t>
            </w:r>
          </w:p>
        </w:tc>
        <w:tc>
          <w:tcPr>
            <w:tcW w:w="992" w:type="dxa"/>
          </w:tcPr>
          <w:p w:rsidR="003D3B9D" w:rsidRPr="00766440" w:rsidRDefault="00AE00BC" w:rsidP="004B383F">
            <w:pPr>
              <w:jc w:val="center"/>
            </w:pPr>
            <w:r w:rsidRPr="00766440">
              <w:t>100</w:t>
            </w:r>
          </w:p>
        </w:tc>
        <w:tc>
          <w:tcPr>
            <w:tcW w:w="850" w:type="dxa"/>
            <w:vAlign w:val="center"/>
          </w:tcPr>
          <w:p w:rsidR="003D3B9D" w:rsidRPr="00766440" w:rsidRDefault="003D3B9D" w:rsidP="008D70E9">
            <w:pPr>
              <w:jc w:val="center"/>
            </w:pPr>
          </w:p>
        </w:tc>
        <w:tc>
          <w:tcPr>
            <w:tcW w:w="851" w:type="dxa"/>
            <w:vAlign w:val="center"/>
          </w:tcPr>
          <w:p w:rsidR="003D3B9D" w:rsidRPr="00766440" w:rsidRDefault="003D3B9D" w:rsidP="008D70E9">
            <w:pPr>
              <w:jc w:val="center"/>
            </w:pPr>
          </w:p>
        </w:tc>
        <w:tc>
          <w:tcPr>
            <w:tcW w:w="850" w:type="dxa"/>
            <w:vAlign w:val="center"/>
          </w:tcPr>
          <w:p w:rsidR="003D3B9D" w:rsidRPr="00766440" w:rsidRDefault="003D3B9D" w:rsidP="008D70E9">
            <w:pPr>
              <w:jc w:val="center"/>
            </w:pPr>
          </w:p>
        </w:tc>
        <w:tc>
          <w:tcPr>
            <w:tcW w:w="851" w:type="dxa"/>
            <w:vAlign w:val="center"/>
          </w:tcPr>
          <w:p w:rsidR="003D3B9D" w:rsidRPr="00766440" w:rsidRDefault="003D3B9D" w:rsidP="008D70E9">
            <w:pPr>
              <w:jc w:val="center"/>
            </w:pPr>
          </w:p>
        </w:tc>
        <w:tc>
          <w:tcPr>
            <w:tcW w:w="850" w:type="dxa"/>
            <w:vAlign w:val="center"/>
          </w:tcPr>
          <w:p w:rsidR="003D3B9D" w:rsidRPr="00766440" w:rsidRDefault="003D3B9D" w:rsidP="008D70E9">
            <w:pPr>
              <w:jc w:val="center"/>
            </w:pPr>
          </w:p>
        </w:tc>
      </w:tr>
      <w:tr w:rsidR="00E416BB" w:rsidRPr="00766440" w:rsidTr="004B383F">
        <w:trPr>
          <w:gridAfter w:val="1"/>
          <w:wAfter w:w="6" w:type="dxa"/>
          <w:trHeight w:val="386"/>
        </w:trPr>
        <w:tc>
          <w:tcPr>
            <w:tcW w:w="4568" w:type="dxa"/>
          </w:tcPr>
          <w:p w:rsidR="003D3B9D" w:rsidRPr="00766440" w:rsidRDefault="003D3B9D" w:rsidP="004F10DA">
            <w:pPr>
              <w:pStyle w:val="ConsPlusCell"/>
              <w:rPr>
                <w:rFonts w:ascii="Times New Roman" w:hAnsi="Times New Roman" w:cs="Times New Roman"/>
                <w:sz w:val="24"/>
                <w:szCs w:val="24"/>
              </w:rPr>
            </w:pPr>
            <w:r w:rsidRPr="00766440">
              <w:rPr>
                <w:rFonts w:ascii="Times New Roman" w:hAnsi="Times New Roman" w:cs="Times New Roman"/>
                <w:sz w:val="24"/>
                <w:szCs w:val="24"/>
              </w:rPr>
              <w:t xml:space="preserve">Число </w:t>
            </w:r>
            <w:r w:rsidR="00972DDD" w:rsidRPr="00766440">
              <w:rPr>
                <w:rFonts w:ascii="Times New Roman" w:hAnsi="Times New Roman" w:cs="Times New Roman"/>
                <w:sz w:val="24"/>
                <w:szCs w:val="24"/>
              </w:rPr>
              <w:t>обучающихся</w:t>
            </w:r>
          </w:p>
        </w:tc>
        <w:tc>
          <w:tcPr>
            <w:tcW w:w="850" w:type="dxa"/>
          </w:tcPr>
          <w:p w:rsidR="003D3B9D" w:rsidRPr="00766440" w:rsidRDefault="003D3B9D" w:rsidP="004B383F">
            <w:pPr>
              <w:jc w:val="center"/>
            </w:pPr>
            <w:r w:rsidRPr="00766440">
              <w:t>Чел.</w:t>
            </w:r>
          </w:p>
        </w:tc>
        <w:tc>
          <w:tcPr>
            <w:tcW w:w="992" w:type="dxa"/>
            <w:tcBorders>
              <w:top w:val="single" w:sz="4" w:space="0" w:color="auto"/>
            </w:tcBorders>
          </w:tcPr>
          <w:p w:rsidR="003D3B9D" w:rsidRPr="00766440" w:rsidRDefault="003D3B9D" w:rsidP="004B383F">
            <w:pPr>
              <w:pStyle w:val="21"/>
              <w:spacing w:after="0" w:line="240" w:lineRule="auto"/>
              <w:jc w:val="center"/>
            </w:pPr>
            <w:r w:rsidRPr="00766440">
              <w:t>633</w:t>
            </w:r>
          </w:p>
          <w:p w:rsidR="003D3B9D" w:rsidRPr="00766440" w:rsidRDefault="003D3B9D" w:rsidP="004B383F">
            <w:pPr>
              <w:pStyle w:val="21"/>
              <w:spacing w:after="0" w:line="240" w:lineRule="auto"/>
              <w:jc w:val="center"/>
            </w:pPr>
          </w:p>
        </w:tc>
        <w:tc>
          <w:tcPr>
            <w:tcW w:w="993" w:type="dxa"/>
            <w:tcBorders>
              <w:top w:val="single" w:sz="4" w:space="0" w:color="auto"/>
            </w:tcBorders>
          </w:tcPr>
          <w:p w:rsidR="003D3B9D" w:rsidRPr="00766440" w:rsidRDefault="003D3B9D" w:rsidP="004B383F">
            <w:pPr>
              <w:jc w:val="center"/>
            </w:pPr>
            <w:r w:rsidRPr="00766440">
              <w:t>656</w:t>
            </w:r>
          </w:p>
        </w:tc>
        <w:tc>
          <w:tcPr>
            <w:tcW w:w="992" w:type="dxa"/>
            <w:tcBorders>
              <w:top w:val="single" w:sz="4" w:space="0" w:color="auto"/>
            </w:tcBorders>
          </w:tcPr>
          <w:p w:rsidR="003D3B9D" w:rsidRPr="00766440" w:rsidRDefault="00AE00BC" w:rsidP="004B383F">
            <w:pPr>
              <w:jc w:val="center"/>
            </w:pPr>
            <w:r w:rsidRPr="00766440">
              <w:t>375</w:t>
            </w:r>
          </w:p>
        </w:tc>
        <w:tc>
          <w:tcPr>
            <w:tcW w:w="992" w:type="dxa"/>
          </w:tcPr>
          <w:p w:rsidR="003D3B9D" w:rsidRPr="00766440" w:rsidRDefault="00AE00BC" w:rsidP="004B383F">
            <w:pPr>
              <w:jc w:val="center"/>
            </w:pPr>
            <w:r w:rsidRPr="00766440">
              <w:t>375</w:t>
            </w:r>
          </w:p>
        </w:tc>
        <w:tc>
          <w:tcPr>
            <w:tcW w:w="992" w:type="dxa"/>
          </w:tcPr>
          <w:p w:rsidR="003D3B9D" w:rsidRPr="00766440" w:rsidRDefault="00AE00BC" w:rsidP="004B383F">
            <w:pPr>
              <w:jc w:val="center"/>
            </w:pPr>
            <w:r w:rsidRPr="00766440">
              <w:t>375</w:t>
            </w:r>
          </w:p>
        </w:tc>
        <w:tc>
          <w:tcPr>
            <w:tcW w:w="850" w:type="dxa"/>
            <w:vAlign w:val="center"/>
          </w:tcPr>
          <w:p w:rsidR="003D3B9D" w:rsidRPr="00766440" w:rsidRDefault="003D3B9D" w:rsidP="008D70E9">
            <w:pPr>
              <w:jc w:val="center"/>
            </w:pPr>
          </w:p>
        </w:tc>
        <w:tc>
          <w:tcPr>
            <w:tcW w:w="851" w:type="dxa"/>
            <w:vAlign w:val="center"/>
          </w:tcPr>
          <w:p w:rsidR="003D3B9D" w:rsidRPr="00766440" w:rsidRDefault="003D3B9D" w:rsidP="008D70E9">
            <w:pPr>
              <w:jc w:val="center"/>
            </w:pPr>
          </w:p>
        </w:tc>
        <w:tc>
          <w:tcPr>
            <w:tcW w:w="850" w:type="dxa"/>
            <w:vAlign w:val="center"/>
          </w:tcPr>
          <w:p w:rsidR="003D3B9D" w:rsidRPr="00766440" w:rsidRDefault="003D3B9D" w:rsidP="008D70E9">
            <w:pPr>
              <w:jc w:val="center"/>
            </w:pPr>
          </w:p>
        </w:tc>
        <w:tc>
          <w:tcPr>
            <w:tcW w:w="851" w:type="dxa"/>
            <w:vAlign w:val="center"/>
          </w:tcPr>
          <w:p w:rsidR="003D3B9D" w:rsidRPr="00766440" w:rsidRDefault="003D3B9D" w:rsidP="008D70E9">
            <w:pPr>
              <w:jc w:val="center"/>
            </w:pPr>
          </w:p>
        </w:tc>
        <w:tc>
          <w:tcPr>
            <w:tcW w:w="850" w:type="dxa"/>
            <w:vAlign w:val="center"/>
          </w:tcPr>
          <w:p w:rsidR="003D3B9D" w:rsidRPr="00766440" w:rsidRDefault="003D3B9D" w:rsidP="008D70E9">
            <w:pPr>
              <w:jc w:val="center"/>
            </w:pPr>
          </w:p>
        </w:tc>
      </w:tr>
      <w:tr w:rsidR="00E416BB" w:rsidRPr="00766440" w:rsidTr="004F10DA">
        <w:trPr>
          <w:gridAfter w:val="1"/>
          <w:wAfter w:w="6" w:type="dxa"/>
          <w:trHeight w:val="386"/>
        </w:trPr>
        <w:tc>
          <w:tcPr>
            <w:tcW w:w="14631" w:type="dxa"/>
            <w:gridSpan w:val="12"/>
            <w:vAlign w:val="center"/>
          </w:tcPr>
          <w:p w:rsidR="003D3B9D" w:rsidRPr="00766440" w:rsidRDefault="003D3B9D" w:rsidP="008D70E9">
            <w:pPr>
              <w:jc w:val="center"/>
            </w:pPr>
            <w:r w:rsidRPr="00766440">
              <w:t>Муниципальная услуга «Реализация дополнительных общеобразовательных   предпрофессиональных  программ в области искусств»</w:t>
            </w:r>
          </w:p>
        </w:tc>
      </w:tr>
      <w:tr w:rsidR="00E416BB" w:rsidRPr="00766440" w:rsidTr="004B383F">
        <w:trPr>
          <w:gridAfter w:val="1"/>
          <w:wAfter w:w="6" w:type="dxa"/>
          <w:trHeight w:val="386"/>
        </w:trPr>
        <w:tc>
          <w:tcPr>
            <w:tcW w:w="4568" w:type="dxa"/>
          </w:tcPr>
          <w:p w:rsidR="003D3B9D" w:rsidRPr="00766440" w:rsidRDefault="003D3B9D" w:rsidP="004F10DA">
            <w:pPr>
              <w:pStyle w:val="ConsPlusCell"/>
              <w:rPr>
                <w:b/>
                <w:sz w:val="24"/>
                <w:szCs w:val="24"/>
              </w:rPr>
            </w:pPr>
            <w:r w:rsidRPr="00766440">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766440" w:rsidRDefault="003D3B9D" w:rsidP="004B383F">
            <w:pPr>
              <w:jc w:val="center"/>
            </w:pPr>
            <w:r w:rsidRPr="00766440">
              <w:t>%</w:t>
            </w:r>
          </w:p>
        </w:tc>
        <w:tc>
          <w:tcPr>
            <w:tcW w:w="992" w:type="dxa"/>
            <w:tcBorders>
              <w:top w:val="single" w:sz="4" w:space="0" w:color="auto"/>
            </w:tcBorders>
          </w:tcPr>
          <w:p w:rsidR="003D3B9D" w:rsidRPr="00766440" w:rsidRDefault="00494A37" w:rsidP="004B383F">
            <w:pPr>
              <w:pStyle w:val="21"/>
              <w:spacing w:after="0" w:line="240" w:lineRule="auto"/>
              <w:jc w:val="center"/>
            </w:pPr>
            <w:r w:rsidRPr="00766440">
              <w:t>99</w:t>
            </w:r>
          </w:p>
        </w:tc>
        <w:tc>
          <w:tcPr>
            <w:tcW w:w="993" w:type="dxa"/>
            <w:tcBorders>
              <w:top w:val="single" w:sz="4" w:space="0" w:color="auto"/>
            </w:tcBorders>
          </w:tcPr>
          <w:p w:rsidR="003D3B9D" w:rsidRPr="00766440" w:rsidRDefault="00494A37" w:rsidP="004B383F">
            <w:pPr>
              <w:jc w:val="center"/>
            </w:pPr>
            <w:r w:rsidRPr="00766440">
              <w:t>99</w:t>
            </w:r>
          </w:p>
        </w:tc>
        <w:tc>
          <w:tcPr>
            <w:tcW w:w="992" w:type="dxa"/>
            <w:tcBorders>
              <w:top w:val="single" w:sz="4" w:space="0" w:color="auto"/>
            </w:tcBorders>
          </w:tcPr>
          <w:p w:rsidR="003D3B9D" w:rsidRPr="00766440" w:rsidRDefault="00AE00BC" w:rsidP="004B383F">
            <w:pPr>
              <w:jc w:val="center"/>
            </w:pPr>
            <w:r w:rsidRPr="00766440">
              <w:t>100</w:t>
            </w:r>
          </w:p>
        </w:tc>
        <w:tc>
          <w:tcPr>
            <w:tcW w:w="992" w:type="dxa"/>
          </w:tcPr>
          <w:p w:rsidR="003D3B9D" w:rsidRPr="00766440" w:rsidRDefault="00AE00BC" w:rsidP="004B383F">
            <w:pPr>
              <w:jc w:val="center"/>
            </w:pPr>
            <w:r w:rsidRPr="00766440">
              <w:t>100</w:t>
            </w:r>
          </w:p>
        </w:tc>
        <w:tc>
          <w:tcPr>
            <w:tcW w:w="992" w:type="dxa"/>
          </w:tcPr>
          <w:p w:rsidR="003D3B9D" w:rsidRPr="00766440" w:rsidRDefault="00AE00BC" w:rsidP="004B383F">
            <w:pPr>
              <w:jc w:val="center"/>
            </w:pPr>
            <w:r w:rsidRPr="00766440">
              <w:t>100</w:t>
            </w:r>
          </w:p>
        </w:tc>
        <w:tc>
          <w:tcPr>
            <w:tcW w:w="850" w:type="dxa"/>
            <w:vAlign w:val="center"/>
          </w:tcPr>
          <w:p w:rsidR="003D3B9D" w:rsidRPr="00766440" w:rsidRDefault="003D3B9D" w:rsidP="008D70E9">
            <w:pPr>
              <w:jc w:val="center"/>
            </w:pPr>
          </w:p>
        </w:tc>
        <w:tc>
          <w:tcPr>
            <w:tcW w:w="851" w:type="dxa"/>
            <w:vAlign w:val="center"/>
          </w:tcPr>
          <w:p w:rsidR="003D3B9D" w:rsidRPr="00766440" w:rsidRDefault="003D3B9D" w:rsidP="008D70E9">
            <w:pPr>
              <w:jc w:val="center"/>
            </w:pPr>
          </w:p>
        </w:tc>
        <w:tc>
          <w:tcPr>
            <w:tcW w:w="850" w:type="dxa"/>
            <w:vAlign w:val="center"/>
          </w:tcPr>
          <w:p w:rsidR="003D3B9D" w:rsidRPr="00766440" w:rsidRDefault="003D3B9D" w:rsidP="008D70E9">
            <w:pPr>
              <w:jc w:val="center"/>
            </w:pPr>
          </w:p>
        </w:tc>
        <w:tc>
          <w:tcPr>
            <w:tcW w:w="851" w:type="dxa"/>
            <w:vAlign w:val="center"/>
          </w:tcPr>
          <w:p w:rsidR="003D3B9D" w:rsidRPr="00766440" w:rsidRDefault="003D3B9D" w:rsidP="008D70E9">
            <w:pPr>
              <w:jc w:val="center"/>
            </w:pPr>
          </w:p>
        </w:tc>
        <w:tc>
          <w:tcPr>
            <w:tcW w:w="850" w:type="dxa"/>
            <w:vAlign w:val="center"/>
          </w:tcPr>
          <w:p w:rsidR="003D3B9D" w:rsidRPr="00766440" w:rsidRDefault="003D3B9D" w:rsidP="008D70E9">
            <w:pPr>
              <w:jc w:val="center"/>
            </w:pPr>
          </w:p>
        </w:tc>
      </w:tr>
      <w:tr w:rsidR="00E416BB" w:rsidRPr="00766440" w:rsidTr="004B383F">
        <w:trPr>
          <w:gridAfter w:val="1"/>
          <w:wAfter w:w="6" w:type="dxa"/>
          <w:trHeight w:val="386"/>
        </w:trPr>
        <w:tc>
          <w:tcPr>
            <w:tcW w:w="4568" w:type="dxa"/>
          </w:tcPr>
          <w:p w:rsidR="003D3B9D" w:rsidRPr="00766440" w:rsidRDefault="003D3B9D" w:rsidP="00972DDD">
            <w:pPr>
              <w:pStyle w:val="ConsPlusCell"/>
              <w:rPr>
                <w:b/>
                <w:sz w:val="24"/>
                <w:szCs w:val="24"/>
              </w:rPr>
            </w:pPr>
            <w:r w:rsidRPr="00766440">
              <w:rPr>
                <w:rFonts w:ascii="Times New Roman" w:hAnsi="Times New Roman" w:cs="Times New Roman"/>
                <w:sz w:val="24"/>
                <w:szCs w:val="24"/>
              </w:rPr>
              <w:t>Число обучающихся</w:t>
            </w:r>
          </w:p>
        </w:tc>
        <w:tc>
          <w:tcPr>
            <w:tcW w:w="850" w:type="dxa"/>
          </w:tcPr>
          <w:p w:rsidR="003D3B9D" w:rsidRPr="00766440" w:rsidRDefault="003D3B9D" w:rsidP="004B383F">
            <w:pPr>
              <w:pStyle w:val="21"/>
              <w:spacing w:after="0" w:line="240" w:lineRule="auto"/>
              <w:jc w:val="center"/>
            </w:pPr>
            <w:r w:rsidRPr="00766440">
              <w:t>Чел.</w:t>
            </w:r>
          </w:p>
          <w:p w:rsidR="003D3B9D" w:rsidRPr="00766440" w:rsidRDefault="003D3B9D" w:rsidP="004B383F">
            <w:pPr>
              <w:pStyle w:val="21"/>
              <w:spacing w:after="0" w:line="240" w:lineRule="auto"/>
              <w:jc w:val="center"/>
              <w:rPr>
                <w:b/>
              </w:rPr>
            </w:pPr>
          </w:p>
        </w:tc>
        <w:tc>
          <w:tcPr>
            <w:tcW w:w="992" w:type="dxa"/>
            <w:tcBorders>
              <w:top w:val="single" w:sz="4" w:space="0" w:color="auto"/>
            </w:tcBorders>
          </w:tcPr>
          <w:p w:rsidR="003D3B9D" w:rsidRPr="00766440" w:rsidRDefault="003D3B9D" w:rsidP="004B383F">
            <w:pPr>
              <w:pStyle w:val="21"/>
              <w:spacing w:after="0" w:line="240" w:lineRule="auto"/>
              <w:jc w:val="center"/>
            </w:pPr>
            <w:r w:rsidRPr="00766440">
              <w:t>744</w:t>
            </w:r>
          </w:p>
          <w:p w:rsidR="003D3B9D" w:rsidRPr="00766440" w:rsidRDefault="003D3B9D" w:rsidP="004B383F">
            <w:pPr>
              <w:pStyle w:val="21"/>
              <w:spacing w:after="0" w:line="240" w:lineRule="auto"/>
              <w:jc w:val="center"/>
            </w:pPr>
          </w:p>
        </w:tc>
        <w:tc>
          <w:tcPr>
            <w:tcW w:w="993" w:type="dxa"/>
            <w:tcBorders>
              <w:top w:val="single" w:sz="4" w:space="0" w:color="auto"/>
            </w:tcBorders>
          </w:tcPr>
          <w:p w:rsidR="003D3B9D" w:rsidRPr="00766440" w:rsidRDefault="003D3B9D" w:rsidP="004B383F">
            <w:pPr>
              <w:jc w:val="center"/>
            </w:pPr>
            <w:r w:rsidRPr="00766440">
              <w:t>744</w:t>
            </w:r>
          </w:p>
        </w:tc>
        <w:tc>
          <w:tcPr>
            <w:tcW w:w="992" w:type="dxa"/>
            <w:tcBorders>
              <w:top w:val="single" w:sz="4" w:space="0" w:color="auto"/>
            </w:tcBorders>
          </w:tcPr>
          <w:p w:rsidR="003D3B9D" w:rsidRPr="00766440" w:rsidRDefault="00AE00BC" w:rsidP="004B383F">
            <w:pPr>
              <w:jc w:val="center"/>
            </w:pPr>
            <w:r w:rsidRPr="00766440">
              <w:t>883</w:t>
            </w:r>
          </w:p>
        </w:tc>
        <w:tc>
          <w:tcPr>
            <w:tcW w:w="992" w:type="dxa"/>
          </w:tcPr>
          <w:p w:rsidR="003D3B9D" w:rsidRPr="00766440" w:rsidRDefault="00AE00BC" w:rsidP="004B383F">
            <w:pPr>
              <w:jc w:val="center"/>
            </w:pPr>
            <w:r w:rsidRPr="00766440">
              <w:t>883</w:t>
            </w:r>
          </w:p>
        </w:tc>
        <w:tc>
          <w:tcPr>
            <w:tcW w:w="992" w:type="dxa"/>
          </w:tcPr>
          <w:p w:rsidR="003D3B9D" w:rsidRPr="00766440" w:rsidRDefault="00AE00BC" w:rsidP="004B383F">
            <w:pPr>
              <w:jc w:val="center"/>
            </w:pPr>
            <w:r w:rsidRPr="00766440">
              <w:t>883</w:t>
            </w:r>
          </w:p>
        </w:tc>
        <w:tc>
          <w:tcPr>
            <w:tcW w:w="850" w:type="dxa"/>
            <w:vAlign w:val="center"/>
          </w:tcPr>
          <w:p w:rsidR="003D3B9D" w:rsidRPr="00766440" w:rsidRDefault="003D3B9D" w:rsidP="008D70E9">
            <w:pPr>
              <w:jc w:val="center"/>
            </w:pPr>
          </w:p>
        </w:tc>
        <w:tc>
          <w:tcPr>
            <w:tcW w:w="851" w:type="dxa"/>
            <w:vAlign w:val="center"/>
          </w:tcPr>
          <w:p w:rsidR="003D3B9D" w:rsidRPr="00766440" w:rsidRDefault="003D3B9D" w:rsidP="008D70E9">
            <w:pPr>
              <w:jc w:val="center"/>
            </w:pPr>
          </w:p>
        </w:tc>
        <w:tc>
          <w:tcPr>
            <w:tcW w:w="850" w:type="dxa"/>
            <w:vAlign w:val="center"/>
          </w:tcPr>
          <w:p w:rsidR="003D3B9D" w:rsidRPr="00766440" w:rsidRDefault="003D3B9D" w:rsidP="008D70E9">
            <w:pPr>
              <w:jc w:val="center"/>
            </w:pPr>
          </w:p>
        </w:tc>
        <w:tc>
          <w:tcPr>
            <w:tcW w:w="851" w:type="dxa"/>
            <w:vAlign w:val="center"/>
          </w:tcPr>
          <w:p w:rsidR="003D3B9D" w:rsidRPr="00766440" w:rsidRDefault="003D3B9D" w:rsidP="008D70E9">
            <w:pPr>
              <w:jc w:val="center"/>
            </w:pPr>
          </w:p>
        </w:tc>
        <w:tc>
          <w:tcPr>
            <w:tcW w:w="850" w:type="dxa"/>
            <w:vAlign w:val="center"/>
          </w:tcPr>
          <w:p w:rsidR="003D3B9D" w:rsidRPr="00766440" w:rsidRDefault="003D3B9D" w:rsidP="008D70E9">
            <w:pPr>
              <w:jc w:val="center"/>
            </w:pPr>
          </w:p>
        </w:tc>
      </w:tr>
      <w:tr w:rsidR="00E416BB" w:rsidRPr="00766440" w:rsidTr="004F10DA">
        <w:trPr>
          <w:gridAfter w:val="1"/>
          <w:wAfter w:w="6" w:type="dxa"/>
          <w:trHeight w:val="386"/>
        </w:trPr>
        <w:tc>
          <w:tcPr>
            <w:tcW w:w="14631" w:type="dxa"/>
            <w:gridSpan w:val="12"/>
          </w:tcPr>
          <w:p w:rsidR="003D3B9D" w:rsidRPr="00766440" w:rsidRDefault="003D3B9D" w:rsidP="006655C0">
            <w:pPr>
              <w:jc w:val="center"/>
            </w:pPr>
            <w:r w:rsidRPr="00766440">
              <w:t>Муниципальная услуга «Реализация дополнительных общеобразовательных  программ для контингента, принятого на обучение до 29.12.2012 г.»</w:t>
            </w:r>
          </w:p>
        </w:tc>
      </w:tr>
      <w:tr w:rsidR="00E416BB" w:rsidRPr="00766440" w:rsidTr="004B383F">
        <w:trPr>
          <w:gridAfter w:val="1"/>
          <w:wAfter w:w="6" w:type="dxa"/>
          <w:trHeight w:val="386"/>
        </w:trPr>
        <w:tc>
          <w:tcPr>
            <w:tcW w:w="4568" w:type="dxa"/>
          </w:tcPr>
          <w:p w:rsidR="003D3B9D" w:rsidRPr="00766440" w:rsidRDefault="003D3B9D" w:rsidP="004F10DA">
            <w:pPr>
              <w:pStyle w:val="ConsPlusCell"/>
              <w:rPr>
                <w:sz w:val="24"/>
                <w:szCs w:val="24"/>
              </w:rPr>
            </w:pPr>
            <w:r w:rsidRPr="00766440">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766440" w:rsidRDefault="003D3B9D" w:rsidP="004B383F">
            <w:pPr>
              <w:jc w:val="center"/>
            </w:pPr>
            <w:r w:rsidRPr="00766440">
              <w:t>%</w:t>
            </w:r>
          </w:p>
        </w:tc>
        <w:tc>
          <w:tcPr>
            <w:tcW w:w="992" w:type="dxa"/>
            <w:tcBorders>
              <w:top w:val="single" w:sz="4" w:space="0" w:color="auto"/>
            </w:tcBorders>
          </w:tcPr>
          <w:p w:rsidR="003D3B9D" w:rsidRPr="00766440" w:rsidRDefault="003D3B9D" w:rsidP="004B383F">
            <w:pPr>
              <w:pStyle w:val="21"/>
              <w:spacing w:after="0" w:line="240" w:lineRule="auto"/>
              <w:jc w:val="center"/>
              <w:rPr>
                <w:bCs/>
              </w:rPr>
            </w:pPr>
            <w:r w:rsidRPr="00766440">
              <w:rPr>
                <w:bCs/>
              </w:rPr>
              <w:t>99</w:t>
            </w:r>
          </w:p>
        </w:tc>
        <w:tc>
          <w:tcPr>
            <w:tcW w:w="993" w:type="dxa"/>
            <w:tcBorders>
              <w:top w:val="single" w:sz="4" w:space="0" w:color="auto"/>
            </w:tcBorders>
          </w:tcPr>
          <w:p w:rsidR="003D3B9D" w:rsidRPr="00766440" w:rsidRDefault="003D3B9D" w:rsidP="004B383F">
            <w:pPr>
              <w:jc w:val="center"/>
            </w:pPr>
            <w:r w:rsidRPr="00766440">
              <w:t>-</w:t>
            </w:r>
          </w:p>
        </w:tc>
        <w:tc>
          <w:tcPr>
            <w:tcW w:w="992" w:type="dxa"/>
            <w:tcBorders>
              <w:top w:val="single" w:sz="4" w:space="0" w:color="auto"/>
            </w:tcBorders>
          </w:tcPr>
          <w:p w:rsidR="003D3B9D" w:rsidRPr="00766440" w:rsidRDefault="003D3B9D" w:rsidP="004B383F">
            <w:pPr>
              <w:jc w:val="center"/>
            </w:pPr>
            <w:r w:rsidRPr="00766440">
              <w:t>-</w:t>
            </w:r>
          </w:p>
        </w:tc>
        <w:tc>
          <w:tcPr>
            <w:tcW w:w="992" w:type="dxa"/>
          </w:tcPr>
          <w:p w:rsidR="003D3B9D" w:rsidRPr="00766440" w:rsidRDefault="003D3B9D" w:rsidP="004B383F">
            <w:pPr>
              <w:jc w:val="center"/>
            </w:pPr>
            <w:r w:rsidRPr="00766440">
              <w:t>-</w:t>
            </w:r>
          </w:p>
        </w:tc>
        <w:tc>
          <w:tcPr>
            <w:tcW w:w="992" w:type="dxa"/>
          </w:tcPr>
          <w:p w:rsidR="003D3B9D" w:rsidRPr="00766440" w:rsidRDefault="003D3B9D" w:rsidP="004B383F">
            <w:pPr>
              <w:jc w:val="center"/>
            </w:pPr>
            <w:r w:rsidRPr="00766440">
              <w:t>-</w:t>
            </w:r>
          </w:p>
        </w:tc>
        <w:tc>
          <w:tcPr>
            <w:tcW w:w="850" w:type="dxa"/>
            <w:vAlign w:val="center"/>
          </w:tcPr>
          <w:p w:rsidR="003D3B9D" w:rsidRPr="00766440" w:rsidRDefault="003D3B9D" w:rsidP="008D70E9">
            <w:pPr>
              <w:jc w:val="center"/>
            </w:pPr>
          </w:p>
        </w:tc>
        <w:tc>
          <w:tcPr>
            <w:tcW w:w="851" w:type="dxa"/>
            <w:vAlign w:val="center"/>
          </w:tcPr>
          <w:p w:rsidR="003D3B9D" w:rsidRPr="00766440" w:rsidRDefault="003D3B9D" w:rsidP="008D70E9">
            <w:pPr>
              <w:jc w:val="center"/>
            </w:pPr>
          </w:p>
        </w:tc>
        <w:tc>
          <w:tcPr>
            <w:tcW w:w="850" w:type="dxa"/>
            <w:vAlign w:val="center"/>
          </w:tcPr>
          <w:p w:rsidR="003D3B9D" w:rsidRPr="00766440" w:rsidRDefault="003D3B9D" w:rsidP="008D70E9">
            <w:pPr>
              <w:jc w:val="center"/>
            </w:pPr>
          </w:p>
        </w:tc>
        <w:tc>
          <w:tcPr>
            <w:tcW w:w="851" w:type="dxa"/>
            <w:vAlign w:val="center"/>
          </w:tcPr>
          <w:p w:rsidR="003D3B9D" w:rsidRPr="00766440" w:rsidRDefault="003D3B9D" w:rsidP="008D70E9">
            <w:pPr>
              <w:jc w:val="center"/>
            </w:pPr>
          </w:p>
        </w:tc>
        <w:tc>
          <w:tcPr>
            <w:tcW w:w="850" w:type="dxa"/>
            <w:vAlign w:val="center"/>
          </w:tcPr>
          <w:p w:rsidR="003D3B9D" w:rsidRPr="00766440" w:rsidRDefault="003D3B9D" w:rsidP="008D70E9">
            <w:pPr>
              <w:jc w:val="center"/>
            </w:pPr>
          </w:p>
        </w:tc>
      </w:tr>
      <w:tr w:rsidR="00E416BB" w:rsidRPr="00766440" w:rsidTr="004B383F">
        <w:trPr>
          <w:gridAfter w:val="1"/>
          <w:wAfter w:w="6" w:type="dxa"/>
          <w:trHeight w:val="386"/>
        </w:trPr>
        <w:tc>
          <w:tcPr>
            <w:tcW w:w="4568" w:type="dxa"/>
          </w:tcPr>
          <w:p w:rsidR="003D3B9D" w:rsidRPr="00766440" w:rsidRDefault="003D3B9D" w:rsidP="004F10DA">
            <w:pPr>
              <w:pStyle w:val="ConsPlusCell"/>
              <w:rPr>
                <w:sz w:val="24"/>
                <w:szCs w:val="24"/>
              </w:rPr>
            </w:pPr>
            <w:r w:rsidRPr="00766440">
              <w:rPr>
                <w:rFonts w:ascii="Times New Roman" w:hAnsi="Times New Roman" w:cs="Times New Roman"/>
                <w:sz w:val="24"/>
                <w:szCs w:val="24"/>
              </w:rPr>
              <w:t>Число  обучающихся</w:t>
            </w:r>
          </w:p>
        </w:tc>
        <w:tc>
          <w:tcPr>
            <w:tcW w:w="850" w:type="dxa"/>
          </w:tcPr>
          <w:p w:rsidR="003D3B9D" w:rsidRPr="00766440" w:rsidRDefault="003D3B9D" w:rsidP="004B383F">
            <w:pPr>
              <w:pStyle w:val="21"/>
              <w:spacing w:after="0" w:line="240" w:lineRule="auto"/>
              <w:jc w:val="center"/>
            </w:pPr>
            <w:r w:rsidRPr="00766440">
              <w:t>Чел.</w:t>
            </w:r>
          </w:p>
          <w:p w:rsidR="003D3B9D" w:rsidRPr="00766440" w:rsidRDefault="003D3B9D" w:rsidP="004B383F">
            <w:pPr>
              <w:pStyle w:val="21"/>
              <w:spacing w:after="0" w:line="240" w:lineRule="auto"/>
              <w:jc w:val="center"/>
            </w:pPr>
          </w:p>
        </w:tc>
        <w:tc>
          <w:tcPr>
            <w:tcW w:w="992" w:type="dxa"/>
            <w:tcBorders>
              <w:top w:val="single" w:sz="4" w:space="0" w:color="auto"/>
            </w:tcBorders>
          </w:tcPr>
          <w:p w:rsidR="003D3B9D" w:rsidRPr="00766440" w:rsidRDefault="003D3B9D" w:rsidP="004B383F">
            <w:pPr>
              <w:pStyle w:val="21"/>
              <w:spacing w:after="0" w:line="240" w:lineRule="auto"/>
              <w:jc w:val="center"/>
              <w:rPr>
                <w:bCs/>
              </w:rPr>
            </w:pPr>
            <w:r w:rsidRPr="00766440">
              <w:rPr>
                <w:bCs/>
              </w:rPr>
              <w:t>23</w:t>
            </w:r>
          </w:p>
          <w:p w:rsidR="003D3B9D" w:rsidRPr="00766440" w:rsidRDefault="003D3B9D" w:rsidP="004B383F">
            <w:pPr>
              <w:pStyle w:val="21"/>
              <w:spacing w:after="0" w:line="240" w:lineRule="auto"/>
              <w:rPr>
                <w:bCs/>
              </w:rPr>
            </w:pPr>
          </w:p>
        </w:tc>
        <w:tc>
          <w:tcPr>
            <w:tcW w:w="993" w:type="dxa"/>
            <w:tcBorders>
              <w:top w:val="single" w:sz="4" w:space="0" w:color="auto"/>
            </w:tcBorders>
          </w:tcPr>
          <w:p w:rsidR="003D3B9D" w:rsidRPr="00766440" w:rsidRDefault="003D3B9D" w:rsidP="004B383F">
            <w:pPr>
              <w:jc w:val="center"/>
            </w:pPr>
            <w:r w:rsidRPr="00766440">
              <w:t>-</w:t>
            </w:r>
          </w:p>
        </w:tc>
        <w:tc>
          <w:tcPr>
            <w:tcW w:w="992" w:type="dxa"/>
            <w:tcBorders>
              <w:top w:val="single" w:sz="4" w:space="0" w:color="auto"/>
            </w:tcBorders>
          </w:tcPr>
          <w:p w:rsidR="003D3B9D" w:rsidRPr="00766440" w:rsidRDefault="003D3B9D" w:rsidP="004B383F">
            <w:pPr>
              <w:jc w:val="center"/>
            </w:pPr>
            <w:r w:rsidRPr="00766440">
              <w:t>-</w:t>
            </w:r>
          </w:p>
        </w:tc>
        <w:tc>
          <w:tcPr>
            <w:tcW w:w="992" w:type="dxa"/>
          </w:tcPr>
          <w:p w:rsidR="003D3B9D" w:rsidRPr="00766440" w:rsidRDefault="003D3B9D" w:rsidP="004B383F">
            <w:pPr>
              <w:jc w:val="center"/>
            </w:pPr>
            <w:r w:rsidRPr="00766440">
              <w:t>-</w:t>
            </w:r>
          </w:p>
        </w:tc>
        <w:tc>
          <w:tcPr>
            <w:tcW w:w="992" w:type="dxa"/>
          </w:tcPr>
          <w:p w:rsidR="003D3B9D" w:rsidRPr="00766440" w:rsidRDefault="003D3B9D" w:rsidP="004B383F">
            <w:pPr>
              <w:jc w:val="center"/>
            </w:pPr>
            <w:r w:rsidRPr="00766440">
              <w:t>-</w:t>
            </w:r>
          </w:p>
        </w:tc>
        <w:tc>
          <w:tcPr>
            <w:tcW w:w="850" w:type="dxa"/>
            <w:vAlign w:val="center"/>
          </w:tcPr>
          <w:p w:rsidR="003D3B9D" w:rsidRPr="00766440" w:rsidRDefault="003D3B9D" w:rsidP="008D70E9">
            <w:pPr>
              <w:jc w:val="center"/>
            </w:pPr>
          </w:p>
        </w:tc>
        <w:tc>
          <w:tcPr>
            <w:tcW w:w="851" w:type="dxa"/>
            <w:vAlign w:val="center"/>
          </w:tcPr>
          <w:p w:rsidR="003D3B9D" w:rsidRPr="00766440" w:rsidRDefault="003D3B9D" w:rsidP="008D70E9">
            <w:pPr>
              <w:jc w:val="center"/>
            </w:pPr>
          </w:p>
        </w:tc>
        <w:tc>
          <w:tcPr>
            <w:tcW w:w="850" w:type="dxa"/>
            <w:vAlign w:val="center"/>
          </w:tcPr>
          <w:p w:rsidR="003D3B9D" w:rsidRPr="00766440" w:rsidRDefault="003D3B9D" w:rsidP="008D70E9">
            <w:pPr>
              <w:jc w:val="center"/>
            </w:pPr>
          </w:p>
        </w:tc>
        <w:tc>
          <w:tcPr>
            <w:tcW w:w="851" w:type="dxa"/>
            <w:vAlign w:val="center"/>
          </w:tcPr>
          <w:p w:rsidR="003D3B9D" w:rsidRPr="00766440" w:rsidRDefault="003D3B9D" w:rsidP="008D70E9">
            <w:pPr>
              <w:jc w:val="center"/>
            </w:pPr>
          </w:p>
        </w:tc>
        <w:tc>
          <w:tcPr>
            <w:tcW w:w="850" w:type="dxa"/>
            <w:vAlign w:val="center"/>
          </w:tcPr>
          <w:p w:rsidR="003D3B9D" w:rsidRPr="00766440" w:rsidRDefault="003D3B9D" w:rsidP="008D70E9">
            <w:pPr>
              <w:jc w:val="center"/>
            </w:pPr>
          </w:p>
        </w:tc>
      </w:tr>
      <w:tr w:rsidR="00E416BB" w:rsidRPr="00766440" w:rsidTr="004F10DA">
        <w:trPr>
          <w:gridAfter w:val="1"/>
          <w:wAfter w:w="6" w:type="dxa"/>
          <w:trHeight w:val="386"/>
        </w:trPr>
        <w:tc>
          <w:tcPr>
            <w:tcW w:w="13781" w:type="dxa"/>
            <w:gridSpan w:val="11"/>
          </w:tcPr>
          <w:p w:rsidR="004B383F" w:rsidRPr="00766440" w:rsidRDefault="004B383F" w:rsidP="004B383F">
            <w:r w:rsidRPr="00766440">
              <w:lastRenderedPageBreak/>
              <w:t>Муниципальная услуга  «Предоставление консультационных и методических услуг»</w:t>
            </w:r>
          </w:p>
        </w:tc>
        <w:tc>
          <w:tcPr>
            <w:tcW w:w="850" w:type="dxa"/>
            <w:vAlign w:val="center"/>
          </w:tcPr>
          <w:p w:rsidR="004B383F" w:rsidRPr="00766440" w:rsidRDefault="004B383F" w:rsidP="008D70E9">
            <w:pPr>
              <w:jc w:val="center"/>
            </w:pPr>
          </w:p>
        </w:tc>
      </w:tr>
      <w:tr w:rsidR="00E416BB" w:rsidRPr="00766440" w:rsidTr="004F10DA">
        <w:trPr>
          <w:gridAfter w:val="1"/>
          <w:wAfter w:w="6" w:type="dxa"/>
          <w:trHeight w:val="386"/>
        </w:trPr>
        <w:tc>
          <w:tcPr>
            <w:tcW w:w="4568" w:type="dxa"/>
          </w:tcPr>
          <w:p w:rsidR="004B383F" w:rsidRPr="00766440" w:rsidRDefault="004B383F" w:rsidP="004F10DA">
            <w:pPr>
              <w:jc w:val="both"/>
              <w:rPr>
                <w:b/>
                <w:bCs/>
              </w:rPr>
            </w:pPr>
            <w:r w:rsidRPr="00766440">
              <w:t>Количество отчетов, составленных по результатам работы</w:t>
            </w:r>
          </w:p>
        </w:tc>
        <w:tc>
          <w:tcPr>
            <w:tcW w:w="850" w:type="dxa"/>
          </w:tcPr>
          <w:p w:rsidR="004B383F" w:rsidRPr="00766440" w:rsidRDefault="004B383F" w:rsidP="004F10DA">
            <w:pPr>
              <w:pStyle w:val="21"/>
              <w:spacing w:after="0" w:line="240" w:lineRule="auto"/>
              <w:jc w:val="center"/>
              <w:rPr>
                <w:bCs/>
              </w:rPr>
            </w:pPr>
            <w:r w:rsidRPr="00766440">
              <w:rPr>
                <w:bCs/>
              </w:rPr>
              <w:t>Ед.</w:t>
            </w:r>
          </w:p>
        </w:tc>
        <w:tc>
          <w:tcPr>
            <w:tcW w:w="992" w:type="dxa"/>
            <w:tcBorders>
              <w:top w:val="single" w:sz="4" w:space="0" w:color="auto"/>
            </w:tcBorders>
          </w:tcPr>
          <w:p w:rsidR="004B383F" w:rsidRPr="00766440" w:rsidRDefault="004B383F" w:rsidP="004F10DA">
            <w:pPr>
              <w:pStyle w:val="21"/>
              <w:spacing w:after="0" w:line="240" w:lineRule="auto"/>
              <w:jc w:val="center"/>
              <w:rPr>
                <w:bCs/>
              </w:rPr>
            </w:pPr>
            <w:r w:rsidRPr="00766440">
              <w:rPr>
                <w:bCs/>
              </w:rPr>
              <w:t>39</w:t>
            </w:r>
          </w:p>
        </w:tc>
        <w:tc>
          <w:tcPr>
            <w:tcW w:w="993" w:type="dxa"/>
            <w:tcBorders>
              <w:top w:val="single" w:sz="4" w:space="0" w:color="auto"/>
            </w:tcBorders>
          </w:tcPr>
          <w:p w:rsidR="004B383F" w:rsidRPr="00766440" w:rsidRDefault="004B383F" w:rsidP="004F10DA">
            <w:pPr>
              <w:jc w:val="center"/>
            </w:pPr>
            <w:r w:rsidRPr="00766440">
              <w:t>40</w:t>
            </w:r>
          </w:p>
        </w:tc>
        <w:tc>
          <w:tcPr>
            <w:tcW w:w="992" w:type="dxa"/>
            <w:tcBorders>
              <w:top w:val="single" w:sz="4" w:space="0" w:color="auto"/>
            </w:tcBorders>
          </w:tcPr>
          <w:p w:rsidR="004B383F" w:rsidRPr="00766440" w:rsidRDefault="00AE00BC" w:rsidP="004F10DA">
            <w:pPr>
              <w:jc w:val="center"/>
            </w:pPr>
            <w:r w:rsidRPr="00766440">
              <w:t>-</w:t>
            </w:r>
          </w:p>
        </w:tc>
        <w:tc>
          <w:tcPr>
            <w:tcW w:w="992" w:type="dxa"/>
          </w:tcPr>
          <w:p w:rsidR="004B383F" w:rsidRPr="00766440" w:rsidRDefault="00AE00BC" w:rsidP="004F10DA">
            <w:pPr>
              <w:jc w:val="center"/>
            </w:pPr>
            <w:r w:rsidRPr="00766440">
              <w:t>-</w:t>
            </w:r>
          </w:p>
        </w:tc>
        <w:tc>
          <w:tcPr>
            <w:tcW w:w="992" w:type="dxa"/>
          </w:tcPr>
          <w:p w:rsidR="004B383F" w:rsidRPr="00766440" w:rsidRDefault="00AE00BC" w:rsidP="004F10DA">
            <w:pPr>
              <w:jc w:val="center"/>
            </w:pPr>
            <w:r w:rsidRPr="00766440">
              <w:t>-</w:t>
            </w:r>
          </w:p>
        </w:tc>
        <w:tc>
          <w:tcPr>
            <w:tcW w:w="850" w:type="dxa"/>
            <w:vAlign w:val="center"/>
          </w:tcPr>
          <w:p w:rsidR="004B383F" w:rsidRPr="00766440" w:rsidRDefault="004B383F" w:rsidP="008D70E9">
            <w:pPr>
              <w:jc w:val="center"/>
            </w:pPr>
          </w:p>
        </w:tc>
        <w:tc>
          <w:tcPr>
            <w:tcW w:w="851" w:type="dxa"/>
            <w:vAlign w:val="center"/>
          </w:tcPr>
          <w:p w:rsidR="004B383F" w:rsidRPr="00766440" w:rsidRDefault="004B383F" w:rsidP="008D70E9">
            <w:pPr>
              <w:jc w:val="center"/>
            </w:pPr>
          </w:p>
        </w:tc>
        <w:tc>
          <w:tcPr>
            <w:tcW w:w="850" w:type="dxa"/>
            <w:vAlign w:val="center"/>
          </w:tcPr>
          <w:p w:rsidR="004B383F" w:rsidRPr="00766440" w:rsidRDefault="004B383F" w:rsidP="008D70E9">
            <w:pPr>
              <w:jc w:val="center"/>
            </w:pPr>
          </w:p>
        </w:tc>
        <w:tc>
          <w:tcPr>
            <w:tcW w:w="851" w:type="dxa"/>
            <w:vAlign w:val="center"/>
          </w:tcPr>
          <w:p w:rsidR="004B383F" w:rsidRPr="00766440" w:rsidRDefault="004B383F" w:rsidP="008D70E9">
            <w:pPr>
              <w:jc w:val="center"/>
            </w:pPr>
          </w:p>
        </w:tc>
        <w:tc>
          <w:tcPr>
            <w:tcW w:w="850" w:type="dxa"/>
            <w:vAlign w:val="center"/>
          </w:tcPr>
          <w:p w:rsidR="004B383F" w:rsidRPr="00766440" w:rsidRDefault="004B383F" w:rsidP="008D70E9">
            <w:pPr>
              <w:jc w:val="center"/>
            </w:pPr>
          </w:p>
        </w:tc>
      </w:tr>
      <w:tr w:rsidR="00E416BB" w:rsidRPr="00766440" w:rsidTr="004F10DA">
        <w:trPr>
          <w:gridAfter w:val="1"/>
          <w:wAfter w:w="6" w:type="dxa"/>
          <w:trHeight w:val="386"/>
        </w:trPr>
        <w:tc>
          <w:tcPr>
            <w:tcW w:w="4568" w:type="dxa"/>
          </w:tcPr>
          <w:p w:rsidR="004B383F" w:rsidRPr="00766440" w:rsidRDefault="004B383F" w:rsidP="004F10DA">
            <w:pPr>
              <w:jc w:val="both"/>
              <w:rPr>
                <w:b/>
                <w:bCs/>
              </w:rPr>
            </w:pPr>
            <w:r w:rsidRPr="00766440">
              <w:t>Количество проведенных семинаров</w:t>
            </w:r>
          </w:p>
        </w:tc>
        <w:tc>
          <w:tcPr>
            <w:tcW w:w="850" w:type="dxa"/>
          </w:tcPr>
          <w:p w:rsidR="004B383F" w:rsidRPr="00766440" w:rsidRDefault="004B383F" w:rsidP="004F10DA">
            <w:pPr>
              <w:pStyle w:val="21"/>
              <w:spacing w:after="0" w:line="240" w:lineRule="auto"/>
              <w:jc w:val="center"/>
              <w:rPr>
                <w:bCs/>
              </w:rPr>
            </w:pPr>
            <w:r w:rsidRPr="00766440">
              <w:rPr>
                <w:bCs/>
              </w:rPr>
              <w:t>Ед.</w:t>
            </w:r>
          </w:p>
        </w:tc>
        <w:tc>
          <w:tcPr>
            <w:tcW w:w="992" w:type="dxa"/>
            <w:tcBorders>
              <w:top w:val="single" w:sz="4" w:space="0" w:color="auto"/>
            </w:tcBorders>
          </w:tcPr>
          <w:p w:rsidR="004B383F" w:rsidRPr="00766440" w:rsidRDefault="004B383F" w:rsidP="004F10DA">
            <w:pPr>
              <w:pStyle w:val="21"/>
              <w:spacing w:after="0" w:line="240" w:lineRule="auto"/>
              <w:jc w:val="center"/>
              <w:rPr>
                <w:bCs/>
              </w:rPr>
            </w:pPr>
            <w:r w:rsidRPr="00766440">
              <w:rPr>
                <w:bCs/>
              </w:rPr>
              <w:t>8</w:t>
            </w:r>
          </w:p>
        </w:tc>
        <w:tc>
          <w:tcPr>
            <w:tcW w:w="993" w:type="dxa"/>
            <w:tcBorders>
              <w:top w:val="single" w:sz="4" w:space="0" w:color="auto"/>
            </w:tcBorders>
          </w:tcPr>
          <w:p w:rsidR="004B383F" w:rsidRPr="00766440" w:rsidRDefault="004B383F" w:rsidP="004F10DA">
            <w:pPr>
              <w:pStyle w:val="21"/>
              <w:spacing w:after="0" w:line="240" w:lineRule="auto"/>
              <w:jc w:val="center"/>
              <w:rPr>
                <w:bCs/>
              </w:rPr>
            </w:pPr>
            <w:r w:rsidRPr="00766440">
              <w:rPr>
                <w:bCs/>
              </w:rPr>
              <w:t>8</w:t>
            </w:r>
          </w:p>
        </w:tc>
        <w:tc>
          <w:tcPr>
            <w:tcW w:w="992" w:type="dxa"/>
            <w:tcBorders>
              <w:top w:val="single" w:sz="4" w:space="0" w:color="auto"/>
            </w:tcBorders>
          </w:tcPr>
          <w:p w:rsidR="004B383F" w:rsidRPr="00766440" w:rsidRDefault="00AE00BC" w:rsidP="004F10DA">
            <w:pPr>
              <w:pStyle w:val="21"/>
              <w:spacing w:after="0" w:line="240" w:lineRule="auto"/>
              <w:jc w:val="center"/>
              <w:rPr>
                <w:bCs/>
              </w:rPr>
            </w:pPr>
            <w:r w:rsidRPr="00766440">
              <w:rPr>
                <w:bCs/>
              </w:rPr>
              <w:t>-</w:t>
            </w:r>
          </w:p>
        </w:tc>
        <w:tc>
          <w:tcPr>
            <w:tcW w:w="992" w:type="dxa"/>
          </w:tcPr>
          <w:p w:rsidR="004B383F" w:rsidRPr="00766440" w:rsidRDefault="00AE00BC" w:rsidP="004F10DA">
            <w:pPr>
              <w:pStyle w:val="21"/>
              <w:spacing w:after="0" w:line="240" w:lineRule="auto"/>
              <w:jc w:val="center"/>
              <w:rPr>
                <w:bCs/>
              </w:rPr>
            </w:pPr>
            <w:r w:rsidRPr="00766440">
              <w:rPr>
                <w:bCs/>
              </w:rPr>
              <w:t>-</w:t>
            </w:r>
          </w:p>
        </w:tc>
        <w:tc>
          <w:tcPr>
            <w:tcW w:w="992" w:type="dxa"/>
          </w:tcPr>
          <w:p w:rsidR="004B383F" w:rsidRPr="00766440" w:rsidRDefault="00AE00BC" w:rsidP="004F10DA">
            <w:pPr>
              <w:pStyle w:val="21"/>
              <w:spacing w:after="0" w:line="240" w:lineRule="auto"/>
              <w:jc w:val="center"/>
              <w:rPr>
                <w:bCs/>
              </w:rPr>
            </w:pPr>
            <w:r w:rsidRPr="00766440">
              <w:rPr>
                <w:bCs/>
              </w:rPr>
              <w:t>-</w:t>
            </w:r>
          </w:p>
        </w:tc>
        <w:tc>
          <w:tcPr>
            <w:tcW w:w="850" w:type="dxa"/>
            <w:vAlign w:val="center"/>
          </w:tcPr>
          <w:p w:rsidR="004B383F" w:rsidRPr="00766440" w:rsidRDefault="004B383F" w:rsidP="008D70E9">
            <w:pPr>
              <w:jc w:val="center"/>
            </w:pPr>
          </w:p>
        </w:tc>
        <w:tc>
          <w:tcPr>
            <w:tcW w:w="851" w:type="dxa"/>
            <w:vAlign w:val="center"/>
          </w:tcPr>
          <w:p w:rsidR="004B383F" w:rsidRPr="00766440" w:rsidRDefault="004B383F" w:rsidP="008D70E9">
            <w:pPr>
              <w:jc w:val="center"/>
            </w:pPr>
          </w:p>
        </w:tc>
        <w:tc>
          <w:tcPr>
            <w:tcW w:w="850" w:type="dxa"/>
            <w:vAlign w:val="center"/>
          </w:tcPr>
          <w:p w:rsidR="004B383F" w:rsidRPr="00766440" w:rsidRDefault="004B383F" w:rsidP="008D70E9">
            <w:pPr>
              <w:jc w:val="center"/>
            </w:pPr>
          </w:p>
        </w:tc>
        <w:tc>
          <w:tcPr>
            <w:tcW w:w="851" w:type="dxa"/>
            <w:vAlign w:val="center"/>
          </w:tcPr>
          <w:p w:rsidR="004B383F" w:rsidRPr="00766440" w:rsidRDefault="004B383F" w:rsidP="008D70E9">
            <w:pPr>
              <w:jc w:val="center"/>
            </w:pPr>
          </w:p>
        </w:tc>
        <w:tc>
          <w:tcPr>
            <w:tcW w:w="850" w:type="dxa"/>
            <w:vAlign w:val="center"/>
          </w:tcPr>
          <w:p w:rsidR="004B383F" w:rsidRPr="00766440" w:rsidRDefault="004B383F" w:rsidP="008D70E9">
            <w:pPr>
              <w:jc w:val="center"/>
            </w:pPr>
          </w:p>
        </w:tc>
      </w:tr>
      <w:tr w:rsidR="00AE00BC" w:rsidRPr="00766440" w:rsidTr="00AE00BC">
        <w:trPr>
          <w:gridAfter w:val="1"/>
          <w:wAfter w:w="6" w:type="dxa"/>
          <w:trHeight w:val="386"/>
        </w:trPr>
        <w:tc>
          <w:tcPr>
            <w:tcW w:w="14631" w:type="dxa"/>
            <w:gridSpan w:val="12"/>
          </w:tcPr>
          <w:p w:rsidR="00AE00BC" w:rsidRPr="00766440" w:rsidRDefault="00AE00BC" w:rsidP="00AE00BC">
            <w:r w:rsidRPr="00766440">
              <w:t>Муниципальная услуга «Методическое обеспечение в области культурно-досуговой деятельности»</w:t>
            </w:r>
          </w:p>
        </w:tc>
      </w:tr>
      <w:tr w:rsidR="00AE00BC" w:rsidRPr="00766440" w:rsidTr="004F10DA">
        <w:trPr>
          <w:gridAfter w:val="1"/>
          <w:wAfter w:w="6" w:type="dxa"/>
          <w:trHeight w:val="386"/>
        </w:trPr>
        <w:tc>
          <w:tcPr>
            <w:tcW w:w="4568" w:type="dxa"/>
          </w:tcPr>
          <w:p w:rsidR="00AE00BC" w:rsidRPr="00766440" w:rsidRDefault="00AE00BC" w:rsidP="00AE00BC">
            <w:pPr>
              <w:jc w:val="both"/>
              <w:rPr>
                <w:b/>
                <w:bCs/>
                <w:color w:val="000000" w:themeColor="text1"/>
              </w:rPr>
            </w:pPr>
            <w:r w:rsidRPr="00766440">
              <w:rPr>
                <w:color w:val="000000" w:themeColor="text1"/>
              </w:rPr>
              <w:t>Количество проведенных мероприятий</w:t>
            </w:r>
          </w:p>
        </w:tc>
        <w:tc>
          <w:tcPr>
            <w:tcW w:w="850" w:type="dxa"/>
          </w:tcPr>
          <w:p w:rsidR="00AE00BC" w:rsidRPr="00766440" w:rsidRDefault="00AE00BC" w:rsidP="00AE00BC">
            <w:pPr>
              <w:pStyle w:val="21"/>
              <w:spacing w:after="0" w:line="240" w:lineRule="auto"/>
              <w:jc w:val="center"/>
              <w:rPr>
                <w:bCs/>
                <w:color w:val="000000" w:themeColor="text1"/>
              </w:rPr>
            </w:pPr>
            <w:r w:rsidRPr="00766440">
              <w:rPr>
                <w:bCs/>
                <w:color w:val="000000" w:themeColor="text1"/>
              </w:rPr>
              <w:t>Ед.</w:t>
            </w:r>
          </w:p>
        </w:tc>
        <w:tc>
          <w:tcPr>
            <w:tcW w:w="992" w:type="dxa"/>
            <w:tcBorders>
              <w:top w:val="single" w:sz="4" w:space="0" w:color="auto"/>
            </w:tcBorders>
          </w:tcPr>
          <w:p w:rsidR="00AE00BC" w:rsidRPr="00766440" w:rsidRDefault="00AE00BC" w:rsidP="004F10DA">
            <w:pPr>
              <w:pStyle w:val="21"/>
              <w:spacing w:after="0" w:line="240" w:lineRule="auto"/>
              <w:jc w:val="center"/>
              <w:rPr>
                <w:bCs/>
              </w:rPr>
            </w:pPr>
            <w:r w:rsidRPr="00766440">
              <w:rPr>
                <w:bCs/>
              </w:rPr>
              <w:t>-</w:t>
            </w:r>
          </w:p>
        </w:tc>
        <w:tc>
          <w:tcPr>
            <w:tcW w:w="993" w:type="dxa"/>
            <w:tcBorders>
              <w:top w:val="single" w:sz="4" w:space="0" w:color="auto"/>
            </w:tcBorders>
          </w:tcPr>
          <w:p w:rsidR="00AE00BC" w:rsidRPr="00766440" w:rsidRDefault="00AE00BC" w:rsidP="004F10DA">
            <w:pPr>
              <w:pStyle w:val="21"/>
              <w:spacing w:after="0" w:line="240" w:lineRule="auto"/>
              <w:jc w:val="center"/>
              <w:rPr>
                <w:bCs/>
              </w:rPr>
            </w:pPr>
            <w:r w:rsidRPr="00766440">
              <w:rPr>
                <w:bCs/>
              </w:rPr>
              <w:t>-</w:t>
            </w:r>
          </w:p>
        </w:tc>
        <w:tc>
          <w:tcPr>
            <w:tcW w:w="992" w:type="dxa"/>
            <w:tcBorders>
              <w:top w:val="single" w:sz="4" w:space="0" w:color="auto"/>
            </w:tcBorders>
          </w:tcPr>
          <w:p w:rsidR="00AE00BC" w:rsidRPr="00766440" w:rsidRDefault="00AE00BC" w:rsidP="00AE00BC">
            <w:pPr>
              <w:jc w:val="center"/>
              <w:rPr>
                <w:color w:val="000000" w:themeColor="text1"/>
              </w:rPr>
            </w:pPr>
            <w:r w:rsidRPr="00766440">
              <w:rPr>
                <w:color w:val="000000" w:themeColor="text1"/>
              </w:rPr>
              <w:t>12</w:t>
            </w:r>
          </w:p>
        </w:tc>
        <w:tc>
          <w:tcPr>
            <w:tcW w:w="992" w:type="dxa"/>
          </w:tcPr>
          <w:p w:rsidR="00AE00BC" w:rsidRPr="00766440" w:rsidRDefault="00AE00BC" w:rsidP="00AE00BC">
            <w:pPr>
              <w:jc w:val="center"/>
              <w:rPr>
                <w:color w:val="000000" w:themeColor="text1"/>
              </w:rPr>
            </w:pPr>
            <w:r w:rsidRPr="00766440">
              <w:rPr>
                <w:color w:val="000000" w:themeColor="text1"/>
              </w:rPr>
              <w:t>12</w:t>
            </w:r>
          </w:p>
        </w:tc>
        <w:tc>
          <w:tcPr>
            <w:tcW w:w="992" w:type="dxa"/>
          </w:tcPr>
          <w:p w:rsidR="00AE00BC" w:rsidRPr="00766440" w:rsidRDefault="00AE00BC" w:rsidP="00AE00BC">
            <w:pPr>
              <w:jc w:val="center"/>
              <w:rPr>
                <w:color w:val="000000" w:themeColor="text1"/>
              </w:rPr>
            </w:pPr>
            <w:r w:rsidRPr="00766440">
              <w:rPr>
                <w:color w:val="000000" w:themeColor="text1"/>
              </w:rPr>
              <w:t>12</w:t>
            </w:r>
          </w:p>
        </w:tc>
        <w:tc>
          <w:tcPr>
            <w:tcW w:w="850" w:type="dxa"/>
            <w:vAlign w:val="center"/>
          </w:tcPr>
          <w:p w:rsidR="00AE00BC" w:rsidRPr="00766440" w:rsidRDefault="00AE00BC" w:rsidP="008D70E9">
            <w:pPr>
              <w:jc w:val="center"/>
            </w:pPr>
          </w:p>
        </w:tc>
        <w:tc>
          <w:tcPr>
            <w:tcW w:w="851" w:type="dxa"/>
            <w:vAlign w:val="center"/>
          </w:tcPr>
          <w:p w:rsidR="00AE00BC" w:rsidRPr="00766440" w:rsidRDefault="00AE00BC" w:rsidP="008D70E9">
            <w:pPr>
              <w:jc w:val="center"/>
            </w:pPr>
          </w:p>
        </w:tc>
        <w:tc>
          <w:tcPr>
            <w:tcW w:w="850" w:type="dxa"/>
            <w:vAlign w:val="center"/>
          </w:tcPr>
          <w:p w:rsidR="00AE00BC" w:rsidRPr="00766440" w:rsidRDefault="00AE00BC" w:rsidP="008D70E9">
            <w:pPr>
              <w:jc w:val="center"/>
            </w:pPr>
          </w:p>
        </w:tc>
        <w:tc>
          <w:tcPr>
            <w:tcW w:w="851" w:type="dxa"/>
            <w:vAlign w:val="center"/>
          </w:tcPr>
          <w:p w:rsidR="00AE00BC" w:rsidRPr="00766440" w:rsidRDefault="00AE00BC" w:rsidP="008D70E9">
            <w:pPr>
              <w:jc w:val="center"/>
            </w:pPr>
          </w:p>
        </w:tc>
        <w:tc>
          <w:tcPr>
            <w:tcW w:w="850" w:type="dxa"/>
            <w:vAlign w:val="center"/>
          </w:tcPr>
          <w:p w:rsidR="00AE00BC" w:rsidRPr="00766440" w:rsidRDefault="00AE00BC" w:rsidP="008D70E9">
            <w:pPr>
              <w:jc w:val="center"/>
            </w:pPr>
          </w:p>
        </w:tc>
      </w:tr>
      <w:tr w:rsidR="00AE00BC" w:rsidRPr="00766440" w:rsidTr="004F10DA">
        <w:trPr>
          <w:gridAfter w:val="1"/>
          <w:wAfter w:w="6" w:type="dxa"/>
          <w:trHeight w:val="386"/>
        </w:trPr>
        <w:tc>
          <w:tcPr>
            <w:tcW w:w="4568" w:type="dxa"/>
          </w:tcPr>
          <w:p w:rsidR="00AE00BC" w:rsidRPr="00766440" w:rsidRDefault="00AE00BC" w:rsidP="00AE00BC">
            <w:pPr>
              <w:jc w:val="both"/>
              <w:rPr>
                <w:b/>
                <w:bCs/>
                <w:color w:val="000000" w:themeColor="text1"/>
              </w:rPr>
            </w:pPr>
            <w:r w:rsidRPr="00766440">
              <w:rPr>
                <w:color w:val="000000" w:themeColor="text1"/>
              </w:rPr>
              <w:t>Количество участников</w:t>
            </w:r>
          </w:p>
        </w:tc>
        <w:tc>
          <w:tcPr>
            <w:tcW w:w="850" w:type="dxa"/>
          </w:tcPr>
          <w:p w:rsidR="00AE00BC" w:rsidRPr="00766440" w:rsidRDefault="00AE00BC" w:rsidP="00AE00BC">
            <w:pPr>
              <w:pStyle w:val="21"/>
              <w:spacing w:after="0" w:line="240" w:lineRule="auto"/>
              <w:jc w:val="center"/>
              <w:rPr>
                <w:bCs/>
                <w:color w:val="000000" w:themeColor="text1"/>
              </w:rPr>
            </w:pPr>
            <w:r w:rsidRPr="00766440">
              <w:rPr>
                <w:bCs/>
                <w:color w:val="000000" w:themeColor="text1"/>
              </w:rPr>
              <w:t>Чел.</w:t>
            </w:r>
          </w:p>
        </w:tc>
        <w:tc>
          <w:tcPr>
            <w:tcW w:w="992" w:type="dxa"/>
            <w:tcBorders>
              <w:top w:val="single" w:sz="4" w:space="0" w:color="auto"/>
            </w:tcBorders>
          </w:tcPr>
          <w:p w:rsidR="00AE00BC" w:rsidRPr="00766440" w:rsidRDefault="00AE00BC" w:rsidP="004F10DA">
            <w:pPr>
              <w:pStyle w:val="21"/>
              <w:spacing w:after="0" w:line="240" w:lineRule="auto"/>
              <w:jc w:val="center"/>
              <w:rPr>
                <w:bCs/>
              </w:rPr>
            </w:pPr>
            <w:r w:rsidRPr="00766440">
              <w:rPr>
                <w:bCs/>
              </w:rPr>
              <w:t>-</w:t>
            </w:r>
          </w:p>
        </w:tc>
        <w:tc>
          <w:tcPr>
            <w:tcW w:w="993" w:type="dxa"/>
            <w:tcBorders>
              <w:top w:val="single" w:sz="4" w:space="0" w:color="auto"/>
            </w:tcBorders>
          </w:tcPr>
          <w:p w:rsidR="00AE00BC" w:rsidRPr="00766440" w:rsidRDefault="00AE00BC" w:rsidP="004F10DA">
            <w:pPr>
              <w:pStyle w:val="21"/>
              <w:spacing w:after="0" w:line="240" w:lineRule="auto"/>
              <w:jc w:val="center"/>
              <w:rPr>
                <w:bCs/>
              </w:rPr>
            </w:pPr>
            <w:r w:rsidRPr="00766440">
              <w:rPr>
                <w:bCs/>
              </w:rPr>
              <w:t>-</w:t>
            </w:r>
          </w:p>
        </w:tc>
        <w:tc>
          <w:tcPr>
            <w:tcW w:w="992" w:type="dxa"/>
            <w:tcBorders>
              <w:top w:val="single" w:sz="4" w:space="0" w:color="auto"/>
            </w:tcBorders>
          </w:tcPr>
          <w:p w:rsidR="00AE00BC" w:rsidRPr="00766440" w:rsidRDefault="00AE00BC" w:rsidP="00AE00BC">
            <w:pPr>
              <w:pStyle w:val="21"/>
              <w:spacing w:after="0" w:line="240" w:lineRule="auto"/>
              <w:jc w:val="center"/>
              <w:rPr>
                <w:bCs/>
                <w:color w:val="000000" w:themeColor="text1"/>
              </w:rPr>
            </w:pPr>
            <w:r w:rsidRPr="00766440">
              <w:rPr>
                <w:bCs/>
                <w:color w:val="000000" w:themeColor="text1"/>
              </w:rPr>
              <w:t>850</w:t>
            </w:r>
          </w:p>
        </w:tc>
        <w:tc>
          <w:tcPr>
            <w:tcW w:w="992" w:type="dxa"/>
          </w:tcPr>
          <w:p w:rsidR="00AE00BC" w:rsidRPr="00766440" w:rsidRDefault="00AE00BC" w:rsidP="00AE00BC">
            <w:pPr>
              <w:pStyle w:val="21"/>
              <w:spacing w:after="0" w:line="240" w:lineRule="auto"/>
              <w:jc w:val="center"/>
              <w:rPr>
                <w:bCs/>
                <w:color w:val="000000" w:themeColor="text1"/>
              </w:rPr>
            </w:pPr>
            <w:r w:rsidRPr="00766440">
              <w:rPr>
                <w:bCs/>
                <w:color w:val="000000" w:themeColor="text1"/>
              </w:rPr>
              <w:t>850</w:t>
            </w:r>
          </w:p>
        </w:tc>
        <w:tc>
          <w:tcPr>
            <w:tcW w:w="992" w:type="dxa"/>
          </w:tcPr>
          <w:p w:rsidR="00AE00BC" w:rsidRPr="00766440" w:rsidRDefault="00AE00BC" w:rsidP="00AE00BC">
            <w:pPr>
              <w:pStyle w:val="21"/>
              <w:spacing w:after="0" w:line="240" w:lineRule="auto"/>
              <w:jc w:val="center"/>
              <w:rPr>
                <w:bCs/>
                <w:color w:val="000000" w:themeColor="text1"/>
              </w:rPr>
            </w:pPr>
            <w:r w:rsidRPr="00766440">
              <w:rPr>
                <w:bCs/>
                <w:color w:val="000000" w:themeColor="text1"/>
              </w:rPr>
              <w:t>850</w:t>
            </w:r>
          </w:p>
        </w:tc>
        <w:tc>
          <w:tcPr>
            <w:tcW w:w="850" w:type="dxa"/>
            <w:vAlign w:val="center"/>
          </w:tcPr>
          <w:p w:rsidR="00AE00BC" w:rsidRPr="00766440" w:rsidRDefault="00AE00BC" w:rsidP="008D70E9">
            <w:pPr>
              <w:jc w:val="center"/>
            </w:pPr>
          </w:p>
        </w:tc>
        <w:tc>
          <w:tcPr>
            <w:tcW w:w="851" w:type="dxa"/>
            <w:vAlign w:val="center"/>
          </w:tcPr>
          <w:p w:rsidR="00AE00BC" w:rsidRPr="00766440" w:rsidRDefault="00AE00BC" w:rsidP="008D70E9">
            <w:pPr>
              <w:jc w:val="center"/>
            </w:pPr>
          </w:p>
        </w:tc>
        <w:tc>
          <w:tcPr>
            <w:tcW w:w="850" w:type="dxa"/>
            <w:vAlign w:val="center"/>
          </w:tcPr>
          <w:p w:rsidR="00AE00BC" w:rsidRPr="00766440" w:rsidRDefault="00AE00BC" w:rsidP="008D70E9">
            <w:pPr>
              <w:jc w:val="center"/>
            </w:pPr>
          </w:p>
        </w:tc>
        <w:tc>
          <w:tcPr>
            <w:tcW w:w="851" w:type="dxa"/>
            <w:vAlign w:val="center"/>
          </w:tcPr>
          <w:p w:rsidR="00AE00BC" w:rsidRPr="00766440" w:rsidRDefault="00AE00BC" w:rsidP="008D70E9">
            <w:pPr>
              <w:jc w:val="center"/>
            </w:pPr>
          </w:p>
        </w:tc>
        <w:tc>
          <w:tcPr>
            <w:tcW w:w="850" w:type="dxa"/>
            <w:vAlign w:val="center"/>
          </w:tcPr>
          <w:p w:rsidR="00AE00BC" w:rsidRPr="00766440" w:rsidRDefault="00AE00BC" w:rsidP="008D70E9">
            <w:pPr>
              <w:jc w:val="center"/>
            </w:pPr>
          </w:p>
        </w:tc>
      </w:tr>
      <w:tr w:rsidR="00AE00BC" w:rsidRPr="00766440" w:rsidTr="00782CAE">
        <w:trPr>
          <w:gridAfter w:val="1"/>
          <w:wAfter w:w="6" w:type="dxa"/>
          <w:trHeight w:val="297"/>
        </w:trPr>
        <w:tc>
          <w:tcPr>
            <w:tcW w:w="14631" w:type="dxa"/>
            <w:gridSpan w:val="12"/>
            <w:vAlign w:val="center"/>
          </w:tcPr>
          <w:p w:rsidR="00AE00BC" w:rsidRPr="00766440" w:rsidRDefault="00AE00BC" w:rsidP="00CB1590">
            <w:pPr>
              <w:autoSpaceDE w:val="0"/>
              <w:autoSpaceDN w:val="0"/>
              <w:adjustRightInd w:val="0"/>
              <w:ind w:left="65"/>
              <w:jc w:val="both"/>
              <w:rPr>
                <w:b/>
              </w:rPr>
            </w:pPr>
            <w:r w:rsidRPr="00766440">
              <w:rPr>
                <w:bCs/>
              </w:rPr>
              <w:t>Муниципальная услуга «</w:t>
            </w:r>
            <w:r w:rsidRPr="00766440">
              <w:t>Организация деятельности клубных формирований и формирований самодеятельного народного творчества</w:t>
            </w:r>
            <w:r w:rsidRPr="00766440">
              <w:rPr>
                <w:bCs/>
              </w:rPr>
              <w:t>»</w:t>
            </w:r>
          </w:p>
        </w:tc>
      </w:tr>
      <w:tr w:rsidR="00AE00BC" w:rsidRPr="00766440" w:rsidTr="004B383F">
        <w:trPr>
          <w:gridAfter w:val="1"/>
          <w:wAfter w:w="6" w:type="dxa"/>
          <w:trHeight w:val="274"/>
        </w:trPr>
        <w:tc>
          <w:tcPr>
            <w:tcW w:w="4568" w:type="dxa"/>
          </w:tcPr>
          <w:p w:rsidR="00AE00BC" w:rsidRPr="00766440" w:rsidRDefault="00AE00BC" w:rsidP="008D70E9">
            <w:pPr>
              <w:pStyle w:val="ConsPlusCell"/>
              <w:rPr>
                <w:b/>
                <w:sz w:val="24"/>
                <w:szCs w:val="24"/>
              </w:rPr>
            </w:pPr>
            <w:r w:rsidRPr="00766440">
              <w:rPr>
                <w:rFonts w:ascii="Times New Roman" w:hAnsi="Times New Roman" w:cs="Times New Roman"/>
                <w:sz w:val="24"/>
                <w:szCs w:val="24"/>
              </w:rPr>
              <w:t>Число лауреатов конкурсов и фестивалей всех уровней</w:t>
            </w:r>
          </w:p>
        </w:tc>
        <w:tc>
          <w:tcPr>
            <w:tcW w:w="850" w:type="dxa"/>
          </w:tcPr>
          <w:p w:rsidR="00AE00BC" w:rsidRPr="00766440" w:rsidRDefault="00AE00BC" w:rsidP="004B383F">
            <w:pPr>
              <w:jc w:val="center"/>
            </w:pPr>
            <w:r w:rsidRPr="00766440">
              <w:t>Чел.</w:t>
            </w:r>
          </w:p>
        </w:tc>
        <w:tc>
          <w:tcPr>
            <w:tcW w:w="992" w:type="dxa"/>
          </w:tcPr>
          <w:p w:rsidR="00AE00BC" w:rsidRPr="00766440" w:rsidRDefault="00AE00BC" w:rsidP="004B383F">
            <w:pPr>
              <w:pStyle w:val="ConsPlusCell"/>
              <w:jc w:val="center"/>
              <w:rPr>
                <w:rFonts w:ascii="Times New Roman" w:hAnsi="Times New Roman" w:cs="Times New Roman"/>
                <w:sz w:val="24"/>
                <w:szCs w:val="24"/>
              </w:rPr>
            </w:pPr>
            <w:r w:rsidRPr="00766440">
              <w:rPr>
                <w:rFonts w:ascii="Times New Roman" w:hAnsi="Times New Roman" w:cs="Times New Roman"/>
                <w:sz w:val="24"/>
                <w:szCs w:val="24"/>
              </w:rPr>
              <w:t>41</w:t>
            </w:r>
          </w:p>
        </w:tc>
        <w:tc>
          <w:tcPr>
            <w:tcW w:w="993" w:type="dxa"/>
            <w:shd w:val="clear" w:color="auto" w:fill="auto"/>
          </w:tcPr>
          <w:p w:rsidR="00AE00BC" w:rsidRPr="00766440" w:rsidRDefault="00AE00BC" w:rsidP="004B383F">
            <w:pPr>
              <w:pStyle w:val="ConsPlusCell"/>
              <w:jc w:val="center"/>
              <w:rPr>
                <w:rFonts w:ascii="Times New Roman" w:hAnsi="Times New Roman" w:cs="Times New Roman"/>
                <w:sz w:val="24"/>
                <w:szCs w:val="24"/>
              </w:rPr>
            </w:pPr>
            <w:r w:rsidRPr="00766440">
              <w:rPr>
                <w:rFonts w:ascii="Times New Roman" w:hAnsi="Times New Roman" w:cs="Times New Roman"/>
                <w:sz w:val="24"/>
                <w:szCs w:val="24"/>
              </w:rPr>
              <w:t>42</w:t>
            </w:r>
          </w:p>
        </w:tc>
        <w:tc>
          <w:tcPr>
            <w:tcW w:w="992" w:type="dxa"/>
            <w:shd w:val="clear" w:color="auto" w:fill="auto"/>
          </w:tcPr>
          <w:p w:rsidR="00AE00BC" w:rsidRPr="00766440" w:rsidRDefault="00AE00BC" w:rsidP="004B383F">
            <w:pPr>
              <w:jc w:val="center"/>
            </w:pPr>
            <w:r w:rsidRPr="00766440">
              <w:t>43</w:t>
            </w:r>
          </w:p>
        </w:tc>
        <w:tc>
          <w:tcPr>
            <w:tcW w:w="992" w:type="dxa"/>
            <w:shd w:val="clear" w:color="auto" w:fill="auto"/>
          </w:tcPr>
          <w:p w:rsidR="00AE00BC" w:rsidRPr="00766440" w:rsidRDefault="00AE00BC" w:rsidP="004B383F">
            <w:pPr>
              <w:jc w:val="center"/>
            </w:pPr>
            <w:r w:rsidRPr="00766440">
              <w:t>44</w:t>
            </w:r>
          </w:p>
        </w:tc>
        <w:tc>
          <w:tcPr>
            <w:tcW w:w="992" w:type="dxa"/>
            <w:shd w:val="clear" w:color="auto" w:fill="auto"/>
          </w:tcPr>
          <w:p w:rsidR="00AE00BC" w:rsidRPr="00766440" w:rsidRDefault="00AE00BC" w:rsidP="004B383F">
            <w:pPr>
              <w:jc w:val="center"/>
            </w:pPr>
            <w:r w:rsidRPr="00766440">
              <w:t>44</w:t>
            </w: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r>
      <w:tr w:rsidR="00AE00BC" w:rsidRPr="00766440" w:rsidTr="004B383F">
        <w:trPr>
          <w:gridAfter w:val="1"/>
          <w:wAfter w:w="6" w:type="dxa"/>
          <w:trHeight w:val="310"/>
        </w:trPr>
        <w:tc>
          <w:tcPr>
            <w:tcW w:w="4568" w:type="dxa"/>
          </w:tcPr>
          <w:p w:rsidR="00AE00BC" w:rsidRPr="00766440" w:rsidRDefault="00AE00BC" w:rsidP="0052085D">
            <w:pPr>
              <w:pStyle w:val="ConsPlusCell"/>
              <w:rPr>
                <w:b/>
                <w:sz w:val="24"/>
                <w:szCs w:val="24"/>
              </w:rPr>
            </w:pPr>
            <w:r w:rsidRPr="00766440">
              <w:rPr>
                <w:rFonts w:ascii="Times New Roman" w:hAnsi="Times New Roman" w:cs="Times New Roman"/>
                <w:sz w:val="24"/>
                <w:szCs w:val="24"/>
              </w:rPr>
              <w:t>Количество клубных формирований</w:t>
            </w:r>
            <w:r w:rsidRPr="00766440">
              <w:rPr>
                <w:sz w:val="24"/>
                <w:szCs w:val="24"/>
              </w:rPr>
              <w:t xml:space="preserve">  </w:t>
            </w:r>
          </w:p>
        </w:tc>
        <w:tc>
          <w:tcPr>
            <w:tcW w:w="850" w:type="dxa"/>
          </w:tcPr>
          <w:p w:rsidR="00AE00BC" w:rsidRPr="00766440" w:rsidRDefault="00AE00BC" w:rsidP="004B383F">
            <w:pPr>
              <w:jc w:val="center"/>
            </w:pPr>
            <w:r w:rsidRPr="00766440">
              <w:t>Ед.</w:t>
            </w:r>
          </w:p>
          <w:p w:rsidR="00AE00BC" w:rsidRPr="00766440" w:rsidRDefault="00AE00BC" w:rsidP="004B383F">
            <w:pPr>
              <w:jc w:val="center"/>
            </w:pPr>
          </w:p>
        </w:tc>
        <w:tc>
          <w:tcPr>
            <w:tcW w:w="992" w:type="dxa"/>
          </w:tcPr>
          <w:p w:rsidR="00AE00BC" w:rsidRPr="00766440" w:rsidRDefault="00AE00BC" w:rsidP="004B383F">
            <w:pPr>
              <w:pStyle w:val="21"/>
              <w:spacing w:after="0" w:line="240" w:lineRule="auto"/>
              <w:jc w:val="center"/>
              <w:rPr>
                <w:bCs/>
              </w:rPr>
            </w:pPr>
            <w:r w:rsidRPr="00766440">
              <w:rPr>
                <w:bCs/>
              </w:rPr>
              <w:t>26</w:t>
            </w:r>
          </w:p>
        </w:tc>
        <w:tc>
          <w:tcPr>
            <w:tcW w:w="993" w:type="dxa"/>
            <w:shd w:val="clear" w:color="auto" w:fill="auto"/>
          </w:tcPr>
          <w:p w:rsidR="00AE00BC" w:rsidRPr="00766440" w:rsidRDefault="00AE00BC" w:rsidP="004B383F">
            <w:pPr>
              <w:jc w:val="center"/>
            </w:pPr>
            <w:r w:rsidRPr="00766440">
              <w:t>26</w:t>
            </w:r>
          </w:p>
        </w:tc>
        <w:tc>
          <w:tcPr>
            <w:tcW w:w="992" w:type="dxa"/>
            <w:shd w:val="clear" w:color="auto" w:fill="auto"/>
          </w:tcPr>
          <w:p w:rsidR="00AE00BC" w:rsidRPr="00766440" w:rsidRDefault="00AE00BC" w:rsidP="00AE00BC">
            <w:pPr>
              <w:jc w:val="center"/>
              <w:rPr>
                <w:color w:val="000000" w:themeColor="text1"/>
              </w:rPr>
            </w:pPr>
            <w:r w:rsidRPr="00766440">
              <w:rPr>
                <w:color w:val="000000" w:themeColor="text1"/>
              </w:rPr>
              <w:t>26</w:t>
            </w:r>
          </w:p>
        </w:tc>
        <w:tc>
          <w:tcPr>
            <w:tcW w:w="992" w:type="dxa"/>
            <w:shd w:val="clear" w:color="auto" w:fill="auto"/>
          </w:tcPr>
          <w:p w:rsidR="00AE00BC" w:rsidRPr="00766440" w:rsidRDefault="00AE00BC" w:rsidP="00AE00BC">
            <w:pPr>
              <w:jc w:val="center"/>
              <w:rPr>
                <w:color w:val="000000" w:themeColor="text1"/>
              </w:rPr>
            </w:pPr>
            <w:r w:rsidRPr="00766440">
              <w:rPr>
                <w:color w:val="000000" w:themeColor="text1"/>
              </w:rPr>
              <w:t>26</w:t>
            </w:r>
          </w:p>
        </w:tc>
        <w:tc>
          <w:tcPr>
            <w:tcW w:w="992" w:type="dxa"/>
            <w:shd w:val="clear" w:color="auto" w:fill="auto"/>
          </w:tcPr>
          <w:p w:rsidR="00AE00BC" w:rsidRPr="00766440" w:rsidRDefault="00AE00BC" w:rsidP="00AE00BC">
            <w:pPr>
              <w:jc w:val="center"/>
              <w:rPr>
                <w:color w:val="000000" w:themeColor="text1"/>
              </w:rPr>
            </w:pPr>
            <w:r w:rsidRPr="00766440">
              <w:rPr>
                <w:color w:val="000000" w:themeColor="text1"/>
              </w:rPr>
              <w:t>26</w:t>
            </w:r>
          </w:p>
        </w:tc>
        <w:tc>
          <w:tcPr>
            <w:tcW w:w="850" w:type="dxa"/>
            <w:shd w:val="clear" w:color="auto" w:fill="auto"/>
            <w:vAlign w:val="center"/>
          </w:tcPr>
          <w:p w:rsidR="00AE00BC" w:rsidRPr="00766440" w:rsidRDefault="00AE00BC" w:rsidP="00733A9A">
            <w:pPr>
              <w:jc w:val="center"/>
              <w:rPr>
                <w:b/>
              </w:rPr>
            </w:pPr>
          </w:p>
        </w:tc>
        <w:tc>
          <w:tcPr>
            <w:tcW w:w="851" w:type="dxa"/>
            <w:shd w:val="clear" w:color="auto" w:fill="auto"/>
            <w:vAlign w:val="center"/>
          </w:tcPr>
          <w:p w:rsidR="00AE00BC" w:rsidRPr="00766440" w:rsidRDefault="00AE00BC" w:rsidP="00733A9A">
            <w:pPr>
              <w:jc w:val="center"/>
              <w:rPr>
                <w:b/>
              </w:rPr>
            </w:pPr>
          </w:p>
        </w:tc>
        <w:tc>
          <w:tcPr>
            <w:tcW w:w="850" w:type="dxa"/>
            <w:shd w:val="clear" w:color="auto" w:fill="auto"/>
            <w:vAlign w:val="center"/>
          </w:tcPr>
          <w:p w:rsidR="00AE00BC" w:rsidRPr="00766440" w:rsidRDefault="00AE00BC" w:rsidP="00733A9A">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r>
      <w:tr w:rsidR="00AE00BC" w:rsidRPr="00766440" w:rsidTr="004B383F">
        <w:trPr>
          <w:gridAfter w:val="1"/>
          <w:wAfter w:w="6" w:type="dxa"/>
          <w:trHeight w:val="316"/>
        </w:trPr>
        <w:tc>
          <w:tcPr>
            <w:tcW w:w="4568" w:type="dxa"/>
          </w:tcPr>
          <w:p w:rsidR="00AE00BC" w:rsidRPr="00766440" w:rsidRDefault="00AE00BC" w:rsidP="008D70E9">
            <w:pPr>
              <w:pStyle w:val="21"/>
              <w:spacing w:after="0" w:line="240" w:lineRule="auto"/>
            </w:pPr>
            <w:r w:rsidRPr="00766440">
              <w:t>Число участников клубных формирований</w:t>
            </w:r>
          </w:p>
        </w:tc>
        <w:tc>
          <w:tcPr>
            <w:tcW w:w="850" w:type="dxa"/>
          </w:tcPr>
          <w:p w:rsidR="00AE00BC" w:rsidRPr="00766440" w:rsidRDefault="00AE00BC" w:rsidP="004B383F">
            <w:pPr>
              <w:pStyle w:val="21"/>
              <w:spacing w:after="0" w:line="240" w:lineRule="auto"/>
              <w:jc w:val="center"/>
            </w:pPr>
            <w:r w:rsidRPr="00766440">
              <w:t>Чел.</w:t>
            </w:r>
          </w:p>
        </w:tc>
        <w:tc>
          <w:tcPr>
            <w:tcW w:w="992" w:type="dxa"/>
          </w:tcPr>
          <w:p w:rsidR="00AE00BC" w:rsidRPr="00766440" w:rsidRDefault="00AE00BC" w:rsidP="004F10DA">
            <w:pPr>
              <w:pStyle w:val="21"/>
              <w:spacing w:after="0" w:line="240" w:lineRule="auto"/>
              <w:jc w:val="center"/>
              <w:rPr>
                <w:bCs/>
              </w:rPr>
            </w:pPr>
            <w:r w:rsidRPr="00766440">
              <w:rPr>
                <w:bCs/>
              </w:rPr>
              <w:t>759</w:t>
            </w:r>
          </w:p>
        </w:tc>
        <w:tc>
          <w:tcPr>
            <w:tcW w:w="993" w:type="dxa"/>
            <w:shd w:val="clear" w:color="auto" w:fill="auto"/>
          </w:tcPr>
          <w:p w:rsidR="00AE00BC" w:rsidRPr="00766440" w:rsidRDefault="00AE00BC" w:rsidP="004B383F">
            <w:pPr>
              <w:jc w:val="center"/>
            </w:pPr>
            <w:r w:rsidRPr="00766440">
              <w:t>781</w:t>
            </w:r>
          </w:p>
        </w:tc>
        <w:tc>
          <w:tcPr>
            <w:tcW w:w="992" w:type="dxa"/>
            <w:shd w:val="clear" w:color="auto" w:fill="auto"/>
          </w:tcPr>
          <w:p w:rsidR="00AE00BC" w:rsidRPr="00766440" w:rsidRDefault="00AE00BC" w:rsidP="00AE00BC">
            <w:pPr>
              <w:jc w:val="center"/>
              <w:rPr>
                <w:color w:val="000000" w:themeColor="text1"/>
              </w:rPr>
            </w:pPr>
            <w:r w:rsidRPr="00766440">
              <w:rPr>
                <w:color w:val="000000" w:themeColor="text1"/>
              </w:rPr>
              <w:t>775</w:t>
            </w:r>
          </w:p>
        </w:tc>
        <w:tc>
          <w:tcPr>
            <w:tcW w:w="992" w:type="dxa"/>
            <w:shd w:val="clear" w:color="auto" w:fill="auto"/>
          </w:tcPr>
          <w:p w:rsidR="00AE00BC" w:rsidRPr="00766440" w:rsidRDefault="00AE00BC" w:rsidP="00AE00BC">
            <w:pPr>
              <w:jc w:val="center"/>
              <w:rPr>
                <w:color w:val="000000" w:themeColor="text1"/>
              </w:rPr>
            </w:pPr>
            <w:r w:rsidRPr="00766440">
              <w:rPr>
                <w:color w:val="000000" w:themeColor="text1"/>
              </w:rPr>
              <w:t>775</w:t>
            </w:r>
          </w:p>
        </w:tc>
        <w:tc>
          <w:tcPr>
            <w:tcW w:w="992" w:type="dxa"/>
            <w:shd w:val="clear" w:color="auto" w:fill="auto"/>
          </w:tcPr>
          <w:p w:rsidR="00AE00BC" w:rsidRPr="00766440" w:rsidRDefault="00AE00BC" w:rsidP="00AE00BC">
            <w:pPr>
              <w:jc w:val="center"/>
              <w:rPr>
                <w:color w:val="000000" w:themeColor="text1"/>
              </w:rPr>
            </w:pPr>
            <w:r w:rsidRPr="00766440">
              <w:rPr>
                <w:color w:val="000000" w:themeColor="text1"/>
              </w:rPr>
              <w:t>775</w:t>
            </w: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r>
      <w:tr w:rsidR="00AE00BC" w:rsidRPr="00766440" w:rsidTr="00782CAE">
        <w:trPr>
          <w:gridAfter w:val="1"/>
          <w:wAfter w:w="6" w:type="dxa"/>
          <w:trHeight w:val="316"/>
        </w:trPr>
        <w:tc>
          <w:tcPr>
            <w:tcW w:w="14631" w:type="dxa"/>
            <w:gridSpan w:val="12"/>
            <w:vAlign w:val="center"/>
          </w:tcPr>
          <w:p w:rsidR="00AE00BC" w:rsidRPr="00766440" w:rsidRDefault="00AE00BC" w:rsidP="004B383F">
            <w:pPr>
              <w:rPr>
                <w:b/>
              </w:rPr>
            </w:pPr>
            <w:r w:rsidRPr="00766440">
              <w:rPr>
                <w:bCs/>
              </w:rPr>
              <w:t>Муниципальная услуга «Организация и проведение культурно-массовых мероприятий»</w:t>
            </w:r>
          </w:p>
        </w:tc>
      </w:tr>
      <w:tr w:rsidR="00AE00BC" w:rsidRPr="00766440" w:rsidTr="00782CAE">
        <w:trPr>
          <w:gridAfter w:val="1"/>
          <w:wAfter w:w="6" w:type="dxa"/>
          <w:trHeight w:val="316"/>
        </w:trPr>
        <w:tc>
          <w:tcPr>
            <w:tcW w:w="4568" w:type="dxa"/>
          </w:tcPr>
          <w:p w:rsidR="00AE00BC" w:rsidRPr="00766440" w:rsidRDefault="00AE00BC" w:rsidP="008D70E9">
            <w:pPr>
              <w:pStyle w:val="ConsPlusCell"/>
              <w:rPr>
                <w:b/>
                <w:sz w:val="24"/>
                <w:szCs w:val="24"/>
              </w:rPr>
            </w:pPr>
            <w:r w:rsidRPr="00766440">
              <w:rPr>
                <w:rFonts w:ascii="Times New Roman" w:hAnsi="Times New Roman" w:cs="Times New Roman"/>
                <w:sz w:val="24"/>
                <w:szCs w:val="24"/>
              </w:rPr>
              <w:t>Удовлетворенность населения качеством услуги</w:t>
            </w:r>
          </w:p>
        </w:tc>
        <w:tc>
          <w:tcPr>
            <w:tcW w:w="850" w:type="dxa"/>
            <w:vAlign w:val="center"/>
          </w:tcPr>
          <w:p w:rsidR="00AE00BC" w:rsidRPr="00766440" w:rsidRDefault="00AE00BC" w:rsidP="008D70E9">
            <w:pPr>
              <w:jc w:val="center"/>
            </w:pPr>
            <w:r w:rsidRPr="00766440">
              <w:t>%</w:t>
            </w:r>
          </w:p>
        </w:tc>
        <w:tc>
          <w:tcPr>
            <w:tcW w:w="992" w:type="dxa"/>
            <w:vAlign w:val="center"/>
          </w:tcPr>
          <w:p w:rsidR="00AE00BC" w:rsidRPr="00766440" w:rsidRDefault="00AE00BC" w:rsidP="003F5103">
            <w:pPr>
              <w:pStyle w:val="21"/>
              <w:spacing w:after="0" w:line="240" w:lineRule="auto"/>
              <w:jc w:val="center"/>
              <w:rPr>
                <w:bCs/>
              </w:rPr>
            </w:pPr>
            <w:r w:rsidRPr="00766440">
              <w:rPr>
                <w:bCs/>
              </w:rPr>
              <w:t>78</w:t>
            </w:r>
          </w:p>
        </w:tc>
        <w:tc>
          <w:tcPr>
            <w:tcW w:w="993" w:type="dxa"/>
            <w:shd w:val="clear" w:color="auto" w:fill="auto"/>
            <w:vAlign w:val="center"/>
          </w:tcPr>
          <w:p w:rsidR="00AE00BC" w:rsidRPr="00766440" w:rsidRDefault="00AE00BC" w:rsidP="003F5103">
            <w:pPr>
              <w:jc w:val="center"/>
            </w:pPr>
            <w:r w:rsidRPr="00766440">
              <w:t>78</w:t>
            </w:r>
          </w:p>
        </w:tc>
        <w:tc>
          <w:tcPr>
            <w:tcW w:w="992" w:type="dxa"/>
            <w:shd w:val="clear" w:color="auto" w:fill="auto"/>
            <w:vAlign w:val="center"/>
          </w:tcPr>
          <w:p w:rsidR="00AE00BC" w:rsidRPr="00766440" w:rsidRDefault="00AE00BC" w:rsidP="00AE00BC">
            <w:pPr>
              <w:jc w:val="center"/>
            </w:pPr>
            <w:r w:rsidRPr="00766440">
              <w:t>78</w:t>
            </w:r>
          </w:p>
        </w:tc>
        <w:tc>
          <w:tcPr>
            <w:tcW w:w="992" w:type="dxa"/>
            <w:shd w:val="clear" w:color="auto" w:fill="auto"/>
            <w:vAlign w:val="center"/>
          </w:tcPr>
          <w:p w:rsidR="00AE00BC" w:rsidRPr="00766440" w:rsidRDefault="00AE00BC" w:rsidP="00AE00BC">
            <w:pPr>
              <w:jc w:val="center"/>
            </w:pPr>
            <w:r w:rsidRPr="00766440">
              <w:t>78</w:t>
            </w:r>
          </w:p>
        </w:tc>
        <w:tc>
          <w:tcPr>
            <w:tcW w:w="992" w:type="dxa"/>
            <w:shd w:val="clear" w:color="auto" w:fill="auto"/>
            <w:vAlign w:val="center"/>
          </w:tcPr>
          <w:p w:rsidR="00AE00BC" w:rsidRPr="00766440" w:rsidRDefault="00AE00BC" w:rsidP="003F5103">
            <w:pPr>
              <w:jc w:val="center"/>
            </w:pPr>
            <w:r w:rsidRPr="00766440">
              <w:t>78</w:t>
            </w: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r>
      <w:tr w:rsidR="00AE00BC" w:rsidRPr="00766440" w:rsidTr="00782CAE">
        <w:trPr>
          <w:gridAfter w:val="1"/>
          <w:wAfter w:w="6" w:type="dxa"/>
          <w:trHeight w:val="62"/>
        </w:trPr>
        <w:tc>
          <w:tcPr>
            <w:tcW w:w="4568" w:type="dxa"/>
          </w:tcPr>
          <w:p w:rsidR="00AE00BC" w:rsidRPr="00766440" w:rsidRDefault="00AE00BC" w:rsidP="0052085D">
            <w:pPr>
              <w:pStyle w:val="21"/>
              <w:spacing w:after="0" w:line="240" w:lineRule="auto"/>
              <w:rPr>
                <w:b/>
              </w:rPr>
            </w:pPr>
            <w:r w:rsidRPr="00766440">
              <w:t>Количество проведенных мероприятий</w:t>
            </w:r>
          </w:p>
          <w:p w:rsidR="00AE00BC" w:rsidRPr="00766440" w:rsidRDefault="00AE00BC" w:rsidP="0052085D"/>
        </w:tc>
        <w:tc>
          <w:tcPr>
            <w:tcW w:w="850" w:type="dxa"/>
            <w:vAlign w:val="center"/>
          </w:tcPr>
          <w:p w:rsidR="00AE00BC" w:rsidRPr="00766440" w:rsidRDefault="00AE00BC" w:rsidP="0052085D">
            <w:pPr>
              <w:jc w:val="center"/>
            </w:pPr>
            <w:r w:rsidRPr="00766440">
              <w:t>Ед.</w:t>
            </w:r>
          </w:p>
        </w:tc>
        <w:tc>
          <w:tcPr>
            <w:tcW w:w="992" w:type="dxa"/>
            <w:vAlign w:val="center"/>
          </w:tcPr>
          <w:p w:rsidR="00AE00BC" w:rsidRPr="00766440" w:rsidRDefault="00AE00BC" w:rsidP="003F5103">
            <w:pPr>
              <w:pStyle w:val="21"/>
              <w:spacing w:after="0" w:line="240" w:lineRule="auto"/>
              <w:jc w:val="center"/>
              <w:rPr>
                <w:bCs/>
              </w:rPr>
            </w:pPr>
            <w:r w:rsidRPr="00766440">
              <w:rPr>
                <w:bCs/>
              </w:rPr>
              <w:t>313</w:t>
            </w:r>
          </w:p>
        </w:tc>
        <w:tc>
          <w:tcPr>
            <w:tcW w:w="993" w:type="dxa"/>
            <w:shd w:val="clear" w:color="auto" w:fill="auto"/>
            <w:vAlign w:val="center"/>
          </w:tcPr>
          <w:p w:rsidR="00AE00BC" w:rsidRPr="00766440" w:rsidRDefault="00AE00BC" w:rsidP="003F5103">
            <w:pPr>
              <w:jc w:val="center"/>
            </w:pPr>
            <w:r w:rsidRPr="00766440">
              <w:t>322</w:t>
            </w:r>
          </w:p>
        </w:tc>
        <w:tc>
          <w:tcPr>
            <w:tcW w:w="992" w:type="dxa"/>
            <w:shd w:val="clear" w:color="auto" w:fill="auto"/>
            <w:vAlign w:val="center"/>
          </w:tcPr>
          <w:p w:rsidR="00AE00BC" w:rsidRPr="00766440" w:rsidRDefault="00AE00BC" w:rsidP="00AE00BC">
            <w:pPr>
              <w:pStyle w:val="21"/>
              <w:spacing w:after="0" w:line="240" w:lineRule="auto"/>
              <w:jc w:val="center"/>
              <w:rPr>
                <w:bCs/>
                <w:color w:val="000000" w:themeColor="text1"/>
              </w:rPr>
            </w:pPr>
            <w:r w:rsidRPr="00766440">
              <w:rPr>
                <w:bCs/>
                <w:color w:val="000000" w:themeColor="text1"/>
              </w:rPr>
              <w:t>320</w:t>
            </w:r>
          </w:p>
        </w:tc>
        <w:tc>
          <w:tcPr>
            <w:tcW w:w="992" w:type="dxa"/>
            <w:shd w:val="clear" w:color="auto" w:fill="auto"/>
            <w:vAlign w:val="center"/>
          </w:tcPr>
          <w:p w:rsidR="00AE00BC" w:rsidRPr="00766440" w:rsidRDefault="00AE00BC" w:rsidP="00AE00BC">
            <w:pPr>
              <w:jc w:val="center"/>
              <w:rPr>
                <w:color w:val="000000" w:themeColor="text1"/>
              </w:rPr>
            </w:pPr>
            <w:r w:rsidRPr="00766440">
              <w:rPr>
                <w:color w:val="000000" w:themeColor="text1"/>
              </w:rPr>
              <w:t>320</w:t>
            </w:r>
          </w:p>
        </w:tc>
        <w:tc>
          <w:tcPr>
            <w:tcW w:w="992" w:type="dxa"/>
            <w:shd w:val="clear" w:color="auto" w:fill="auto"/>
            <w:vAlign w:val="center"/>
          </w:tcPr>
          <w:p w:rsidR="00AE00BC" w:rsidRPr="00766440" w:rsidRDefault="00AE00BC" w:rsidP="00AE00BC">
            <w:pPr>
              <w:jc w:val="center"/>
              <w:rPr>
                <w:color w:val="000000" w:themeColor="text1"/>
              </w:rPr>
            </w:pPr>
            <w:r w:rsidRPr="00766440">
              <w:rPr>
                <w:color w:val="000000" w:themeColor="text1"/>
              </w:rPr>
              <w:t>320</w:t>
            </w:r>
          </w:p>
        </w:tc>
        <w:tc>
          <w:tcPr>
            <w:tcW w:w="850" w:type="dxa"/>
            <w:shd w:val="clear" w:color="auto" w:fill="auto"/>
            <w:vAlign w:val="center"/>
          </w:tcPr>
          <w:p w:rsidR="00AE00BC" w:rsidRPr="00766440" w:rsidRDefault="00AE00BC" w:rsidP="0052085D">
            <w:pPr>
              <w:jc w:val="center"/>
              <w:rPr>
                <w:b/>
              </w:rPr>
            </w:pPr>
          </w:p>
        </w:tc>
        <w:tc>
          <w:tcPr>
            <w:tcW w:w="851" w:type="dxa"/>
            <w:shd w:val="clear" w:color="auto" w:fill="auto"/>
            <w:vAlign w:val="center"/>
          </w:tcPr>
          <w:p w:rsidR="00AE00BC" w:rsidRPr="00766440" w:rsidRDefault="00AE00BC" w:rsidP="0052085D">
            <w:pPr>
              <w:jc w:val="center"/>
              <w:rPr>
                <w:b/>
              </w:rPr>
            </w:pPr>
          </w:p>
        </w:tc>
        <w:tc>
          <w:tcPr>
            <w:tcW w:w="850" w:type="dxa"/>
            <w:shd w:val="clear" w:color="auto" w:fill="auto"/>
            <w:vAlign w:val="center"/>
          </w:tcPr>
          <w:p w:rsidR="00AE00BC" w:rsidRPr="00766440" w:rsidRDefault="00AE00BC" w:rsidP="0052085D">
            <w:pPr>
              <w:jc w:val="center"/>
              <w:rPr>
                <w:b/>
              </w:rPr>
            </w:pPr>
          </w:p>
        </w:tc>
        <w:tc>
          <w:tcPr>
            <w:tcW w:w="851" w:type="dxa"/>
            <w:shd w:val="clear" w:color="auto" w:fill="auto"/>
            <w:vAlign w:val="center"/>
          </w:tcPr>
          <w:p w:rsidR="00AE00BC" w:rsidRPr="00766440" w:rsidRDefault="00AE00BC" w:rsidP="0052085D">
            <w:pPr>
              <w:jc w:val="center"/>
              <w:rPr>
                <w:b/>
              </w:rPr>
            </w:pPr>
          </w:p>
        </w:tc>
        <w:tc>
          <w:tcPr>
            <w:tcW w:w="850" w:type="dxa"/>
            <w:shd w:val="clear" w:color="auto" w:fill="auto"/>
            <w:vAlign w:val="center"/>
          </w:tcPr>
          <w:p w:rsidR="00AE00BC" w:rsidRPr="00766440" w:rsidRDefault="00AE00BC" w:rsidP="0052085D">
            <w:pPr>
              <w:jc w:val="center"/>
              <w:rPr>
                <w:b/>
              </w:rPr>
            </w:pPr>
          </w:p>
        </w:tc>
      </w:tr>
      <w:tr w:rsidR="00AE00BC" w:rsidRPr="00766440" w:rsidTr="00782CAE">
        <w:trPr>
          <w:gridAfter w:val="1"/>
          <w:wAfter w:w="6" w:type="dxa"/>
          <w:trHeight w:val="316"/>
        </w:trPr>
        <w:tc>
          <w:tcPr>
            <w:tcW w:w="4568" w:type="dxa"/>
          </w:tcPr>
          <w:p w:rsidR="00AE00BC" w:rsidRPr="00766440" w:rsidRDefault="00AE00BC" w:rsidP="008D70E9">
            <w:pPr>
              <w:pStyle w:val="21"/>
              <w:spacing w:after="0" w:line="240" w:lineRule="auto"/>
              <w:rPr>
                <w:b/>
              </w:rPr>
            </w:pPr>
            <w:r w:rsidRPr="00766440">
              <w:t>Количество участников мероприятий</w:t>
            </w:r>
          </w:p>
        </w:tc>
        <w:tc>
          <w:tcPr>
            <w:tcW w:w="850" w:type="dxa"/>
            <w:vAlign w:val="center"/>
          </w:tcPr>
          <w:p w:rsidR="00AE00BC" w:rsidRPr="00766440" w:rsidRDefault="00AE00BC" w:rsidP="0052085D">
            <w:pPr>
              <w:jc w:val="center"/>
            </w:pPr>
            <w:r w:rsidRPr="00766440">
              <w:t>Чел.</w:t>
            </w:r>
          </w:p>
        </w:tc>
        <w:tc>
          <w:tcPr>
            <w:tcW w:w="992" w:type="dxa"/>
            <w:vAlign w:val="center"/>
          </w:tcPr>
          <w:p w:rsidR="00AE00BC" w:rsidRPr="00766440" w:rsidRDefault="00AE00BC" w:rsidP="003F5103">
            <w:pPr>
              <w:jc w:val="center"/>
            </w:pPr>
            <w:r w:rsidRPr="00766440">
              <w:t>90485</w:t>
            </w:r>
          </w:p>
        </w:tc>
        <w:tc>
          <w:tcPr>
            <w:tcW w:w="993" w:type="dxa"/>
            <w:shd w:val="clear" w:color="auto" w:fill="auto"/>
            <w:vAlign w:val="center"/>
          </w:tcPr>
          <w:p w:rsidR="00AE00BC" w:rsidRPr="00766440" w:rsidRDefault="00AE00BC" w:rsidP="003F5103">
            <w:pPr>
              <w:jc w:val="center"/>
            </w:pPr>
            <w:r w:rsidRPr="00766440">
              <w:t>93199</w:t>
            </w:r>
          </w:p>
        </w:tc>
        <w:tc>
          <w:tcPr>
            <w:tcW w:w="992" w:type="dxa"/>
            <w:shd w:val="clear" w:color="auto" w:fill="auto"/>
            <w:vAlign w:val="center"/>
          </w:tcPr>
          <w:p w:rsidR="00AE00BC" w:rsidRPr="00766440" w:rsidRDefault="00AE00BC" w:rsidP="00AE00BC">
            <w:pPr>
              <w:jc w:val="center"/>
              <w:rPr>
                <w:color w:val="000000" w:themeColor="text1"/>
              </w:rPr>
            </w:pPr>
            <w:r w:rsidRPr="00766440">
              <w:rPr>
                <w:color w:val="000000" w:themeColor="text1"/>
              </w:rPr>
              <w:t>90 550</w:t>
            </w:r>
          </w:p>
        </w:tc>
        <w:tc>
          <w:tcPr>
            <w:tcW w:w="992" w:type="dxa"/>
            <w:shd w:val="clear" w:color="auto" w:fill="auto"/>
            <w:vAlign w:val="center"/>
          </w:tcPr>
          <w:p w:rsidR="00AE00BC" w:rsidRPr="00766440" w:rsidRDefault="00AE00BC" w:rsidP="00AE00BC">
            <w:pPr>
              <w:jc w:val="center"/>
              <w:rPr>
                <w:color w:val="000000" w:themeColor="text1"/>
              </w:rPr>
            </w:pPr>
            <w:r w:rsidRPr="00766440">
              <w:rPr>
                <w:color w:val="000000" w:themeColor="text1"/>
              </w:rPr>
              <w:t>90 550</w:t>
            </w:r>
          </w:p>
        </w:tc>
        <w:tc>
          <w:tcPr>
            <w:tcW w:w="992" w:type="dxa"/>
            <w:shd w:val="clear" w:color="auto" w:fill="auto"/>
            <w:vAlign w:val="center"/>
          </w:tcPr>
          <w:p w:rsidR="00AE00BC" w:rsidRPr="00766440" w:rsidRDefault="00AE00BC" w:rsidP="00AE00BC">
            <w:pPr>
              <w:jc w:val="center"/>
              <w:rPr>
                <w:color w:val="000000" w:themeColor="text1"/>
              </w:rPr>
            </w:pPr>
            <w:r w:rsidRPr="00766440">
              <w:rPr>
                <w:color w:val="000000" w:themeColor="text1"/>
              </w:rPr>
              <w:t>90 550</w:t>
            </w: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r>
      <w:tr w:rsidR="00AE00BC" w:rsidRPr="00766440" w:rsidTr="00733A9A">
        <w:trPr>
          <w:trHeight w:val="316"/>
        </w:trPr>
        <w:tc>
          <w:tcPr>
            <w:tcW w:w="14637" w:type="dxa"/>
            <w:gridSpan w:val="13"/>
            <w:vAlign w:val="center"/>
          </w:tcPr>
          <w:p w:rsidR="00AE00BC" w:rsidRPr="00766440" w:rsidRDefault="00AE00BC" w:rsidP="00782CAE">
            <w:pPr>
              <w:autoSpaceDE w:val="0"/>
              <w:autoSpaceDN w:val="0"/>
              <w:adjustRightInd w:val="0"/>
              <w:jc w:val="both"/>
              <w:rPr>
                <w:b/>
                <w:bCs/>
              </w:rPr>
            </w:pPr>
            <w:r w:rsidRPr="00766440">
              <w:rPr>
                <w:bCs/>
              </w:rPr>
              <w:t>Муниципальная услуга «</w:t>
            </w:r>
            <w:r w:rsidRPr="00766440">
              <w:t>Библиотечное, библиографическое и информационное обслуживание пользователей библиотеки</w:t>
            </w:r>
            <w:r w:rsidRPr="00766440">
              <w:rPr>
                <w:bCs/>
              </w:rPr>
              <w:t>»</w:t>
            </w:r>
          </w:p>
        </w:tc>
      </w:tr>
      <w:tr w:rsidR="00AE00BC" w:rsidRPr="00766440" w:rsidTr="004B383F">
        <w:trPr>
          <w:gridAfter w:val="1"/>
          <w:wAfter w:w="6" w:type="dxa"/>
          <w:trHeight w:val="316"/>
        </w:trPr>
        <w:tc>
          <w:tcPr>
            <w:tcW w:w="4568" w:type="dxa"/>
          </w:tcPr>
          <w:p w:rsidR="00AE00BC" w:rsidRPr="00766440" w:rsidRDefault="00AE00BC" w:rsidP="00AE00BC">
            <w:pPr>
              <w:pStyle w:val="ConsPlusCell"/>
              <w:rPr>
                <w:b/>
                <w:color w:val="000000" w:themeColor="text1"/>
                <w:sz w:val="24"/>
                <w:szCs w:val="24"/>
              </w:rPr>
            </w:pPr>
            <w:r w:rsidRPr="00766440">
              <w:rPr>
                <w:rFonts w:ascii="Times New Roman" w:hAnsi="Times New Roman" w:cs="Times New Roman"/>
                <w:color w:val="000000" w:themeColor="text1"/>
                <w:sz w:val="24"/>
                <w:szCs w:val="24"/>
              </w:rPr>
              <w:t>Библиотечное обслуживание с учетом всех форм в стационарных условиях</w:t>
            </w:r>
          </w:p>
        </w:tc>
        <w:tc>
          <w:tcPr>
            <w:tcW w:w="850" w:type="dxa"/>
          </w:tcPr>
          <w:p w:rsidR="00AE00BC" w:rsidRPr="00766440" w:rsidRDefault="00AE00BC" w:rsidP="00AE00BC">
            <w:pPr>
              <w:jc w:val="center"/>
              <w:rPr>
                <w:color w:val="000000" w:themeColor="text1"/>
              </w:rPr>
            </w:pPr>
            <w:r w:rsidRPr="00766440">
              <w:rPr>
                <w:color w:val="000000" w:themeColor="text1"/>
              </w:rPr>
              <w:t>Посещений</w:t>
            </w:r>
          </w:p>
        </w:tc>
        <w:tc>
          <w:tcPr>
            <w:tcW w:w="992" w:type="dxa"/>
          </w:tcPr>
          <w:p w:rsidR="00AE00BC" w:rsidRPr="00766440" w:rsidRDefault="00AE00BC" w:rsidP="00AE00BC">
            <w:pPr>
              <w:pStyle w:val="21"/>
              <w:spacing w:after="0" w:line="240" w:lineRule="auto"/>
              <w:jc w:val="center"/>
              <w:rPr>
                <w:bCs/>
                <w:color w:val="000000" w:themeColor="text1"/>
              </w:rPr>
            </w:pPr>
            <w:r w:rsidRPr="00766440">
              <w:rPr>
                <w:bCs/>
                <w:color w:val="000000" w:themeColor="text1"/>
              </w:rPr>
              <w:t>46500</w:t>
            </w:r>
          </w:p>
        </w:tc>
        <w:tc>
          <w:tcPr>
            <w:tcW w:w="993" w:type="dxa"/>
            <w:shd w:val="clear" w:color="auto" w:fill="auto"/>
          </w:tcPr>
          <w:p w:rsidR="00AE00BC" w:rsidRPr="00766440" w:rsidRDefault="00AE00BC" w:rsidP="00AE00BC">
            <w:pPr>
              <w:jc w:val="center"/>
              <w:rPr>
                <w:color w:val="000000" w:themeColor="text1"/>
              </w:rPr>
            </w:pPr>
            <w:r w:rsidRPr="00766440">
              <w:rPr>
                <w:color w:val="000000" w:themeColor="text1"/>
              </w:rPr>
              <w:t>46500</w:t>
            </w:r>
          </w:p>
        </w:tc>
        <w:tc>
          <w:tcPr>
            <w:tcW w:w="992" w:type="dxa"/>
            <w:shd w:val="clear" w:color="auto" w:fill="auto"/>
          </w:tcPr>
          <w:p w:rsidR="00AE00BC" w:rsidRPr="00766440" w:rsidRDefault="00AE00BC" w:rsidP="00AE00BC">
            <w:pPr>
              <w:jc w:val="center"/>
              <w:rPr>
                <w:color w:val="000000" w:themeColor="text1"/>
              </w:rPr>
            </w:pPr>
            <w:r w:rsidRPr="00766440">
              <w:rPr>
                <w:color w:val="000000" w:themeColor="text1"/>
              </w:rPr>
              <w:t>46500</w:t>
            </w:r>
          </w:p>
        </w:tc>
        <w:tc>
          <w:tcPr>
            <w:tcW w:w="992" w:type="dxa"/>
            <w:shd w:val="clear" w:color="auto" w:fill="auto"/>
          </w:tcPr>
          <w:p w:rsidR="00AE00BC" w:rsidRPr="00766440" w:rsidRDefault="00AE00BC" w:rsidP="00AE00BC">
            <w:pPr>
              <w:jc w:val="center"/>
              <w:rPr>
                <w:color w:val="000000" w:themeColor="text1"/>
              </w:rPr>
            </w:pPr>
            <w:r w:rsidRPr="00766440">
              <w:rPr>
                <w:color w:val="000000" w:themeColor="text1"/>
              </w:rPr>
              <w:t>46500</w:t>
            </w:r>
          </w:p>
        </w:tc>
        <w:tc>
          <w:tcPr>
            <w:tcW w:w="992" w:type="dxa"/>
            <w:shd w:val="clear" w:color="auto" w:fill="auto"/>
          </w:tcPr>
          <w:p w:rsidR="00AE00BC" w:rsidRPr="00766440" w:rsidRDefault="00AE00BC" w:rsidP="00AE00BC">
            <w:pPr>
              <w:jc w:val="center"/>
              <w:rPr>
                <w:color w:val="000000" w:themeColor="text1"/>
              </w:rPr>
            </w:pPr>
            <w:r w:rsidRPr="00766440">
              <w:rPr>
                <w:color w:val="000000" w:themeColor="text1"/>
              </w:rPr>
              <w:t>46500</w:t>
            </w: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r>
      <w:tr w:rsidR="00AE00BC" w:rsidRPr="00766440" w:rsidTr="004B383F">
        <w:trPr>
          <w:gridAfter w:val="1"/>
          <w:wAfter w:w="6" w:type="dxa"/>
          <w:trHeight w:val="316"/>
        </w:trPr>
        <w:tc>
          <w:tcPr>
            <w:tcW w:w="4568" w:type="dxa"/>
          </w:tcPr>
          <w:p w:rsidR="00AE00BC" w:rsidRPr="00766440" w:rsidRDefault="00AE00BC" w:rsidP="00AE00BC">
            <w:pPr>
              <w:pStyle w:val="ConsPlusCell"/>
              <w:rPr>
                <w:rFonts w:ascii="Times New Roman" w:hAnsi="Times New Roman" w:cs="Times New Roman"/>
                <w:color w:val="000000" w:themeColor="text1"/>
                <w:sz w:val="24"/>
                <w:szCs w:val="24"/>
              </w:rPr>
            </w:pPr>
            <w:r w:rsidRPr="00766440">
              <w:rPr>
                <w:rFonts w:ascii="Times New Roman" w:hAnsi="Times New Roman" w:cs="Times New Roman"/>
                <w:color w:val="000000" w:themeColor="text1"/>
                <w:sz w:val="24"/>
                <w:szCs w:val="24"/>
              </w:rPr>
              <w:t>Библиотечное обслуживание с учетом всех форм во вне стационарных условий</w:t>
            </w:r>
          </w:p>
        </w:tc>
        <w:tc>
          <w:tcPr>
            <w:tcW w:w="850" w:type="dxa"/>
          </w:tcPr>
          <w:p w:rsidR="00AE00BC" w:rsidRPr="00766440" w:rsidRDefault="00AE00BC" w:rsidP="00AE00BC">
            <w:pPr>
              <w:jc w:val="center"/>
              <w:rPr>
                <w:color w:val="000000" w:themeColor="text1"/>
              </w:rPr>
            </w:pPr>
            <w:r w:rsidRPr="00766440">
              <w:rPr>
                <w:color w:val="000000" w:themeColor="text1"/>
              </w:rPr>
              <w:t>Посещений</w:t>
            </w:r>
          </w:p>
        </w:tc>
        <w:tc>
          <w:tcPr>
            <w:tcW w:w="992" w:type="dxa"/>
          </w:tcPr>
          <w:p w:rsidR="00AE00BC" w:rsidRPr="00766440" w:rsidRDefault="00AE00BC" w:rsidP="00AE00BC">
            <w:pPr>
              <w:pStyle w:val="21"/>
              <w:spacing w:after="0" w:line="240" w:lineRule="auto"/>
              <w:jc w:val="center"/>
              <w:rPr>
                <w:bCs/>
                <w:color w:val="000000" w:themeColor="text1"/>
              </w:rPr>
            </w:pPr>
            <w:r w:rsidRPr="00766440">
              <w:rPr>
                <w:bCs/>
                <w:color w:val="000000" w:themeColor="text1"/>
              </w:rPr>
              <w:t>16000</w:t>
            </w:r>
          </w:p>
        </w:tc>
        <w:tc>
          <w:tcPr>
            <w:tcW w:w="993" w:type="dxa"/>
            <w:shd w:val="clear" w:color="auto" w:fill="auto"/>
          </w:tcPr>
          <w:p w:rsidR="00AE00BC" w:rsidRPr="00766440" w:rsidRDefault="00AE00BC" w:rsidP="00AE00BC">
            <w:r w:rsidRPr="00766440">
              <w:t>16000</w:t>
            </w:r>
          </w:p>
        </w:tc>
        <w:tc>
          <w:tcPr>
            <w:tcW w:w="992" w:type="dxa"/>
            <w:shd w:val="clear" w:color="auto" w:fill="auto"/>
          </w:tcPr>
          <w:p w:rsidR="00AE00BC" w:rsidRPr="00766440" w:rsidRDefault="00AE00BC" w:rsidP="00AE00BC">
            <w:r w:rsidRPr="00766440">
              <w:t>16000</w:t>
            </w:r>
          </w:p>
        </w:tc>
        <w:tc>
          <w:tcPr>
            <w:tcW w:w="992" w:type="dxa"/>
            <w:shd w:val="clear" w:color="auto" w:fill="auto"/>
          </w:tcPr>
          <w:p w:rsidR="00AE00BC" w:rsidRPr="00766440" w:rsidRDefault="00AE00BC" w:rsidP="00AE00BC">
            <w:r w:rsidRPr="00766440">
              <w:t>16000</w:t>
            </w:r>
          </w:p>
        </w:tc>
        <w:tc>
          <w:tcPr>
            <w:tcW w:w="992" w:type="dxa"/>
            <w:shd w:val="clear" w:color="auto" w:fill="auto"/>
          </w:tcPr>
          <w:p w:rsidR="00AE00BC" w:rsidRPr="00766440" w:rsidRDefault="00AE00BC" w:rsidP="00AE00BC">
            <w:r w:rsidRPr="00766440">
              <w:t>16000</w:t>
            </w: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r>
      <w:tr w:rsidR="00AE00BC" w:rsidRPr="00766440" w:rsidTr="004B383F">
        <w:trPr>
          <w:gridAfter w:val="1"/>
          <w:wAfter w:w="6" w:type="dxa"/>
          <w:trHeight w:val="316"/>
        </w:trPr>
        <w:tc>
          <w:tcPr>
            <w:tcW w:w="4568" w:type="dxa"/>
          </w:tcPr>
          <w:p w:rsidR="00AE00BC" w:rsidRPr="00766440" w:rsidRDefault="00AE00BC" w:rsidP="00AE00BC">
            <w:pPr>
              <w:pStyle w:val="ConsPlusCell"/>
              <w:jc w:val="both"/>
              <w:rPr>
                <w:rFonts w:ascii="Times New Roman" w:hAnsi="Times New Roman" w:cs="Times New Roman"/>
                <w:color w:val="000000" w:themeColor="text1"/>
                <w:sz w:val="24"/>
                <w:szCs w:val="24"/>
              </w:rPr>
            </w:pPr>
            <w:r w:rsidRPr="00766440">
              <w:rPr>
                <w:rFonts w:ascii="Times New Roman" w:hAnsi="Times New Roman" w:cs="Times New Roman"/>
                <w:color w:val="000000" w:themeColor="text1"/>
                <w:sz w:val="24"/>
                <w:szCs w:val="24"/>
              </w:rPr>
              <w:t>Библиотечное обслуживание с учетом всех форм удаленно через сеть Интернет</w:t>
            </w:r>
          </w:p>
        </w:tc>
        <w:tc>
          <w:tcPr>
            <w:tcW w:w="850" w:type="dxa"/>
          </w:tcPr>
          <w:p w:rsidR="00AE00BC" w:rsidRPr="00766440" w:rsidRDefault="00AE00BC" w:rsidP="00AE00BC">
            <w:pPr>
              <w:jc w:val="center"/>
              <w:rPr>
                <w:color w:val="000000" w:themeColor="text1"/>
              </w:rPr>
            </w:pPr>
            <w:r w:rsidRPr="00766440">
              <w:rPr>
                <w:color w:val="000000" w:themeColor="text1"/>
              </w:rPr>
              <w:t>Посещений</w:t>
            </w:r>
          </w:p>
        </w:tc>
        <w:tc>
          <w:tcPr>
            <w:tcW w:w="992" w:type="dxa"/>
          </w:tcPr>
          <w:p w:rsidR="00AE00BC" w:rsidRPr="00766440" w:rsidRDefault="00AE00BC" w:rsidP="00AE00BC">
            <w:pPr>
              <w:pStyle w:val="21"/>
              <w:spacing w:after="0" w:line="240" w:lineRule="auto"/>
              <w:jc w:val="center"/>
              <w:rPr>
                <w:bCs/>
                <w:color w:val="000000" w:themeColor="text1"/>
              </w:rPr>
            </w:pPr>
            <w:r w:rsidRPr="00766440">
              <w:rPr>
                <w:bCs/>
                <w:color w:val="000000" w:themeColor="text1"/>
              </w:rPr>
              <w:t>30000</w:t>
            </w:r>
          </w:p>
        </w:tc>
        <w:tc>
          <w:tcPr>
            <w:tcW w:w="993" w:type="dxa"/>
            <w:shd w:val="clear" w:color="auto" w:fill="auto"/>
          </w:tcPr>
          <w:p w:rsidR="00AE00BC" w:rsidRPr="00766440" w:rsidRDefault="00AE00BC" w:rsidP="00AE00BC">
            <w:r w:rsidRPr="00766440">
              <w:t>30000</w:t>
            </w:r>
          </w:p>
        </w:tc>
        <w:tc>
          <w:tcPr>
            <w:tcW w:w="992" w:type="dxa"/>
            <w:shd w:val="clear" w:color="auto" w:fill="auto"/>
          </w:tcPr>
          <w:p w:rsidR="00AE00BC" w:rsidRPr="00766440" w:rsidRDefault="00AE00BC" w:rsidP="00AE00BC">
            <w:r w:rsidRPr="00766440">
              <w:t>30000</w:t>
            </w:r>
          </w:p>
        </w:tc>
        <w:tc>
          <w:tcPr>
            <w:tcW w:w="992" w:type="dxa"/>
            <w:shd w:val="clear" w:color="auto" w:fill="auto"/>
          </w:tcPr>
          <w:p w:rsidR="00AE00BC" w:rsidRPr="00766440" w:rsidRDefault="00AE00BC" w:rsidP="00AE00BC">
            <w:r w:rsidRPr="00766440">
              <w:t>30000</w:t>
            </w:r>
          </w:p>
        </w:tc>
        <w:tc>
          <w:tcPr>
            <w:tcW w:w="992" w:type="dxa"/>
            <w:shd w:val="clear" w:color="auto" w:fill="auto"/>
          </w:tcPr>
          <w:p w:rsidR="00AE00BC" w:rsidRPr="00766440" w:rsidRDefault="00AE00BC" w:rsidP="00AE00BC">
            <w:r w:rsidRPr="00766440">
              <w:t>30000</w:t>
            </w: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c>
          <w:tcPr>
            <w:tcW w:w="851" w:type="dxa"/>
            <w:shd w:val="clear" w:color="auto" w:fill="auto"/>
            <w:vAlign w:val="center"/>
          </w:tcPr>
          <w:p w:rsidR="00AE00BC" w:rsidRPr="00766440" w:rsidRDefault="00AE00BC" w:rsidP="008D70E9">
            <w:pPr>
              <w:jc w:val="center"/>
              <w:rPr>
                <w:b/>
              </w:rPr>
            </w:pPr>
          </w:p>
        </w:tc>
        <w:tc>
          <w:tcPr>
            <w:tcW w:w="850" w:type="dxa"/>
            <w:shd w:val="clear" w:color="auto" w:fill="auto"/>
            <w:vAlign w:val="center"/>
          </w:tcPr>
          <w:p w:rsidR="00AE00BC" w:rsidRPr="00766440" w:rsidRDefault="00AE00BC" w:rsidP="008D70E9">
            <w:pPr>
              <w:jc w:val="center"/>
              <w:rPr>
                <w:b/>
              </w:rPr>
            </w:pPr>
          </w:p>
        </w:tc>
      </w:tr>
    </w:tbl>
    <w:p w:rsidR="008D70E9" w:rsidRPr="00766440" w:rsidRDefault="008D70E9" w:rsidP="008D70E9">
      <w:pPr>
        <w:ind w:firstLine="176"/>
        <w:jc w:val="both"/>
        <w:rPr>
          <w:rFonts w:ascii="Arial" w:hAnsi="Arial" w:cs="Arial"/>
          <w:spacing w:val="2"/>
          <w:shd w:val="clear" w:color="auto" w:fill="FFFFFF"/>
        </w:rPr>
      </w:pPr>
    </w:p>
    <w:p w:rsidR="003C4357" w:rsidRPr="00766440" w:rsidRDefault="003C4357" w:rsidP="003C4357">
      <w:pPr>
        <w:pStyle w:val="21"/>
        <w:spacing w:after="0" w:line="240" w:lineRule="auto"/>
        <w:ind w:right="111" w:firstLine="284"/>
        <w:jc w:val="center"/>
        <w:rPr>
          <w:b/>
          <w:bCs/>
          <w:sz w:val="28"/>
        </w:rPr>
      </w:pPr>
      <w:r w:rsidRPr="00766440">
        <w:rPr>
          <w:b/>
          <w:bCs/>
          <w:sz w:val="28"/>
        </w:rPr>
        <w:lastRenderedPageBreak/>
        <w:t>7. Сведения о показателях (индикаторах) муниципальной программы</w:t>
      </w:r>
    </w:p>
    <w:p w:rsidR="003C4357" w:rsidRPr="00766440" w:rsidRDefault="003C4357" w:rsidP="003C4357">
      <w:pPr>
        <w:pStyle w:val="21"/>
        <w:spacing w:after="0" w:line="240" w:lineRule="auto"/>
        <w:ind w:firstLine="709"/>
        <w:jc w:val="both"/>
        <w:rPr>
          <w:b/>
          <w:bCs/>
          <w:sz w:val="28"/>
        </w:rPr>
      </w:pPr>
    </w:p>
    <w:p w:rsidR="003C4357" w:rsidRPr="00766440" w:rsidRDefault="003C4357" w:rsidP="003C4357">
      <w:pPr>
        <w:pStyle w:val="21"/>
        <w:spacing w:after="0" w:line="240" w:lineRule="auto"/>
        <w:ind w:left="284" w:right="-31" w:firstLine="709"/>
        <w:jc w:val="both"/>
        <w:rPr>
          <w:b/>
          <w:bCs/>
          <w:sz w:val="28"/>
        </w:rPr>
      </w:pPr>
      <w:r w:rsidRPr="00766440">
        <w:rPr>
          <w:bCs/>
          <w:sz w:val="28"/>
        </w:rPr>
        <w:t xml:space="preserve">Конкретными измеримыми результатами реализации муниципальной программы по годам, используемыми для контроля за ходом ее выполнения, являются показатели, указанные в таблице. </w:t>
      </w:r>
    </w:p>
    <w:p w:rsidR="003C4357" w:rsidRPr="00766440" w:rsidRDefault="003C4357" w:rsidP="003C4357">
      <w:pPr>
        <w:pStyle w:val="21"/>
        <w:spacing w:after="0" w:line="240" w:lineRule="auto"/>
        <w:ind w:left="284" w:right="-31" w:firstLine="709"/>
        <w:jc w:val="both"/>
        <w:rPr>
          <w:b/>
          <w:bCs/>
          <w:sz w:val="28"/>
        </w:rPr>
      </w:pPr>
      <w:r w:rsidRPr="00766440">
        <w:rPr>
          <w:bCs/>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E416BB" w:rsidRPr="00766440" w:rsidTr="00BC147F">
        <w:trPr>
          <w:trHeight w:val="255"/>
        </w:trPr>
        <w:tc>
          <w:tcPr>
            <w:tcW w:w="738" w:type="dxa"/>
            <w:tcBorders>
              <w:top w:val="nil"/>
              <w:left w:val="nil"/>
              <w:bottom w:val="nil"/>
              <w:right w:val="nil"/>
            </w:tcBorders>
            <w:noWrap/>
            <w:vAlign w:val="bottom"/>
          </w:tcPr>
          <w:p w:rsidR="003C4357" w:rsidRPr="00766440" w:rsidRDefault="003C4357" w:rsidP="00BC147F">
            <w:pPr>
              <w:jc w:val="center"/>
              <w:rPr>
                <w:sz w:val="28"/>
                <w:szCs w:val="28"/>
              </w:rPr>
            </w:pPr>
          </w:p>
        </w:tc>
        <w:tc>
          <w:tcPr>
            <w:tcW w:w="2772" w:type="dxa"/>
            <w:tcBorders>
              <w:top w:val="nil"/>
              <w:left w:val="nil"/>
              <w:bottom w:val="nil"/>
              <w:right w:val="nil"/>
            </w:tcBorders>
            <w:noWrap/>
            <w:vAlign w:val="bottom"/>
          </w:tcPr>
          <w:p w:rsidR="003C4357" w:rsidRPr="00766440" w:rsidRDefault="003C4357" w:rsidP="00BC147F">
            <w:pPr>
              <w:rPr>
                <w:sz w:val="28"/>
                <w:szCs w:val="28"/>
              </w:rPr>
            </w:pPr>
          </w:p>
        </w:tc>
        <w:tc>
          <w:tcPr>
            <w:tcW w:w="845" w:type="dxa"/>
            <w:gridSpan w:val="5"/>
            <w:tcBorders>
              <w:top w:val="nil"/>
              <w:left w:val="nil"/>
              <w:bottom w:val="nil"/>
              <w:right w:val="nil"/>
            </w:tcBorders>
            <w:noWrap/>
            <w:vAlign w:val="bottom"/>
          </w:tcPr>
          <w:p w:rsidR="003C4357" w:rsidRPr="00766440" w:rsidRDefault="003C4357" w:rsidP="00BC147F">
            <w:pPr>
              <w:rPr>
                <w:sz w:val="28"/>
                <w:szCs w:val="28"/>
              </w:rPr>
            </w:pPr>
          </w:p>
        </w:tc>
        <w:tc>
          <w:tcPr>
            <w:tcW w:w="236" w:type="dxa"/>
            <w:gridSpan w:val="5"/>
            <w:tcBorders>
              <w:top w:val="nil"/>
              <w:left w:val="nil"/>
              <w:bottom w:val="nil"/>
              <w:right w:val="nil"/>
            </w:tcBorders>
            <w:noWrap/>
            <w:vAlign w:val="bottom"/>
          </w:tcPr>
          <w:p w:rsidR="003C4357" w:rsidRPr="00766440" w:rsidRDefault="003C4357" w:rsidP="00BC147F">
            <w:pPr>
              <w:rPr>
                <w:sz w:val="28"/>
                <w:szCs w:val="28"/>
              </w:rPr>
            </w:pPr>
          </w:p>
        </w:tc>
        <w:tc>
          <w:tcPr>
            <w:tcW w:w="850" w:type="dxa"/>
            <w:gridSpan w:val="5"/>
            <w:tcBorders>
              <w:top w:val="nil"/>
              <w:left w:val="nil"/>
              <w:bottom w:val="nil"/>
            </w:tcBorders>
            <w:noWrap/>
            <w:vAlign w:val="bottom"/>
          </w:tcPr>
          <w:p w:rsidR="003C4357" w:rsidRPr="00766440" w:rsidRDefault="003C4357" w:rsidP="00BC147F">
            <w:pPr>
              <w:rPr>
                <w:sz w:val="28"/>
                <w:szCs w:val="28"/>
              </w:rPr>
            </w:pPr>
          </w:p>
        </w:tc>
        <w:tc>
          <w:tcPr>
            <w:tcW w:w="850" w:type="dxa"/>
            <w:noWrap/>
            <w:vAlign w:val="bottom"/>
          </w:tcPr>
          <w:p w:rsidR="003C4357" w:rsidRPr="00766440" w:rsidRDefault="003C4357" w:rsidP="00BC147F">
            <w:pPr>
              <w:rPr>
                <w:sz w:val="28"/>
                <w:szCs w:val="28"/>
              </w:rPr>
            </w:pPr>
          </w:p>
        </w:tc>
        <w:tc>
          <w:tcPr>
            <w:tcW w:w="1134" w:type="dxa"/>
            <w:gridSpan w:val="5"/>
            <w:noWrap/>
            <w:vAlign w:val="bottom"/>
          </w:tcPr>
          <w:p w:rsidR="003C4357" w:rsidRPr="00766440" w:rsidRDefault="003C4357" w:rsidP="00BC147F">
            <w:pPr>
              <w:rPr>
                <w:sz w:val="32"/>
                <w:szCs w:val="32"/>
              </w:rPr>
            </w:pPr>
          </w:p>
        </w:tc>
        <w:tc>
          <w:tcPr>
            <w:tcW w:w="1323" w:type="dxa"/>
            <w:gridSpan w:val="5"/>
            <w:noWrap/>
            <w:vAlign w:val="bottom"/>
          </w:tcPr>
          <w:p w:rsidR="003C4357" w:rsidRPr="00766440" w:rsidRDefault="003C4357" w:rsidP="00BC147F">
            <w:pPr>
              <w:jc w:val="center"/>
              <w:rPr>
                <w:sz w:val="28"/>
                <w:szCs w:val="28"/>
              </w:rPr>
            </w:pPr>
          </w:p>
        </w:tc>
        <w:tc>
          <w:tcPr>
            <w:tcW w:w="1240" w:type="dxa"/>
            <w:gridSpan w:val="8"/>
            <w:noWrap/>
            <w:vAlign w:val="bottom"/>
          </w:tcPr>
          <w:p w:rsidR="003C4357" w:rsidRPr="00766440" w:rsidRDefault="003C4357" w:rsidP="00BC147F">
            <w:pPr>
              <w:rPr>
                <w:sz w:val="28"/>
                <w:szCs w:val="28"/>
              </w:rPr>
            </w:pPr>
          </w:p>
        </w:tc>
        <w:tc>
          <w:tcPr>
            <w:tcW w:w="1406" w:type="dxa"/>
            <w:gridSpan w:val="5"/>
            <w:tcBorders>
              <w:right w:val="nil"/>
            </w:tcBorders>
            <w:noWrap/>
            <w:vAlign w:val="bottom"/>
          </w:tcPr>
          <w:p w:rsidR="003C4357" w:rsidRPr="00766440" w:rsidRDefault="003C4357" w:rsidP="00BC147F">
            <w:pPr>
              <w:rPr>
                <w:b/>
                <w:sz w:val="28"/>
                <w:szCs w:val="28"/>
              </w:rPr>
            </w:pPr>
          </w:p>
        </w:tc>
        <w:tc>
          <w:tcPr>
            <w:tcW w:w="1122" w:type="dxa"/>
            <w:gridSpan w:val="5"/>
            <w:tcBorders>
              <w:top w:val="nil"/>
              <w:left w:val="nil"/>
              <w:bottom w:val="nil"/>
              <w:right w:val="nil"/>
            </w:tcBorders>
            <w:noWrap/>
            <w:vAlign w:val="bottom"/>
          </w:tcPr>
          <w:p w:rsidR="003C4357" w:rsidRPr="00766440" w:rsidRDefault="003C4357" w:rsidP="00BC147F">
            <w:pPr>
              <w:rPr>
                <w:sz w:val="28"/>
                <w:szCs w:val="28"/>
              </w:rPr>
            </w:pPr>
            <w:r w:rsidRPr="00766440">
              <w:rPr>
                <w:sz w:val="28"/>
                <w:szCs w:val="28"/>
              </w:rPr>
              <w:t xml:space="preserve">       </w:t>
            </w:r>
          </w:p>
        </w:tc>
        <w:tc>
          <w:tcPr>
            <w:tcW w:w="3029" w:type="dxa"/>
            <w:gridSpan w:val="5"/>
            <w:tcBorders>
              <w:top w:val="nil"/>
              <w:left w:val="nil"/>
              <w:bottom w:val="nil"/>
              <w:right w:val="nil"/>
            </w:tcBorders>
            <w:noWrap/>
            <w:vAlign w:val="bottom"/>
          </w:tcPr>
          <w:p w:rsidR="003C4357" w:rsidRPr="00766440" w:rsidRDefault="003C4357" w:rsidP="00BC147F">
            <w:pPr>
              <w:rPr>
                <w:sz w:val="28"/>
                <w:szCs w:val="28"/>
              </w:rPr>
            </w:pPr>
            <w:r w:rsidRPr="00766440">
              <w:rPr>
                <w:sz w:val="28"/>
                <w:szCs w:val="28"/>
              </w:rPr>
              <w:t xml:space="preserve">    Таблица № 4</w:t>
            </w:r>
          </w:p>
        </w:tc>
      </w:tr>
      <w:tr w:rsidR="00E416BB" w:rsidRPr="00766440"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766440" w:rsidRDefault="003C4357" w:rsidP="00BC147F">
            <w:pPr>
              <w:jc w:val="center"/>
              <w:rPr>
                <w:b/>
              </w:rPr>
            </w:pPr>
            <w:r w:rsidRPr="00766440">
              <w:t>№</w:t>
            </w:r>
            <w:r w:rsidRPr="00766440">
              <w:br/>
              <w:t>п/п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766440" w:rsidRDefault="003C4357" w:rsidP="00BC147F">
            <w:pPr>
              <w:jc w:val="center"/>
              <w:rPr>
                <w:b/>
              </w:rPr>
            </w:pPr>
            <w:r w:rsidRPr="00766440">
              <w:t>Показатель</w:t>
            </w:r>
            <w:r w:rsidRPr="00766440">
              <w:br/>
              <w:t>(индикатор)</w:t>
            </w:r>
            <w:r w:rsidRPr="00766440">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766440" w:rsidRDefault="003C4357" w:rsidP="00BC147F">
            <w:pPr>
              <w:jc w:val="center"/>
              <w:rPr>
                <w:b/>
              </w:rPr>
            </w:pPr>
            <w:r w:rsidRPr="00766440">
              <w:t>Ед.</w:t>
            </w:r>
            <w:r w:rsidRPr="00766440">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766440" w:rsidRDefault="003C4357" w:rsidP="00BC147F">
            <w:pPr>
              <w:jc w:val="center"/>
              <w:rPr>
                <w:b/>
              </w:rPr>
            </w:pPr>
            <w:r w:rsidRPr="00766440">
              <w:t>Значения показателей</w:t>
            </w:r>
          </w:p>
        </w:tc>
      </w:tr>
      <w:tr w:rsidR="00E416BB" w:rsidRPr="00766440"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766440" w:rsidRDefault="003C4357" w:rsidP="00BC147F">
            <w:pPr>
              <w:rPr>
                <w:b/>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766440" w:rsidRDefault="003C4357" w:rsidP="00BC147F">
            <w:pPr>
              <w:rPr>
                <w:b/>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766440" w:rsidRDefault="003C4357" w:rsidP="00BC147F">
            <w:pPr>
              <w:rPr>
                <w:b/>
              </w:rPr>
            </w:pPr>
          </w:p>
        </w:tc>
        <w:tc>
          <w:tcPr>
            <w:tcW w:w="2125" w:type="dxa"/>
            <w:gridSpan w:val="12"/>
            <w:tcBorders>
              <w:top w:val="single" w:sz="4" w:space="0" w:color="auto"/>
              <w:left w:val="nil"/>
              <w:bottom w:val="single" w:sz="4" w:space="0" w:color="auto"/>
              <w:right w:val="single" w:sz="4" w:space="0" w:color="000000"/>
            </w:tcBorders>
          </w:tcPr>
          <w:p w:rsidR="003C4357" w:rsidRPr="00766440" w:rsidRDefault="003C4357" w:rsidP="00BC147F">
            <w:pPr>
              <w:jc w:val="center"/>
              <w:rPr>
                <w:b/>
              </w:rPr>
            </w:pPr>
            <w:r w:rsidRPr="00766440">
              <w:t>2020 год</w:t>
            </w:r>
          </w:p>
        </w:tc>
        <w:tc>
          <w:tcPr>
            <w:tcW w:w="2268" w:type="dxa"/>
            <w:gridSpan w:val="9"/>
            <w:tcBorders>
              <w:top w:val="single" w:sz="4" w:space="0" w:color="auto"/>
              <w:left w:val="nil"/>
              <w:bottom w:val="single" w:sz="4" w:space="0" w:color="auto"/>
              <w:right w:val="single" w:sz="4" w:space="0" w:color="000000"/>
            </w:tcBorders>
          </w:tcPr>
          <w:p w:rsidR="003C4357" w:rsidRPr="00766440" w:rsidRDefault="003C4357" w:rsidP="00BC147F">
            <w:pPr>
              <w:jc w:val="center"/>
            </w:pPr>
            <w:r w:rsidRPr="00766440">
              <w:t>2021 год</w:t>
            </w:r>
          </w:p>
        </w:tc>
        <w:tc>
          <w:tcPr>
            <w:tcW w:w="2270" w:type="dxa"/>
            <w:gridSpan w:val="9"/>
            <w:tcBorders>
              <w:top w:val="single" w:sz="4" w:space="0" w:color="auto"/>
              <w:left w:val="nil"/>
              <w:bottom w:val="single" w:sz="4" w:space="0" w:color="auto"/>
              <w:right w:val="single" w:sz="4" w:space="0" w:color="000000"/>
            </w:tcBorders>
          </w:tcPr>
          <w:p w:rsidR="003C4357" w:rsidRPr="00766440" w:rsidRDefault="003C4357" w:rsidP="00BC147F">
            <w:pPr>
              <w:jc w:val="center"/>
            </w:pPr>
            <w:r w:rsidRPr="00766440">
              <w:t>2022 год</w:t>
            </w:r>
          </w:p>
        </w:tc>
        <w:tc>
          <w:tcPr>
            <w:tcW w:w="2158" w:type="dxa"/>
            <w:gridSpan w:val="10"/>
            <w:tcBorders>
              <w:top w:val="single" w:sz="4" w:space="0" w:color="auto"/>
              <w:left w:val="nil"/>
              <w:bottom w:val="single" w:sz="4" w:space="0" w:color="auto"/>
              <w:right w:val="single" w:sz="4" w:space="0" w:color="000000"/>
            </w:tcBorders>
          </w:tcPr>
          <w:p w:rsidR="003C4357" w:rsidRPr="00766440" w:rsidRDefault="003C4357" w:rsidP="00BC147F">
            <w:pPr>
              <w:jc w:val="center"/>
            </w:pPr>
            <w:r w:rsidRPr="00766440">
              <w:t>2023 год</w:t>
            </w:r>
          </w:p>
        </w:tc>
        <w:tc>
          <w:tcPr>
            <w:tcW w:w="1989" w:type="dxa"/>
            <w:gridSpan w:val="3"/>
            <w:tcBorders>
              <w:top w:val="single" w:sz="4" w:space="0" w:color="auto"/>
              <w:left w:val="nil"/>
              <w:bottom w:val="single" w:sz="4" w:space="0" w:color="auto"/>
              <w:right w:val="single" w:sz="4" w:space="0" w:color="000000"/>
            </w:tcBorders>
          </w:tcPr>
          <w:p w:rsidR="003C4357" w:rsidRPr="00766440" w:rsidRDefault="003C4357" w:rsidP="00BC147F">
            <w:pPr>
              <w:jc w:val="center"/>
            </w:pPr>
            <w:r w:rsidRPr="00766440">
              <w:t>2024 год</w:t>
            </w:r>
          </w:p>
        </w:tc>
      </w:tr>
      <w:tr w:rsidR="00E416BB" w:rsidRPr="00766440"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766440" w:rsidRDefault="003C4357" w:rsidP="00BC147F">
            <w:pPr>
              <w:rPr>
                <w:b/>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766440" w:rsidRDefault="003C4357" w:rsidP="00BC147F">
            <w:pPr>
              <w:rPr>
                <w:b/>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766440" w:rsidRDefault="003C4357" w:rsidP="00BC147F">
            <w:pPr>
              <w:rPr>
                <w:b/>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766440" w:rsidRDefault="003C4357" w:rsidP="00BC147F">
            <w:pPr>
              <w:ind w:left="113" w:right="113"/>
              <w:jc w:val="center"/>
              <w:rPr>
                <w:b/>
              </w:rPr>
            </w:pPr>
            <w:r w:rsidRPr="00766440">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766440" w:rsidRDefault="003C4357" w:rsidP="00BC147F">
            <w:pPr>
              <w:ind w:left="113" w:right="113"/>
              <w:jc w:val="center"/>
              <w:rPr>
                <w:b/>
              </w:rPr>
            </w:pPr>
            <w:r w:rsidRPr="00766440">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766440" w:rsidRDefault="003C4357" w:rsidP="00BC147F">
            <w:pPr>
              <w:ind w:left="113" w:right="113"/>
              <w:jc w:val="center"/>
              <w:rPr>
                <w:b/>
              </w:rPr>
            </w:pPr>
            <w:r w:rsidRPr="00766440">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766440" w:rsidRDefault="003C4357" w:rsidP="00BC147F">
            <w:pPr>
              <w:ind w:left="113" w:right="113"/>
              <w:jc w:val="center"/>
              <w:rPr>
                <w:b/>
              </w:rPr>
            </w:pPr>
            <w:r w:rsidRPr="00766440">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766440" w:rsidRDefault="003C4357" w:rsidP="00BC147F">
            <w:pPr>
              <w:ind w:left="113" w:right="113"/>
              <w:jc w:val="center"/>
              <w:rPr>
                <w:b/>
              </w:rPr>
            </w:pPr>
            <w:r w:rsidRPr="00766440">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766440" w:rsidRDefault="003C4357" w:rsidP="00BC147F">
            <w:pPr>
              <w:ind w:left="113" w:right="113"/>
              <w:jc w:val="center"/>
              <w:rPr>
                <w:b/>
              </w:rPr>
            </w:pPr>
            <w:r w:rsidRPr="00766440">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766440" w:rsidRDefault="003C4357" w:rsidP="00BC147F">
            <w:pPr>
              <w:ind w:left="113" w:right="113"/>
              <w:jc w:val="center"/>
              <w:rPr>
                <w:b/>
              </w:rPr>
            </w:pPr>
            <w:r w:rsidRPr="00766440">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766440" w:rsidRDefault="003C4357" w:rsidP="00BC147F">
            <w:pPr>
              <w:ind w:left="113" w:right="113"/>
              <w:jc w:val="center"/>
              <w:rPr>
                <w:b/>
              </w:rPr>
            </w:pPr>
            <w:r w:rsidRPr="00766440">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766440" w:rsidRDefault="003C4357" w:rsidP="00BC147F">
            <w:pPr>
              <w:ind w:left="113" w:right="113"/>
              <w:jc w:val="center"/>
              <w:rPr>
                <w:b/>
              </w:rPr>
            </w:pPr>
            <w:r w:rsidRPr="00766440">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766440" w:rsidRDefault="003C4357" w:rsidP="00BC147F">
            <w:pPr>
              <w:ind w:left="113" w:right="113"/>
              <w:jc w:val="center"/>
              <w:rPr>
                <w:b/>
              </w:rPr>
            </w:pPr>
            <w:r w:rsidRPr="00766440">
              <w:t>с учетом доп. средств</w:t>
            </w: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rPr>
                <w:b/>
              </w:rPr>
            </w:pPr>
            <w:r w:rsidRPr="00766440">
              <w:t>1</w:t>
            </w:r>
          </w:p>
        </w:tc>
        <w:tc>
          <w:tcPr>
            <w:tcW w:w="2772"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2</w:t>
            </w:r>
          </w:p>
        </w:tc>
        <w:tc>
          <w:tcPr>
            <w:tcW w:w="845"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3</w:t>
            </w:r>
          </w:p>
        </w:tc>
        <w:tc>
          <w:tcPr>
            <w:tcW w:w="991"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4</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5</w:t>
            </w: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6</w:t>
            </w:r>
          </w:p>
        </w:tc>
        <w:tc>
          <w:tcPr>
            <w:tcW w:w="1134"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7</w:t>
            </w:r>
          </w:p>
        </w:tc>
        <w:tc>
          <w:tcPr>
            <w:tcW w:w="1133"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8</w:t>
            </w:r>
          </w:p>
        </w:tc>
        <w:tc>
          <w:tcPr>
            <w:tcW w:w="1137"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9</w:t>
            </w: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10</w:t>
            </w:r>
          </w:p>
        </w:tc>
        <w:tc>
          <w:tcPr>
            <w:tcW w:w="102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11</w:t>
            </w: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12</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13</w:t>
            </w: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3C4357">
            <w:pPr>
              <w:pStyle w:val="a7"/>
              <w:numPr>
                <w:ilvl w:val="0"/>
                <w:numId w:val="16"/>
              </w:numPr>
              <w:ind w:left="0" w:firstLine="34"/>
              <w:jc w:val="both"/>
              <w:rPr>
                <w:b/>
                <w:sz w:val="28"/>
                <w:szCs w:val="28"/>
              </w:rPr>
            </w:pPr>
            <w:r w:rsidRPr="00766440">
              <w:t>Мероприятие «Развитие самодеятельного творчества и организация досуга населения»</w:t>
            </w:r>
          </w:p>
        </w:tc>
      </w:tr>
      <w:tr w:rsidR="00E416BB" w:rsidRPr="00766440"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766440" w:rsidRDefault="003C4357" w:rsidP="00BC147F">
            <w:pPr>
              <w:jc w:val="center"/>
            </w:pPr>
            <w:r w:rsidRPr="00766440">
              <w:t>1.1</w:t>
            </w:r>
          </w:p>
        </w:tc>
        <w:tc>
          <w:tcPr>
            <w:tcW w:w="2772" w:type="dxa"/>
            <w:tcBorders>
              <w:top w:val="nil"/>
              <w:left w:val="nil"/>
              <w:bottom w:val="single" w:sz="4" w:space="0" w:color="auto"/>
              <w:right w:val="single" w:sz="4" w:space="0" w:color="auto"/>
            </w:tcBorders>
          </w:tcPr>
          <w:p w:rsidR="003C4357" w:rsidRPr="00766440" w:rsidRDefault="003C4357" w:rsidP="00BC147F">
            <w:r w:rsidRPr="00766440">
              <w:t xml:space="preserve">Количество проведенных муниципальных и межмуниципальных смотров-конкурсов, фестивалей самодеятельного творчества  </w:t>
            </w:r>
          </w:p>
        </w:tc>
        <w:tc>
          <w:tcPr>
            <w:tcW w:w="845" w:type="dxa"/>
            <w:gridSpan w:val="5"/>
            <w:tcBorders>
              <w:top w:val="nil"/>
              <w:left w:val="nil"/>
              <w:bottom w:val="single" w:sz="4" w:space="0" w:color="auto"/>
              <w:right w:val="single" w:sz="4" w:space="0" w:color="auto"/>
            </w:tcBorders>
            <w:vAlign w:val="center"/>
          </w:tcPr>
          <w:p w:rsidR="003C4357" w:rsidRPr="00766440" w:rsidRDefault="003C4357" w:rsidP="00BC147F">
            <w:pPr>
              <w:jc w:val="center"/>
            </w:pPr>
            <w:r w:rsidRPr="00766440">
              <w:t>ед.</w:t>
            </w:r>
          </w:p>
        </w:tc>
        <w:tc>
          <w:tcPr>
            <w:tcW w:w="991" w:type="dxa"/>
            <w:gridSpan w:val="6"/>
            <w:tcBorders>
              <w:top w:val="nil"/>
              <w:left w:val="nil"/>
              <w:bottom w:val="single" w:sz="4" w:space="0" w:color="auto"/>
              <w:right w:val="single" w:sz="4" w:space="0" w:color="auto"/>
            </w:tcBorders>
            <w:noWrap/>
            <w:vAlign w:val="center"/>
          </w:tcPr>
          <w:p w:rsidR="003C4357" w:rsidRPr="00766440" w:rsidRDefault="003C4357" w:rsidP="00BC147F">
            <w:pPr>
              <w:jc w:val="center"/>
              <w:rPr>
                <w:b/>
              </w:rPr>
            </w:pPr>
            <w:r w:rsidRPr="00766440">
              <w:t>13</w:t>
            </w:r>
          </w:p>
        </w:tc>
        <w:tc>
          <w:tcPr>
            <w:tcW w:w="1134" w:type="dxa"/>
            <w:gridSpan w:val="6"/>
            <w:tcBorders>
              <w:top w:val="nil"/>
              <w:left w:val="nil"/>
              <w:bottom w:val="single" w:sz="4" w:space="0" w:color="auto"/>
              <w:right w:val="single" w:sz="4" w:space="0" w:color="auto"/>
            </w:tcBorders>
            <w:noWrap/>
            <w:vAlign w:val="center"/>
          </w:tcPr>
          <w:p w:rsidR="003C4357" w:rsidRPr="00766440" w:rsidRDefault="003C4357" w:rsidP="00BC147F">
            <w:pPr>
              <w:jc w:val="center"/>
              <w:rPr>
                <w:b/>
                <w:bCs/>
              </w:rPr>
            </w:pPr>
          </w:p>
        </w:tc>
        <w:tc>
          <w:tcPr>
            <w:tcW w:w="1134" w:type="dxa"/>
            <w:gridSpan w:val="5"/>
            <w:tcBorders>
              <w:top w:val="nil"/>
              <w:left w:val="nil"/>
              <w:bottom w:val="single" w:sz="4" w:space="0" w:color="auto"/>
              <w:right w:val="single" w:sz="4" w:space="0" w:color="auto"/>
            </w:tcBorders>
            <w:noWrap/>
            <w:vAlign w:val="center"/>
          </w:tcPr>
          <w:p w:rsidR="003C4357" w:rsidRPr="00766440" w:rsidRDefault="003C4357" w:rsidP="00BC147F">
            <w:pPr>
              <w:jc w:val="center"/>
              <w:rPr>
                <w:b/>
              </w:rPr>
            </w:pPr>
            <w:r w:rsidRPr="00766440">
              <w:t>13</w:t>
            </w:r>
          </w:p>
        </w:tc>
        <w:tc>
          <w:tcPr>
            <w:tcW w:w="1134" w:type="dxa"/>
            <w:gridSpan w:val="4"/>
            <w:tcBorders>
              <w:top w:val="nil"/>
              <w:left w:val="nil"/>
              <w:bottom w:val="single" w:sz="4" w:space="0" w:color="auto"/>
              <w:right w:val="single" w:sz="4" w:space="0" w:color="auto"/>
            </w:tcBorders>
            <w:noWrap/>
            <w:vAlign w:val="center"/>
          </w:tcPr>
          <w:p w:rsidR="003C4357" w:rsidRPr="00766440" w:rsidRDefault="003C4357" w:rsidP="00BC147F">
            <w:pPr>
              <w:jc w:val="center"/>
            </w:pPr>
          </w:p>
        </w:tc>
        <w:tc>
          <w:tcPr>
            <w:tcW w:w="1133" w:type="dxa"/>
            <w:gridSpan w:val="4"/>
            <w:tcBorders>
              <w:top w:val="nil"/>
              <w:left w:val="nil"/>
              <w:bottom w:val="single" w:sz="4" w:space="0" w:color="auto"/>
              <w:right w:val="single" w:sz="4" w:space="0" w:color="auto"/>
            </w:tcBorders>
            <w:noWrap/>
            <w:vAlign w:val="center"/>
          </w:tcPr>
          <w:p w:rsidR="003C4357" w:rsidRPr="00766440" w:rsidRDefault="003C4357" w:rsidP="00BC147F">
            <w:pPr>
              <w:jc w:val="center"/>
              <w:rPr>
                <w:b/>
              </w:rPr>
            </w:pPr>
            <w:r w:rsidRPr="00766440">
              <w:t>13</w:t>
            </w:r>
          </w:p>
        </w:tc>
        <w:tc>
          <w:tcPr>
            <w:tcW w:w="1137" w:type="dxa"/>
            <w:gridSpan w:val="5"/>
            <w:tcBorders>
              <w:top w:val="nil"/>
              <w:left w:val="nil"/>
              <w:bottom w:val="single" w:sz="4" w:space="0" w:color="auto"/>
              <w:right w:val="single" w:sz="4" w:space="0" w:color="auto"/>
            </w:tcBorders>
            <w:noWrap/>
            <w:vAlign w:val="center"/>
          </w:tcPr>
          <w:p w:rsidR="003C4357" w:rsidRPr="00766440" w:rsidRDefault="003C4357" w:rsidP="00BC147F">
            <w:pPr>
              <w:jc w:val="center"/>
            </w:pPr>
          </w:p>
        </w:tc>
        <w:tc>
          <w:tcPr>
            <w:tcW w:w="1134" w:type="dxa"/>
            <w:gridSpan w:val="5"/>
            <w:tcBorders>
              <w:top w:val="nil"/>
              <w:left w:val="nil"/>
              <w:bottom w:val="single" w:sz="4" w:space="0" w:color="auto"/>
              <w:right w:val="single" w:sz="4" w:space="0" w:color="auto"/>
            </w:tcBorders>
            <w:noWrap/>
            <w:vAlign w:val="center"/>
          </w:tcPr>
          <w:p w:rsidR="003C4357" w:rsidRPr="00766440" w:rsidRDefault="003C4357" w:rsidP="00BC147F">
            <w:pPr>
              <w:jc w:val="center"/>
              <w:rPr>
                <w:b/>
              </w:rPr>
            </w:pPr>
            <w:r w:rsidRPr="00766440">
              <w:t>13</w:t>
            </w:r>
          </w:p>
        </w:tc>
        <w:tc>
          <w:tcPr>
            <w:tcW w:w="1024" w:type="dxa"/>
            <w:gridSpan w:val="5"/>
            <w:tcBorders>
              <w:top w:val="nil"/>
              <w:left w:val="nil"/>
              <w:bottom w:val="single" w:sz="4" w:space="0" w:color="auto"/>
              <w:right w:val="single" w:sz="4" w:space="0" w:color="auto"/>
            </w:tcBorders>
            <w:noWrap/>
            <w:vAlign w:val="center"/>
          </w:tcPr>
          <w:p w:rsidR="003C4357" w:rsidRPr="00766440" w:rsidRDefault="003C4357" w:rsidP="00BC147F">
            <w:pPr>
              <w:jc w:val="center"/>
              <w:rPr>
                <w:b/>
              </w:rPr>
            </w:pPr>
          </w:p>
        </w:tc>
        <w:tc>
          <w:tcPr>
            <w:tcW w:w="998" w:type="dxa"/>
            <w:gridSpan w:val="2"/>
            <w:tcBorders>
              <w:top w:val="nil"/>
              <w:left w:val="nil"/>
              <w:bottom w:val="single" w:sz="4" w:space="0" w:color="auto"/>
              <w:right w:val="single" w:sz="4" w:space="0" w:color="auto"/>
            </w:tcBorders>
            <w:noWrap/>
            <w:vAlign w:val="center"/>
          </w:tcPr>
          <w:p w:rsidR="003C4357" w:rsidRPr="00766440" w:rsidRDefault="003C4357" w:rsidP="00BC147F">
            <w:pPr>
              <w:jc w:val="center"/>
              <w:rPr>
                <w:b/>
              </w:rPr>
            </w:pPr>
            <w:r w:rsidRPr="00766440">
              <w:t>13</w:t>
            </w:r>
          </w:p>
        </w:tc>
        <w:tc>
          <w:tcPr>
            <w:tcW w:w="991" w:type="dxa"/>
            <w:tcBorders>
              <w:top w:val="nil"/>
              <w:left w:val="nil"/>
              <w:bottom w:val="single" w:sz="4" w:space="0" w:color="auto"/>
              <w:right w:val="single" w:sz="4" w:space="0" w:color="auto"/>
            </w:tcBorders>
            <w:noWrap/>
            <w:vAlign w:val="center"/>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1.2</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p>
          <w:p w:rsidR="003C4357" w:rsidRPr="00766440" w:rsidRDefault="003C4357" w:rsidP="00BC147F">
            <w:pPr>
              <w:jc w:val="center"/>
            </w:pPr>
            <w:r w:rsidRPr="00766440">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F5103" w:rsidP="00BC147F">
            <w:pPr>
              <w:jc w:val="center"/>
            </w:pPr>
            <w:r w:rsidRPr="00766440">
              <w:t>2000</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F5103" w:rsidP="00BC147F">
            <w:pPr>
              <w:jc w:val="center"/>
            </w:pPr>
            <w:r w:rsidRPr="00766440">
              <w:t>2000</w:t>
            </w:r>
          </w:p>
        </w:tc>
        <w:tc>
          <w:tcPr>
            <w:tcW w:w="1134"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3700</w:t>
            </w:r>
          </w:p>
        </w:tc>
        <w:tc>
          <w:tcPr>
            <w:tcW w:w="1137"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6E1BD1" w:rsidP="00BC147F">
            <w:pPr>
              <w:jc w:val="center"/>
            </w:pPr>
            <w:r w:rsidRPr="00766440">
              <w:t>4</w:t>
            </w:r>
            <w:r w:rsidR="003C4357" w:rsidRPr="00766440">
              <w:t>700</w:t>
            </w:r>
          </w:p>
        </w:tc>
        <w:tc>
          <w:tcPr>
            <w:tcW w:w="102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6E1BD1" w:rsidP="00BC147F">
            <w:pPr>
              <w:jc w:val="center"/>
            </w:pPr>
            <w:r w:rsidRPr="00766440">
              <w:t>5</w:t>
            </w:r>
            <w:r w:rsidR="003C4357" w:rsidRPr="00766440">
              <w:t>700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sz w:val="28"/>
                <w:szCs w:val="28"/>
              </w:rPr>
            </w:pPr>
          </w:p>
        </w:tc>
      </w:tr>
      <w:tr w:rsidR="00E416BB" w:rsidRPr="0076644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766440" w:rsidRDefault="003F5103" w:rsidP="00BC147F">
            <w:pPr>
              <w:jc w:val="center"/>
            </w:pPr>
            <w:r w:rsidRPr="00766440">
              <w:lastRenderedPageBreak/>
              <w:t>1.3</w:t>
            </w:r>
          </w:p>
        </w:tc>
        <w:tc>
          <w:tcPr>
            <w:tcW w:w="2772" w:type="dxa"/>
            <w:tcBorders>
              <w:top w:val="single" w:sz="4" w:space="0" w:color="auto"/>
              <w:left w:val="nil"/>
              <w:bottom w:val="single" w:sz="4" w:space="0" w:color="auto"/>
              <w:right w:val="single" w:sz="4" w:space="0" w:color="auto"/>
            </w:tcBorders>
          </w:tcPr>
          <w:p w:rsidR="003F5103" w:rsidRPr="00766440" w:rsidRDefault="003F5103" w:rsidP="00BC147F">
            <w:r w:rsidRPr="00766440">
              <w:t xml:space="preserve">Количество проведенных  районных праздничных и тематических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F5103" w:rsidRPr="00766440" w:rsidRDefault="003F5103" w:rsidP="003F5103">
            <w:pPr>
              <w:jc w:val="center"/>
            </w:pPr>
            <w:r w:rsidRPr="00766440">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pPr>
            <w:r w:rsidRPr="00766440">
              <w:t>165</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rPr>
                <w:b/>
              </w:rPr>
            </w:pPr>
            <w:r w:rsidRPr="00766440">
              <w:t>165</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rPr>
                <w:b/>
                <w:bCs/>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rPr>
                <w:b/>
              </w:rPr>
            </w:pPr>
            <w:r w:rsidRPr="00766440">
              <w:t>332</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rPr>
                <w:b/>
              </w:rPr>
            </w:pPr>
            <w:r w:rsidRPr="00766440">
              <w:t>342</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766440" w:rsidRDefault="003F5103" w:rsidP="00494A37">
            <w:pPr>
              <w:jc w:val="center"/>
              <w:rPr>
                <w:b/>
              </w:rPr>
            </w:pPr>
            <w:r w:rsidRPr="00766440">
              <w:t>35</w:t>
            </w:r>
            <w:r w:rsidR="00494A37" w:rsidRPr="00766440">
              <w:t>0</w:t>
            </w:r>
          </w:p>
        </w:tc>
        <w:tc>
          <w:tcPr>
            <w:tcW w:w="991" w:type="dxa"/>
            <w:tcBorders>
              <w:top w:val="single" w:sz="4" w:space="0" w:color="auto"/>
              <w:left w:val="nil"/>
              <w:bottom w:val="single" w:sz="4" w:space="0" w:color="auto"/>
              <w:right w:val="single" w:sz="4" w:space="0" w:color="auto"/>
            </w:tcBorders>
            <w:noWrap/>
          </w:tcPr>
          <w:p w:rsidR="003F5103" w:rsidRPr="00766440" w:rsidRDefault="003F5103" w:rsidP="00BC147F">
            <w:pPr>
              <w:jc w:val="center"/>
              <w:rPr>
                <w:sz w:val="28"/>
                <w:szCs w:val="28"/>
              </w:rPr>
            </w:pPr>
          </w:p>
        </w:tc>
      </w:tr>
      <w:tr w:rsidR="00E416BB" w:rsidRPr="0076644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766440" w:rsidRDefault="003F5103" w:rsidP="00BC147F">
            <w:pPr>
              <w:jc w:val="center"/>
            </w:pPr>
            <w:r w:rsidRPr="00766440">
              <w:t>1.4</w:t>
            </w:r>
          </w:p>
        </w:tc>
        <w:tc>
          <w:tcPr>
            <w:tcW w:w="2772" w:type="dxa"/>
            <w:tcBorders>
              <w:top w:val="single" w:sz="4" w:space="0" w:color="auto"/>
              <w:left w:val="nil"/>
              <w:bottom w:val="single" w:sz="4" w:space="0" w:color="auto"/>
              <w:right w:val="single" w:sz="4" w:space="0" w:color="auto"/>
            </w:tcBorders>
          </w:tcPr>
          <w:p w:rsidR="003F5103" w:rsidRPr="00766440" w:rsidRDefault="003F5103" w:rsidP="00BC147F">
            <w:r w:rsidRPr="00766440">
              <w:t>Количество участников мероприятий</w:t>
            </w:r>
            <w:r w:rsidR="00F60FCB" w:rsidRPr="00766440">
              <w:t xml:space="preserve"> </w:t>
            </w:r>
          </w:p>
        </w:tc>
        <w:tc>
          <w:tcPr>
            <w:tcW w:w="845" w:type="dxa"/>
            <w:gridSpan w:val="5"/>
            <w:tcBorders>
              <w:top w:val="single" w:sz="4" w:space="0" w:color="auto"/>
              <w:left w:val="nil"/>
              <w:bottom w:val="single" w:sz="4" w:space="0" w:color="auto"/>
              <w:right w:val="single" w:sz="4" w:space="0" w:color="auto"/>
            </w:tcBorders>
            <w:vAlign w:val="center"/>
          </w:tcPr>
          <w:p w:rsidR="003F5103" w:rsidRPr="00766440" w:rsidRDefault="003F5103" w:rsidP="003F5103">
            <w:pPr>
              <w:jc w:val="center"/>
            </w:pPr>
            <w:r w:rsidRPr="00766440">
              <w:t>чел.</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pPr>
            <w:r w:rsidRPr="00766440">
              <w:t>83000</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rPr>
                <w:b/>
              </w:rPr>
            </w:pPr>
            <w:r w:rsidRPr="00766440">
              <w:t>83000</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rPr>
                <w:b/>
              </w:rPr>
            </w:pPr>
            <w:r w:rsidRPr="00766440">
              <w:t>95995</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rPr>
                <w:b/>
              </w:rPr>
            </w:pPr>
            <w:r w:rsidRPr="00766440">
              <w:t>98875</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766440" w:rsidRDefault="00494A37" w:rsidP="003F5103">
            <w:pPr>
              <w:jc w:val="center"/>
              <w:rPr>
                <w:b/>
              </w:rPr>
            </w:pPr>
            <w:r w:rsidRPr="00766440">
              <w:t>10000</w:t>
            </w:r>
          </w:p>
        </w:tc>
        <w:tc>
          <w:tcPr>
            <w:tcW w:w="991" w:type="dxa"/>
            <w:tcBorders>
              <w:top w:val="single" w:sz="4" w:space="0" w:color="auto"/>
              <w:left w:val="nil"/>
              <w:bottom w:val="single" w:sz="4" w:space="0" w:color="auto"/>
              <w:right w:val="single" w:sz="4" w:space="0" w:color="auto"/>
            </w:tcBorders>
            <w:noWrap/>
          </w:tcPr>
          <w:p w:rsidR="003F5103" w:rsidRPr="00766440" w:rsidRDefault="003F5103" w:rsidP="00BC147F">
            <w:pPr>
              <w:jc w:val="center"/>
              <w:rPr>
                <w:sz w:val="28"/>
                <w:szCs w:val="28"/>
              </w:rPr>
            </w:pPr>
          </w:p>
        </w:tc>
      </w:tr>
      <w:tr w:rsidR="00E416BB" w:rsidRPr="0076644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1.5</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коллективов СКЦ</w:t>
            </w:r>
          </w:p>
          <w:p w:rsidR="003C4357" w:rsidRPr="00766440" w:rsidRDefault="003C4357" w:rsidP="00BC147F">
            <w:r w:rsidRPr="00766440">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766440" w:rsidRDefault="003C4357" w:rsidP="003F5103">
            <w:pPr>
              <w:jc w:val="center"/>
            </w:pPr>
            <w:r w:rsidRPr="00766440">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F5103" w:rsidP="003F5103">
            <w:pPr>
              <w:jc w:val="center"/>
            </w:pPr>
            <w:r w:rsidRPr="00766440">
              <w:t>-</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rPr>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r w:rsidRPr="00766440">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494A37" w:rsidP="003F5103">
            <w:pPr>
              <w:jc w:val="center"/>
            </w:pPr>
            <w:r w:rsidRPr="00766440">
              <w:t>1</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r w:rsidRPr="00766440">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r w:rsidRPr="00766440">
              <w:t>2</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3C4357">
            <w:pPr>
              <w:pStyle w:val="a7"/>
              <w:numPr>
                <w:ilvl w:val="0"/>
                <w:numId w:val="16"/>
              </w:numPr>
            </w:pPr>
            <w:r w:rsidRPr="00766440">
              <w:t>Мероприятие «Сохранение и развитие традиционной народной культуры Кубани»</w:t>
            </w: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2.1</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r w:rsidRPr="00766440">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F5103" w:rsidP="00BC147F">
            <w:pPr>
              <w:jc w:val="center"/>
            </w:pPr>
            <w:r w:rsidRPr="00766440">
              <w:t>1</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F5103" w:rsidP="00BC147F">
            <w:pPr>
              <w:jc w:val="center"/>
            </w:pPr>
            <w:r w:rsidRPr="00766440">
              <w:t>1</w:t>
            </w:r>
          </w:p>
        </w:tc>
        <w:tc>
          <w:tcPr>
            <w:tcW w:w="1134"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2</w:t>
            </w:r>
          </w:p>
        </w:tc>
        <w:tc>
          <w:tcPr>
            <w:tcW w:w="1137"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2</w:t>
            </w:r>
          </w:p>
        </w:tc>
        <w:tc>
          <w:tcPr>
            <w:tcW w:w="102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2</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2.2</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vAlign w:val="center"/>
          </w:tcPr>
          <w:p w:rsidR="003C4357" w:rsidRPr="00766440" w:rsidRDefault="003C4357" w:rsidP="003F5103">
            <w:pPr>
              <w:jc w:val="center"/>
            </w:pPr>
            <w:r w:rsidRPr="00766440">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F5103" w:rsidP="003F5103">
            <w:pPr>
              <w:jc w:val="center"/>
            </w:pPr>
            <w:r w:rsidRPr="00766440">
              <w:t>500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F5103" w:rsidP="003F5103">
            <w:pPr>
              <w:jc w:val="center"/>
            </w:pPr>
            <w:r w:rsidRPr="00766440">
              <w:t>500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r w:rsidRPr="00766440">
              <w:t>1300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6E1BD1">
            <w:pPr>
              <w:jc w:val="center"/>
            </w:pPr>
            <w:r w:rsidRPr="00766440">
              <w:t>1</w:t>
            </w:r>
            <w:r w:rsidR="006E1BD1" w:rsidRPr="00766440">
              <w:t>4</w:t>
            </w:r>
            <w:r w:rsidRPr="00766440">
              <w:t>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3C4357" w:rsidP="006E1BD1">
            <w:pPr>
              <w:jc w:val="center"/>
            </w:pPr>
            <w:r w:rsidRPr="00766440">
              <w:t>1</w:t>
            </w:r>
            <w:r w:rsidR="006E1BD1" w:rsidRPr="00766440">
              <w:t>5</w:t>
            </w:r>
            <w:r w:rsidRPr="00766440">
              <w:t>00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rPr>
                <w:b/>
                <w:sz w:val="28"/>
                <w:szCs w:val="28"/>
              </w:rPr>
            </w:pPr>
            <w:r w:rsidRPr="00766440">
              <w:t>3.</w:t>
            </w:r>
            <w:r w:rsidRPr="00766440">
              <w:rPr>
                <w:b/>
                <w:i/>
              </w:rPr>
              <w:t xml:space="preserve"> </w:t>
            </w:r>
            <w:r w:rsidRPr="00766440">
              <w:t>Мероприятие «Художественно-эстетическое образование и воспитание детей и молодежи, развитие системы дополнительного образования»</w:t>
            </w:r>
          </w:p>
        </w:tc>
      </w:tr>
      <w:tr w:rsidR="00E416BB" w:rsidRPr="0076644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3.1</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коллективов ДШИ</w:t>
            </w:r>
          </w:p>
          <w:p w:rsidR="003C4357" w:rsidRPr="00766440" w:rsidRDefault="003C4357" w:rsidP="00BC147F">
            <w:r w:rsidRPr="00766440">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766440" w:rsidRDefault="003C4357" w:rsidP="003F5103">
            <w:pPr>
              <w:jc w:val="center"/>
            </w:pPr>
            <w:r w:rsidRPr="00766440">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766440" w:rsidRDefault="003F5103" w:rsidP="003F5103">
            <w:pPr>
              <w:jc w:val="center"/>
            </w:pPr>
          </w:p>
          <w:p w:rsidR="003C4357" w:rsidRPr="00766440" w:rsidRDefault="003C4357" w:rsidP="003F5103">
            <w:pPr>
              <w:jc w:val="center"/>
            </w:pPr>
            <w:r w:rsidRPr="00766440">
              <w:t>1</w:t>
            </w:r>
          </w:p>
          <w:p w:rsidR="003C4357" w:rsidRPr="00766440" w:rsidRDefault="003C4357" w:rsidP="003F5103">
            <w:pPr>
              <w:jc w:val="center"/>
            </w:pPr>
          </w:p>
        </w:tc>
        <w:tc>
          <w:tcPr>
            <w:tcW w:w="1134"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r w:rsidRPr="00766440">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r w:rsidRPr="00766440">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r w:rsidRPr="00766440">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r w:rsidRPr="00766440">
              <w:t>2</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3.2</w:t>
            </w:r>
          </w:p>
        </w:tc>
        <w:tc>
          <w:tcPr>
            <w:tcW w:w="2772" w:type="dxa"/>
            <w:tcBorders>
              <w:top w:val="single" w:sz="4" w:space="0" w:color="auto"/>
              <w:left w:val="nil"/>
              <w:bottom w:val="single" w:sz="4" w:space="0" w:color="auto"/>
              <w:right w:val="single" w:sz="4" w:space="0" w:color="auto"/>
            </w:tcBorders>
          </w:tcPr>
          <w:p w:rsidR="003C4357" w:rsidRPr="00766440" w:rsidRDefault="003C4357" w:rsidP="006655C0">
            <w:r w:rsidRPr="00766440">
              <w:t xml:space="preserve">Количество </w:t>
            </w:r>
            <w:r w:rsidR="006655C0" w:rsidRPr="00766440">
              <w:t xml:space="preserve">учреждений дополнительного образования, обеспеченных </w:t>
            </w:r>
            <w:r w:rsidRPr="00766440">
              <w:t>музыкальны</w:t>
            </w:r>
            <w:r w:rsidR="006655C0" w:rsidRPr="00766440">
              <w:t>ми</w:t>
            </w:r>
            <w:r w:rsidRPr="00766440">
              <w:t xml:space="preserve"> инструмент</w:t>
            </w:r>
            <w:r w:rsidR="006655C0" w:rsidRPr="00766440">
              <w:t>ами</w:t>
            </w:r>
          </w:p>
        </w:tc>
        <w:tc>
          <w:tcPr>
            <w:tcW w:w="845" w:type="dxa"/>
            <w:gridSpan w:val="5"/>
            <w:tcBorders>
              <w:top w:val="single" w:sz="4" w:space="0" w:color="auto"/>
              <w:left w:val="nil"/>
              <w:bottom w:val="single" w:sz="4" w:space="0" w:color="auto"/>
              <w:right w:val="single" w:sz="4" w:space="0" w:color="auto"/>
            </w:tcBorders>
            <w:vAlign w:val="center"/>
          </w:tcPr>
          <w:p w:rsidR="003C4357" w:rsidRPr="00766440" w:rsidRDefault="003C4357" w:rsidP="003F5103">
            <w:pPr>
              <w:jc w:val="center"/>
            </w:pPr>
            <w:r w:rsidRPr="00766440">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F5103" w:rsidP="003F5103">
            <w:pPr>
              <w:jc w:val="center"/>
            </w:pPr>
            <w:r w:rsidRPr="00766440">
              <w:t>20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r w:rsidRPr="00766440">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494A37" w:rsidP="003F5103">
            <w:pPr>
              <w:jc w:val="center"/>
            </w:pPr>
            <w:r w:rsidRPr="00766440">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494A37" w:rsidP="003F5103">
            <w:pPr>
              <w:jc w:val="center"/>
            </w:pPr>
            <w:r w:rsidRPr="00766440">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494A37" w:rsidP="003F5103">
            <w:pPr>
              <w:jc w:val="center"/>
            </w:pPr>
            <w:r w:rsidRPr="00766440">
              <w:t>2</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3.3</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 xml:space="preserve">Количество </w:t>
            </w:r>
            <w:r w:rsidR="006E1BD1" w:rsidRPr="00766440">
              <w:t xml:space="preserve"> учреждений дополнительного образования, приобретающие </w:t>
            </w:r>
            <w:r w:rsidRPr="00766440">
              <w:lastRenderedPageBreak/>
              <w:t>методическ</w:t>
            </w:r>
            <w:r w:rsidR="006E1BD1" w:rsidRPr="00766440">
              <w:t xml:space="preserve">ую </w:t>
            </w:r>
            <w:r w:rsidRPr="00766440">
              <w:t>литератур</w:t>
            </w:r>
            <w:r w:rsidR="006E1BD1" w:rsidRPr="00766440">
              <w:t>у</w:t>
            </w:r>
          </w:p>
          <w:p w:rsidR="006655C0" w:rsidRPr="00766440" w:rsidRDefault="006655C0" w:rsidP="00BC147F"/>
        </w:tc>
        <w:tc>
          <w:tcPr>
            <w:tcW w:w="845" w:type="dxa"/>
            <w:gridSpan w:val="5"/>
            <w:tcBorders>
              <w:top w:val="single" w:sz="4" w:space="0" w:color="auto"/>
              <w:left w:val="nil"/>
              <w:bottom w:val="single" w:sz="4" w:space="0" w:color="auto"/>
              <w:right w:val="single" w:sz="4" w:space="0" w:color="auto"/>
            </w:tcBorders>
            <w:vAlign w:val="center"/>
          </w:tcPr>
          <w:p w:rsidR="003C4357" w:rsidRPr="00766440" w:rsidRDefault="00494A37" w:rsidP="003F5103">
            <w:pPr>
              <w:jc w:val="center"/>
            </w:pPr>
            <w:r w:rsidRPr="00766440">
              <w:lastRenderedPageBreak/>
              <w:t>компл</w:t>
            </w:r>
            <w:r w:rsidR="003C4357" w:rsidRPr="00766440">
              <w:t>.</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r w:rsidRPr="00766440">
              <w:t>4</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494A37" w:rsidP="003F5103">
            <w:pPr>
              <w:jc w:val="center"/>
            </w:pPr>
            <w:r w:rsidRPr="00766440">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494A37" w:rsidP="003F5103">
            <w:pPr>
              <w:jc w:val="center"/>
            </w:pPr>
            <w:r w:rsidRPr="00766440">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494A37" w:rsidP="003F5103">
            <w:pPr>
              <w:jc w:val="center"/>
            </w:pPr>
            <w:r w:rsidRPr="00766440">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494A37" w:rsidP="003F5103">
            <w:pPr>
              <w:jc w:val="center"/>
            </w:pPr>
            <w:r w:rsidRPr="00766440">
              <w:t>2</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rPr>
                <w:b/>
                <w:sz w:val="28"/>
                <w:szCs w:val="28"/>
              </w:rPr>
            </w:pPr>
            <w:r w:rsidRPr="00766440">
              <w:t>4. Мероприятие «Ознаменование памятных дат»</w:t>
            </w:r>
          </w:p>
        </w:tc>
      </w:tr>
      <w:tr w:rsidR="00E416BB" w:rsidRPr="0076644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4.1</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vAlign w:val="center"/>
          </w:tcPr>
          <w:p w:rsidR="003C4357" w:rsidRPr="00766440" w:rsidRDefault="003C4357" w:rsidP="003F5103">
            <w:pPr>
              <w:jc w:val="center"/>
            </w:pPr>
            <w:r w:rsidRPr="00766440">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5</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6</w:t>
            </w:r>
          </w:p>
        </w:tc>
        <w:tc>
          <w:tcPr>
            <w:tcW w:w="1134"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7</w:t>
            </w:r>
          </w:p>
        </w:tc>
        <w:tc>
          <w:tcPr>
            <w:tcW w:w="1137"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7</w:t>
            </w:r>
          </w:p>
        </w:tc>
        <w:tc>
          <w:tcPr>
            <w:tcW w:w="102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7</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4.2</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 xml:space="preserve">Количество  награждаемых деятелей культуры и искусства  </w:t>
            </w:r>
          </w:p>
        </w:tc>
        <w:tc>
          <w:tcPr>
            <w:tcW w:w="845"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r w:rsidRPr="00766440">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40</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40</w:t>
            </w:r>
          </w:p>
        </w:tc>
        <w:tc>
          <w:tcPr>
            <w:tcW w:w="1134"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50</w:t>
            </w:r>
          </w:p>
        </w:tc>
        <w:tc>
          <w:tcPr>
            <w:tcW w:w="1137"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2F0F26" w:rsidP="00BC147F">
            <w:pPr>
              <w:jc w:val="center"/>
            </w:pPr>
            <w:r w:rsidRPr="00766440">
              <w:t>6</w:t>
            </w:r>
            <w:r w:rsidR="003C4357" w:rsidRPr="00766440">
              <w:t>0</w:t>
            </w:r>
          </w:p>
        </w:tc>
        <w:tc>
          <w:tcPr>
            <w:tcW w:w="102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2F0F26" w:rsidP="00BC147F">
            <w:pPr>
              <w:jc w:val="center"/>
            </w:pPr>
            <w:r w:rsidRPr="00766440">
              <w:t>6</w:t>
            </w:r>
            <w:r w:rsidR="003C4357" w:rsidRPr="00766440">
              <w:t>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4.3</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чествуемых ветеранов Великой Отечественной войны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vAlign w:val="center"/>
          </w:tcPr>
          <w:p w:rsidR="003C4357" w:rsidRPr="00766440" w:rsidRDefault="003C4357" w:rsidP="003F5103">
            <w:pPr>
              <w:jc w:val="center"/>
            </w:pPr>
            <w:r w:rsidRPr="00766440">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100</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100</w:t>
            </w:r>
          </w:p>
        </w:tc>
        <w:tc>
          <w:tcPr>
            <w:tcW w:w="1134"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494A37" w:rsidP="00BC147F">
            <w:pPr>
              <w:jc w:val="center"/>
            </w:pPr>
            <w:r w:rsidRPr="00766440">
              <w:t>80</w:t>
            </w:r>
          </w:p>
        </w:tc>
        <w:tc>
          <w:tcPr>
            <w:tcW w:w="1137"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2F0F26" w:rsidP="00BC147F">
            <w:pPr>
              <w:jc w:val="center"/>
            </w:pPr>
            <w:r w:rsidRPr="00766440">
              <w:t>7</w:t>
            </w:r>
            <w:r w:rsidR="00494A37" w:rsidRPr="00766440">
              <w:t>0</w:t>
            </w:r>
          </w:p>
        </w:tc>
        <w:tc>
          <w:tcPr>
            <w:tcW w:w="102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2F0F26" w:rsidP="00BC147F">
            <w:pPr>
              <w:jc w:val="center"/>
            </w:pPr>
            <w:r w:rsidRPr="00766440">
              <w:t>7</w:t>
            </w:r>
            <w:r w:rsidR="00494A37" w:rsidRPr="00766440">
              <w:t>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r w:rsidRPr="00766440">
              <w:t>5. Мероприятие «Проведение мероприятий для граждан старшего поколения»</w:t>
            </w: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5.1</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F5103" w:rsidRPr="00766440" w:rsidRDefault="003F5103" w:rsidP="00BC147F">
            <w:pPr>
              <w:jc w:val="center"/>
            </w:pPr>
          </w:p>
          <w:p w:rsidR="003C4357" w:rsidRPr="00766440" w:rsidRDefault="003C4357" w:rsidP="00BC147F">
            <w:pPr>
              <w:jc w:val="center"/>
            </w:pPr>
            <w:r w:rsidRPr="00766440">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3</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3</w:t>
            </w:r>
          </w:p>
        </w:tc>
        <w:tc>
          <w:tcPr>
            <w:tcW w:w="1134"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3</w:t>
            </w:r>
          </w:p>
        </w:tc>
        <w:tc>
          <w:tcPr>
            <w:tcW w:w="1137"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3</w:t>
            </w:r>
          </w:p>
        </w:tc>
        <w:tc>
          <w:tcPr>
            <w:tcW w:w="102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3</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5.2</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r w:rsidRPr="00766440">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100</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100</w:t>
            </w:r>
          </w:p>
        </w:tc>
        <w:tc>
          <w:tcPr>
            <w:tcW w:w="1134"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100</w:t>
            </w:r>
          </w:p>
        </w:tc>
        <w:tc>
          <w:tcPr>
            <w:tcW w:w="1137"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100</w:t>
            </w:r>
          </w:p>
        </w:tc>
        <w:tc>
          <w:tcPr>
            <w:tcW w:w="102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100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r w:rsidRPr="00766440">
              <w:t>6. Мероприятие «Проведение социально значимых мероприятий для социально незащищенной категории граждан»</w:t>
            </w: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6.1</w:t>
            </w:r>
          </w:p>
        </w:tc>
        <w:tc>
          <w:tcPr>
            <w:tcW w:w="2772" w:type="dxa"/>
            <w:tcBorders>
              <w:top w:val="single" w:sz="4" w:space="0" w:color="auto"/>
              <w:left w:val="nil"/>
              <w:bottom w:val="single" w:sz="4" w:space="0" w:color="auto"/>
              <w:right w:val="single" w:sz="4" w:space="0" w:color="auto"/>
            </w:tcBorders>
            <w:vAlign w:val="center"/>
          </w:tcPr>
          <w:p w:rsidR="003C4357" w:rsidRPr="00766440" w:rsidRDefault="003C4357" w:rsidP="00BC147F">
            <w:r w:rsidRPr="00766440">
              <w:t>Количество проведенных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766440" w:rsidRDefault="003C4357" w:rsidP="00BC147F">
            <w:pPr>
              <w:jc w:val="center"/>
            </w:pPr>
            <w:r w:rsidRPr="00766440">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2</w:t>
            </w:r>
          </w:p>
        </w:tc>
        <w:tc>
          <w:tcPr>
            <w:tcW w:w="991" w:type="dxa"/>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6.2</w:t>
            </w:r>
          </w:p>
        </w:tc>
        <w:tc>
          <w:tcPr>
            <w:tcW w:w="2772" w:type="dxa"/>
            <w:tcBorders>
              <w:top w:val="single" w:sz="4" w:space="0" w:color="auto"/>
              <w:left w:val="nil"/>
              <w:bottom w:val="single" w:sz="4" w:space="0" w:color="auto"/>
              <w:right w:val="single" w:sz="4" w:space="0" w:color="auto"/>
            </w:tcBorders>
            <w:vAlign w:val="center"/>
          </w:tcPr>
          <w:p w:rsidR="003C4357" w:rsidRPr="00766440" w:rsidRDefault="003C4357" w:rsidP="00BC147F">
            <w:r w:rsidRPr="00766440">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766440" w:rsidRDefault="003C4357" w:rsidP="00BC147F">
            <w:pPr>
              <w:jc w:val="center"/>
            </w:pPr>
            <w:r w:rsidRPr="00766440">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70</w:t>
            </w:r>
          </w:p>
        </w:tc>
        <w:tc>
          <w:tcPr>
            <w:tcW w:w="991" w:type="dxa"/>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6.2</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 xml:space="preserve">Количество социально-значимых мероприятий </w:t>
            </w:r>
            <w:r w:rsidRPr="00766440">
              <w:lastRenderedPageBreak/>
              <w:t>(в т.ч.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r w:rsidRPr="00766440">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9</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9</w:t>
            </w:r>
          </w:p>
        </w:tc>
        <w:tc>
          <w:tcPr>
            <w:tcW w:w="1134"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9</w:t>
            </w:r>
          </w:p>
        </w:tc>
        <w:tc>
          <w:tcPr>
            <w:tcW w:w="1137"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9</w:t>
            </w:r>
          </w:p>
        </w:tc>
        <w:tc>
          <w:tcPr>
            <w:tcW w:w="102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9</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6.3</w:t>
            </w:r>
          </w:p>
        </w:tc>
        <w:tc>
          <w:tcPr>
            <w:tcW w:w="2772" w:type="dxa"/>
            <w:tcBorders>
              <w:top w:val="single" w:sz="4" w:space="0" w:color="auto"/>
              <w:left w:val="nil"/>
              <w:bottom w:val="single" w:sz="4" w:space="0" w:color="auto"/>
              <w:right w:val="single" w:sz="4" w:space="0" w:color="auto"/>
            </w:tcBorders>
          </w:tcPr>
          <w:p w:rsidR="003C4357" w:rsidRPr="00766440" w:rsidRDefault="003C4357" w:rsidP="00BC147F">
            <w:r w:rsidRPr="00766440">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Pr="00766440" w:rsidRDefault="003C4357" w:rsidP="00BC147F">
            <w:pPr>
              <w:jc w:val="center"/>
            </w:pPr>
            <w:r w:rsidRPr="00766440">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5000</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593B2E">
            <w:pPr>
              <w:jc w:val="center"/>
            </w:pPr>
            <w:r w:rsidRPr="00766440">
              <w:t>5</w:t>
            </w:r>
            <w:r w:rsidR="00593B2E" w:rsidRPr="00766440">
              <w:t>000</w:t>
            </w:r>
          </w:p>
        </w:tc>
        <w:tc>
          <w:tcPr>
            <w:tcW w:w="1134"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593B2E">
            <w:pPr>
              <w:jc w:val="center"/>
            </w:pPr>
            <w:r w:rsidRPr="00766440">
              <w:t>5</w:t>
            </w:r>
            <w:r w:rsidR="00593B2E" w:rsidRPr="00766440">
              <w:t>000</w:t>
            </w:r>
          </w:p>
        </w:tc>
        <w:tc>
          <w:tcPr>
            <w:tcW w:w="1137"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593B2E">
            <w:pPr>
              <w:jc w:val="center"/>
            </w:pPr>
            <w:r w:rsidRPr="00766440">
              <w:t>5</w:t>
            </w:r>
            <w:r w:rsidR="00593B2E" w:rsidRPr="00766440">
              <w:t>000</w:t>
            </w:r>
          </w:p>
        </w:tc>
        <w:tc>
          <w:tcPr>
            <w:tcW w:w="102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766440" w:rsidRDefault="003C4357" w:rsidP="00593B2E">
            <w:pPr>
              <w:jc w:val="center"/>
            </w:pPr>
            <w:r w:rsidRPr="00766440">
              <w:t>5</w:t>
            </w:r>
            <w:r w:rsidR="00593B2E" w:rsidRPr="00766440">
              <w:t>000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033CFE"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033CFE" w:rsidRPr="00766440" w:rsidRDefault="00033CFE" w:rsidP="00BC147F">
            <w:pPr>
              <w:jc w:val="center"/>
            </w:pPr>
            <w:r>
              <w:t>6.4.</w:t>
            </w:r>
          </w:p>
        </w:tc>
        <w:tc>
          <w:tcPr>
            <w:tcW w:w="2772" w:type="dxa"/>
            <w:tcBorders>
              <w:top w:val="single" w:sz="4" w:space="0" w:color="auto"/>
              <w:left w:val="nil"/>
              <w:bottom w:val="single" w:sz="4" w:space="0" w:color="auto"/>
              <w:right w:val="single" w:sz="4" w:space="0" w:color="auto"/>
            </w:tcBorders>
          </w:tcPr>
          <w:p w:rsidR="00033CFE" w:rsidRPr="00766440" w:rsidRDefault="00033CFE" w:rsidP="00BC147F">
            <w:r>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vAlign w:val="center"/>
          </w:tcPr>
          <w:p w:rsidR="00033CFE" w:rsidRPr="00766440" w:rsidRDefault="00033CFE"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033CFE" w:rsidRPr="00766440" w:rsidRDefault="00033CFE" w:rsidP="00BC147F">
            <w:pPr>
              <w:jc w:val="center"/>
            </w:pPr>
            <w:r>
              <w:t>7</w:t>
            </w:r>
          </w:p>
        </w:tc>
        <w:tc>
          <w:tcPr>
            <w:tcW w:w="1134" w:type="dxa"/>
            <w:gridSpan w:val="6"/>
            <w:tcBorders>
              <w:top w:val="single" w:sz="4" w:space="0" w:color="auto"/>
              <w:left w:val="nil"/>
              <w:bottom w:val="single" w:sz="4" w:space="0" w:color="auto"/>
              <w:right w:val="single" w:sz="4" w:space="0" w:color="auto"/>
            </w:tcBorders>
            <w:noWrap/>
          </w:tcPr>
          <w:p w:rsidR="00033CFE" w:rsidRPr="00766440" w:rsidRDefault="00033CFE"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033CFE" w:rsidRPr="00766440" w:rsidRDefault="00033CFE" w:rsidP="00593B2E">
            <w:pPr>
              <w:jc w:val="center"/>
            </w:pPr>
            <w:r>
              <w:t>7</w:t>
            </w:r>
          </w:p>
        </w:tc>
        <w:tc>
          <w:tcPr>
            <w:tcW w:w="1134" w:type="dxa"/>
            <w:gridSpan w:val="4"/>
            <w:tcBorders>
              <w:top w:val="single" w:sz="4" w:space="0" w:color="auto"/>
              <w:left w:val="nil"/>
              <w:bottom w:val="single" w:sz="4" w:space="0" w:color="auto"/>
              <w:right w:val="single" w:sz="4" w:space="0" w:color="auto"/>
            </w:tcBorders>
            <w:noWrap/>
          </w:tcPr>
          <w:p w:rsidR="00033CFE" w:rsidRPr="00766440" w:rsidRDefault="00033CFE"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033CFE" w:rsidRPr="00766440" w:rsidRDefault="00033CFE" w:rsidP="00593B2E">
            <w:pPr>
              <w:jc w:val="center"/>
            </w:pPr>
            <w:r>
              <w:t>7</w:t>
            </w:r>
          </w:p>
        </w:tc>
        <w:tc>
          <w:tcPr>
            <w:tcW w:w="1137" w:type="dxa"/>
            <w:gridSpan w:val="5"/>
            <w:tcBorders>
              <w:top w:val="single" w:sz="4" w:space="0" w:color="auto"/>
              <w:left w:val="nil"/>
              <w:bottom w:val="single" w:sz="4" w:space="0" w:color="auto"/>
              <w:right w:val="single" w:sz="4" w:space="0" w:color="auto"/>
            </w:tcBorders>
            <w:noWrap/>
          </w:tcPr>
          <w:p w:rsidR="00033CFE" w:rsidRPr="00766440" w:rsidRDefault="00033CFE"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033CFE" w:rsidRPr="00766440" w:rsidRDefault="00033CFE" w:rsidP="00593B2E">
            <w:pPr>
              <w:jc w:val="center"/>
            </w:pPr>
            <w:r>
              <w:t>7</w:t>
            </w:r>
          </w:p>
        </w:tc>
        <w:tc>
          <w:tcPr>
            <w:tcW w:w="1024" w:type="dxa"/>
            <w:gridSpan w:val="5"/>
            <w:tcBorders>
              <w:top w:val="single" w:sz="4" w:space="0" w:color="auto"/>
              <w:left w:val="nil"/>
              <w:bottom w:val="single" w:sz="4" w:space="0" w:color="auto"/>
              <w:right w:val="single" w:sz="4" w:space="0" w:color="auto"/>
            </w:tcBorders>
            <w:noWrap/>
          </w:tcPr>
          <w:p w:rsidR="00033CFE" w:rsidRPr="00766440" w:rsidRDefault="00033CFE"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033CFE" w:rsidRPr="00766440" w:rsidRDefault="00033CFE" w:rsidP="00593B2E">
            <w:pPr>
              <w:jc w:val="center"/>
            </w:pPr>
            <w:r>
              <w:t>7</w:t>
            </w:r>
          </w:p>
        </w:tc>
        <w:tc>
          <w:tcPr>
            <w:tcW w:w="991" w:type="dxa"/>
            <w:tcBorders>
              <w:top w:val="single" w:sz="4" w:space="0" w:color="auto"/>
              <w:left w:val="nil"/>
              <w:bottom w:val="single" w:sz="4" w:space="0" w:color="auto"/>
              <w:right w:val="single" w:sz="4" w:space="0" w:color="auto"/>
            </w:tcBorders>
            <w:noWrap/>
          </w:tcPr>
          <w:p w:rsidR="00033CFE" w:rsidRPr="00766440" w:rsidRDefault="00033CFE" w:rsidP="00BC147F">
            <w:pPr>
              <w:jc w:val="center"/>
              <w:rPr>
                <w:b/>
                <w:sz w:val="28"/>
                <w:szCs w:val="28"/>
              </w:rPr>
            </w:pPr>
          </w:p>
        </w:tc>
      </w:tr>
      <w:tr w:rsidR="00033CFE"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033CFE" w:rsidRDefault="00033CFE" w:rsidP="00BC147F">
            <w:pPr>
              <w:jc w:val="center"/>
            </w:pPr>
            <w:r>
              <w:t>6.5.</w:t>
            </w:r>
          </w:p>
        </w:tc>
        <w:tc>
          <w:tcPr>
            <w:tcW w:w="2772" w:type="dxa"/>
            <w:tcBorders>
              <w:top w:val="single" w:sz="4" w:space="0" w:color="auto"/>
              <w:left w:val="nil"/>
              <w:bottom w:val="single" w:sz="4" w:space="0" w:color="auto"/>
              <w:right w:val="single" w:sz="4" w:space="0" w:color="auto"/>
            </w:tcBorders>
          </w:tcPr>
          <w:p w:rsidR="00033CFE" w:rsidRPr="00766440" w:rsidRDefault="00033CFE" w:rsidP="00033CFE">
            <w:r>
              <w:t xml:space="preserve">Число вовлеченных в волонтерскую деятельность </w:t>
            </w:r>
          </w:p>
        </w:tc>
        <w:tc>
          <w:tcPr>
            <w:tcW w:w="845" w:type="dxa"/>
            <w:gridSpan w:val="5"/>
            <w:tcBorders>
              <w:top w:val="single" w:sz="4" w:space="0" w:color="auto"/>
              <w:left w:val="nil"/>
              <w:bottom w:val="single" w:sz="4" w:space="0" w:color="auto"/>
              <w:right w:val="single" w:sz="4" w:space="0" w:color="auto"/>
            </w:tcBorders>
            <w:vAlign w:val="center"/>
          </w:tcPr>
          <w:p w:rsidR="00033CFE" w:rsidRPr="00766440" w:rsidRDefault="00033CFE"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033CFE" w:rsidRPr="00766440" w:rsidRDefault="00033CFE" w:rsidP="00BC147F">
            <w:pPr>
              <w:jc w:val="center"/>
            </w:pPr>
            <w:r>
              <w:t>0</w:t>
            </w:r>
          </w:p>
        </w:tc>
        <w:tc>
          <w:tcPr>
            <w:tcW w:w="1134" w:type="dxa"/>
            <w:gridSpan w:val="6"/>
            <w:tcBorders>
              <w:top w:val="single" w:sz="4" w:space="0" w:color="auto"/>
              <w:left w:val="nil"/>
              <w:bottom w:val="single" w:sz="4" w:space="0" w:color="auto"/>
              <w:right w:val="single" w:sz="4" w:space="0" w:color="auto"/>
            </w:tcBorders>
            <w:noWrap/>
          </w:tcPr>
          <w:p w:rsidR="00033CFE" w:rsidRPr="00766440" w:rsidRDefault="00033CFE"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033CFE" w:rsidRPr="00766440" w:rsidRDefault="00033CFE" w:rsidP="00593B2E">
            <w:pPr>
              <w:jc w:val="center"/>
            </w:pPr>
            <w:r>
              <w:t>0</w:t>
            </w:r>
          </w:p>
        </w:tc>
        <w:tc>
          <w:tcPr>
            <w:tcW w:w="1134" w:type="dxa"/>
            <w:gridSpan w:val="4"/>
            <w:tcBorders>
              <w:top w:val="single" w:sz="4" w:space="0" w:color="auto"/>
              <w:left w:val="nil"/>
              <w:bottom w:val="single" w:sz="4" w:space="0" w:color="auto"/>
              <w:right w:val="single" w:sz="4" w:space="0" w:color="auto"/>
            </w:tcBorders>
            <w:noWrap/>
          </w:tcPr>
          <w:p w:rsidR="00033CFE" w:rsidRPr="00766440" w:rsidRDefault="00033CFE"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033CFE" w:rsidRPr="00766440" w:rsidRDefault="00033CFE" w:rsidP="00593B2E">
            <w:pPr>
              <w:jc w:val="center"/>
            </w:pPr>
            <w:r>
              <w:t>0</w:t>
            </w:r>
          </w:p>
        </w:tc>
        <w:tc>
          <w:tcPr>
            <w:tcW w:w="1137" w:type="dxa"/>
            <w:gridSpan w:val="5"/>
            <w:tcBorders>
              <w:top w:val="single" w:sz="4" w:space="0" w:color="auto"/>
              <w:left w:val="nil"/>
              <w:bottom w:val="single" w:sz="4" w:space="0" w:color="auto"/>
              <w:right w:val="single" w:sz="4" w:space="0" w:color="auto"/>
            </w:tcBorders>
            <w:noWrap/>
          </w:tcPr>
          <w:p w:rsidR="00033CFE" w:rsidRPr="00766440" w:rsidRDefault="00033CFE"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033CFE" w:rsidRPr="00766440" w:rsidRDefault="00033CFE" w:rsidP="00593B2E">
            <w:pPr>
              <w:jc w:val="center"/>
            </w:pPr>
            <w:r>
              <w:t>20</w:t>
            </w:r>
          </w:p>
        </w:tc>
        <w:tc>
          <w:tcPr>
            <w:tcW w:w="1024" w:type="dxa"/>
            <w:gridSpan w:val="5"/>
            <w:tcBorders>
              <w:top w:val="single" w:sz="4" w:space="0" w:color="auto"/>
              <w:left w:val="nil"/>
              <w:bottom w:val="single" w:sz="4" w:space="0" w:color="auto"/>
              <w:right w:val="single" w:sz="4" w:space="0" w:color="auto"/>
            </w:tcBorders>
            <w:noWrap/>
          </w:tcPr>
          <w:p w:rsidR="00033CFE" w:rsidRPr="00766440" w:rsidRDefault="00033CFE"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033CFE" w:rsidRPr="00766440" w:rsidRDefault="00033CFE" w:rsidP="00593B2E">
            <w:pPr>
              <w:jc w:val="center"/>
            </w:pPr>
            <w:r>
              <w:t>20</w:t>
            </w:r>
          </w:p>
        </w:tc>
        <w:tc>
          <w:tcPr>
            <w:tcW w:w="991" w:type="dxa"/>
            <w:tcBorders>
              <w:top w:val="single" w:sz="4" w:space="0" w:color="auto"/>
              <w:left w:val="nil"/>
              <w:bottom w:val="single" w:sz="4" w:space="0" w:color="auto"/>
              <w:right w:val="single" w:sz="4" w:space="0" w:color="auto"/>
            </w:tcBorders>
            <w:noWrap/>
          </w:tcPr>
          <w:p w:rsidR="00033CFE" w:rsidRPr="00766440" w:rsidRDefault="00033CFE" w:rsidP="00BC147F">
            <w:pPr>
              <w:jc w:val="center"/>
              <w:rPr>
                <w:b/>
                <w:sz w:val="28"/>
                <w:szCs w:val="28"/>
              </w:rPr>
            </w:pPr>
          </w:p>
        </w:tc>
      </w:tr>
      <w:tr w:rsidR="00033CFE"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033CFE" w:rsidRDefault="00033CFE" w:rsidP="00BC147F">
            <w:pPr>
              <w:jc w:val="center"/>
            </w:pPr>
            <w:r>
              <w:t>6.6</w:t>
            </w:r>
          </w:p>
        </w:tc>
        <w:tc>
          <w:tcPr>
            <w:tcW w:w="2772" w:type="dxa"/>
            <w:tcBorders>
              <w:top w:val="single" w:sz="4" w:space="0" w:color="auto"/>
              <w:left w:val="nil"/>
              <w:bottom w:val="single" w:sz="4" w:space="0" w:color="auto"/>
              <w:right w:val="single" w:sz="4" w:space="0" w:color="auto"/>
            </w:tcBorders>
          </w:tcPr>
          <w:p w:rsidR="00033CFE" w:rsidRPr="00766440" w:rsidRDefault="00033CFE" w:rsidP="00033CFE">
            <w:r>
              <w:t>Число врученных медалей (награжденных)</w:t>
            </w:r>
          </w:p>
        </w:tc>
        <w:tc>
          <w:tcPr>
            <w:tcW w:w="845" w:type="dxa"/>
            <w:gridSpan w:val="5"/>
            <w:tcBorders>
              <w:top w:val="single" w:sz="4" w:space="0" w:color="auto"/>
              <w:left w:val="nil"/>
              <w:bottom w:val="single" w:sz="4" w:space="0" w:color="auto"/>
              <w:right w:val="single" w:sz="4" w:space="0" w:color="auto"/>
            </w:tcBorders>
            <w:vAlign w:val="center"/>
          </w:tcPr>
          <w:p w:rsidR="00033CFE" w:rsidRPr="00766440" w:rsidRDefault="00033CFE"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033CFE" w:rsidRPr="00766440" w:rsidRDefault="00033CFE" w:rsidP="00BC147F">
            <w:pPr>
              <w:jc w:val="center"/>
            </w:pPr>
            <w:r>
              <w:t>0</w:t>
            </w:r>
          </w:p>
        </w:tc>
        <w:tc>
          <w:tcPr>
            <w:tcW w:w="1134" w:type="dxa"/>
            <w:gridSpan w:val="6"/>
            <w:tcBorders>
              <w:top w:val="single" w:sz="4" w:space="0" w:color="auto"/>
              <w:left w:val="nil"/>
              <w:bottom w:val="single" w:sz="4" w:space="0" w:color="auto"/>
              <w:right w:val="single" w:sz="4" w:space="0" w:color="auto"/>
            </w:tcBorders>
            <w:noWrap/>
          </w:tcPr>
          <w:p w:rsidR="00033CFE" w:rsidRPr="00766440" w:rsidRDefault="00033CFE"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033CFE" w:rsidRPr="00766440" w:rsidRDefault="00033CFE" w:rsidP="00593B2E">
            <w:pPr>
              <w:jc w:val="center"/>
            </w:pPr>
            <w:r>
              <w:t>0</w:t>
            </w:r>
          </w:p>
        </w:tc>
        <w:tc>
          <w:tcPr>
            <w:tcW w:w="1134" w:type="dxa"/>
            <w:gridSpan w:val="4"/>
            <w:tcBorders>
              <w:top w:val="single" w:sz="4" w:space="0" w:color="auto"/>
              <w:left w:val="nil"/>
              <w:bottom w:val="single" w:sz="4" w:space="0" w:color="auto"/>
              <w:right w:val="single" w:sz="4" w:space="0" w:color="auto"/>
            </w:tcBorders>
            <w:noWrap/>
          </w:tcPr>
          <w:p w:rsidR="00033CFE" w:rsidRPr="00766440" w:rsidRDefault="00033CFE"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033CFE" w:rsidRPr="00766440" w:rsidRDefault="00033CFE" w:rsidP="00593B2E">
            <w:pPr>
              <w:jc w:val="center"/>
            </w:pPr>
            <w:r>
              <w:t>0</w:t>
            </w:r>
          </w:p>
        </w:tc>
        <w:tc>
          <w:tcPr>
            <w:tcW w:w="1137" w:type="dxa"/>
            <w:gridSpan w:val="5"/>
            <w:tcBorders>
              <w:top w:val="single" w:sz="4" w:space="0" w:color="auto"/>
              <w:left w:val="nil"/>
              <w:bottom w:val="single" w:sz="4" w:space="0" w:color="auto"/>
              <w:right w:val="single" w:sz="4" w:space="0" w:color="auto"/>
            </w:tcBorders>
            <w:noWrap/>
          </w:tcPr>
          <w:p w:rsidR="00033CFE" w:rsidRPr="00766440" w:rsidRDefault="00033CFE"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033CFE" w:rsidRPr="00766440" w:rsidRDefault="00033CFE" w:rsidP="00593B2E">
            <w:pPr>
              <w:jc w:val="center"/>
            </w:pPr>
            <w:r>
              <w:t>9</w:t>
            </w:r>
          </w:p>
        </w:tc>
        <w:tc>
          <w:tcPr>
            <w:tcW w:w="1024" w:type="dxa"/>
            <w:gridSpan w:val="5"/>
            <w:tcBorders>
              <w:top w:val="single" w:sz="4" w:space="0" w:color="auto"/>
              <w:left w:val="nil"/>
              <w:bottom w:val="single" w:sz="4" w:space="0" w:color="auto"/>
              <w:right w:val="single" w:sz="4" w:space="0" w:color="auto"/>
            </w:tcBorders>
            <w:noWrap/>
          </w:tcPr>
          <w:p w:rsidR="00033CFE" w:rsidRPr="00766440" w:rsidRDefault="00033CFE"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033CFE" w:rsidRPr="00766440" w:rsidRDefault="00033CFE" w:rsidP="00593B2E">
            <w:pPr>
              <w:jc w:val="center"/>
            </w:pPr>
            <w:r>
              <w:t>0</w:t>
            </w:r>
          </w:p>
        </w:tc>
        <w:tc>
          <w:tcPr>
            <w:tcW w:w="991" w:type="dxa"/>
            <w:tcBorders>
              <w:top w:val="single" w:sz="4" w:space="0" w:color="auto"/>
              <w:left w:val="nil"/>
              <w:bottom w:val="single" w:sz="4" w:space="0" w:color="auto"/>
              <w:right w:val="single" w:sz="4" w:space="0" w:color="auto"/>
            </w:tcBorders>
            <w:noWrap/>
          </w:tcPr>
          <w:p w:rsidR="00033CFE" w:rsidRPr="00766440" w:rsidRDefault="00033CFE"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rPr>
                <w:b/>
                <w:sz w:val="28"/>
                <w:szCs w:val="28"/>
              </w:rPr>
            </w:pPr>
            <w:r w:rsidRPr="00766440">
              <w:t>7.</w:t>
            </w:r>
            <w:r w:rsidRPr="00766440">
              <w:rPr>
                <w:sz w:val="28"/>
                <w:szCs w:val="28"/>
              </w:rPr>
              <w:t xml:space="preserve"> </w:t>
            </w:r>
            <w:r w:rsidRPr="00766440">
              <w:t>Мероприятие «Выплата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rPr>
                <w:b/>
              </w:rPr>
            </w:pPr>
            <w:r w:rsidRPr="00766440">
              <w:t>7.1</w:t>
            </w:r>
          </w:p>
        </w:tc>
        <w:tc>
          <w:tcPr>
            <w:tcW w:w="2782" w:type="dxa"/>
            <w:gridSpan w:val="2"/>
            <w:tcBorders>
              <w:top w:val="single" w:sz="4" w:space="0" w:color="auto"/>
              <w:left w:val="nil"/>
              <w:bottom w:val="single" w:sz="4" w:space="0" w:color="auto"/>
              <w:right w:val="single" w:sz="4" w:space="0" w:color="auto"/>
            </w:tcBorders>
          </w:tcPr>
          <w:p w:rsidR="003C4357" w:rsidRPr="00766440" w:rsidRDefault="003C4357" w:rsidP="00BC147F">
            <w:r w:rsidRPr="00766440">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F5103" w:rsidRPr="00766440" w:rsidRDefault="003F5103" w:rsidP="00BC147F">
            <w:pPr>
              <w:jc w:val="center"/>
            </w:pPr>
          </w:p>
          <w:p w:rsidR="003C4357" w:rsidRPr="00766440" w:rsidRDefault="003C4357" w:rsidP="00BC147F">
            <w:pPr>
              <w:jc w:val="center"/>
            </w:pPr>
            <w:r w:rsidRPr="00766440">
              <w:t>чел.</w:t>
            </w:r>
          </w:p>
        </w:tc>
        <w:tc>
          <w:tcPr>
            <w:tcW w:w="991" w:type="dxa"/>
            <w:gridSpan w:val="6"/>
            <w:tcBorders>
              <w:top w:val="single" w:sz="4" w:space="0" w:color="auto"/>
              <w:left w:val="nil"/>
              <w:bottom w:val="single" w:sz="4" w:space="0" w:color="auto"/>
              <w:right w:val="single" w:sz="4" w:space="0" w:color="auto"/>
            </w:tcBorders>
            <w:noWrap/>
          </w:tcPr>
          <w:p w:rsidR="003F5103" w:rsidRPr="00766440" w:rsidRDefault="003F5103" w:rsidP="00BC147F">
            <w:pPr>
              <w:jc w:val="center"/>
            </w:pPr>
          </w:p>
          <w:p w:rsidR="003C4357" w:rsidRPr="00766440" w:rsidRDefault="003C4357" w:rsidP="00BC147F">
            <w:pPr>
              <w:jc w:val="center"/>
              <w:rPr>
                <w:b/>
              </w:rPr>
            </w:pPr>
            <w:r w:rsidRPr="00766440">
              <w:t>15</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766440" w:rsidRDefault="003F5103" w:rsidP="00BC147F">
            <w:pPr>
              <w:jc w:val="center"/>
            </w:pPr>
          </w:p>
          <w:p w:rsidR="003C4357" w:rsidRPr="00766440" w:rsidRDefault="003C4357" w:rsidP="00BC147F">
            <w:pPr>
              <w:jc w:val="center"/>
              <w:rPr>
                <w:b/>
              </w:rPr>
            </w:pPr>
            <w:r w:rsidRPr="00766440">
              <w:t>15</w:t>
            </w:r>
          </w:p>
        </w:tc>
        <w:tc>
          <w:tcPr>
            <w:tcW w:w="1134"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tcPr>
          <w:p w:rsidR="003F5103" w:rsidRPr="00766440" w:rsidRDefault="003F5103" w:rsidP="00BC147F">
            <w:pPr>
              <w:jc w:val="center"/>
            </w:pPr>
          </w:p>
          <w:p w:rsidR="003C4357" w:rsidRPr="00766440" w:rsidRDefault="003C4357" w:rsidP="00BC147F">
            <w:pPr>
              <w:jc w:val="center"/>
              <w:rPr>
                <w:b/>
              </w:rPr>
            </w:pPr>
            <w:r w:rsidRPr="00766440">
              <w:t>15</w:t>
            </w:r>
          </w:p>
        </w:tc>
        <w:tc>
          <w:tcPr>
            <w:tcW w:w="1148"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766440" w:rsidRDefault="003F5103" w:rsidP="00BC147F">
            <w:pPr>
              <w:jc w:val="center"/>
            </w:pPr>
          </w:p>
          <w:p w:rsidR="003C4357" w:rsidRPr="00766440" w:rsidRDefault="003C4357" w:rsidP="00BC147F">
            <w:pPr>
              <w:jc w:val="center"/>
              <w:rPr>
                <w:b/>
              </w:rPr>
            </w:pPr>
            <w:r w:rsidRPr="00766440">
              <w:t>15</w:t>
            </w:r>
          </w:p>
        </w:tc>
        <w:tc>
          <w:tcPr>
            <w:tcW w:w="999"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766440" w:rsidRDefault="003F5103" w:rsidP="00BC147F">
            <w:pPr>
              <w:jc w:val="center"/>
            </w:pPr>
          </w:p>
          <w:p w:rsidR="003C4357" w:rsidRPr="00766440" w:rsidRDefault="003C4357" w:rsidP="00BC147F">
            <w:pPr>
              <w:jc w:val="center"/>
              <w:rPr>
                <w:b/>
              </w:rPr>
            </w:pPr>
            <w:r w:rsidRPr="00766440">
              <w:t>15</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rPr>
                <w:b/>
              </w:rPr>
            </w:pPr>
            <w:r w:rsidRPr="00766440">
              <w:t>8. Мероприятие «Организация библиотечного обслуживания населения, комплектование и обеспечение сохранности их библиотечных фондов</w:t>
            </w:r>
            <w:r w:rsidRPr="00766440">
              <w:rPr>
                <w:bCs/>
              </w:rPr>
              <w:t>»</w:t>
            </w:r>
          </w:p>
        </w:tc>
      </w:tr>
      <w:tr w:rsidR="00E416BB" w:rsidRPr="00766440"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766440" w:rsidRDefault="003C4357" w:rsidP="00BC147F">
            <w:pPr>
              <w:jc w:val="center"/>
              <w:rPr>
                <w:b/>
              </w:rPr>
            </w:pPr>
            <w:r w:rsidRPr="00766440">
              <w:t>8.1</w:t>
            </w:r>
          </w:p>
        </w:tc>
        <w:tc>
          <w:tcPr>
            <w:tcW w:w="2792" w:type="dxa"/>
            <w:gridSpan w:val="3"/>
            <w:tcBorders>
              <w:top w:val="nil"/>
              <w:left w:val="nil"/>
              <w:bottom w:val="single" w:sz="4" w:space="0" w:color="auto"/>
              <w:right w:val="single" w:sz="4" w:space="0" w:color="auto"/>
            </w:tcBorders>
          </w:tcPr>
          <w:p w:rsidR="003C4357" w:rsidRPr="00766440" w:rsidRDefault="003C4357" w:rsidP="00BC147F">
            <w:r w:rsidRPr="00766440">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F5103" w:rsidRPr="00766440" w:rsidRDefault="003F5103" w:rsidP="00BC147F">
            <w:pPr>
              <w:jc w:val="center"/>
            </w:pPr>
          </w:p>
          <w:p w:rsidR="003C4357" w:rsidRPr="00766440" w:rsidRDefault="003C4357" w:rsidP="00BC147F">
            <w:pPr>
              <w:jc w:val="center"/>
            </w:pPr>
            <w:r w:rsidRPr="00766440">
              <w:t>экз.</w:t>
            </w:r>
          </w:p>
        </w:tc>
        <w:tc>
          <w:tcPr>
            <w:tcW w:w="991" w:type="dxa"/>
            <w:gridSpan w:val="6"/>
            <w:tcBorders>
              <w:top w:val="nil"/>
              <w:left w:val="nil"/>
              <w:bottom w:val="single" w:sz="4" w:space="0" w:color="auto"/>
              <w:right w:val="single" w:sz="4" w:space="0" w:color="auto"/>
            </w:tcBorders>
            <w:noWrap/>
          </w:tcPr>
          <w:p w:rsidR="003F5103" w:rsidRPr="00766440" w:rsidRDefault="003F5103" w:rsidP="00BC147F">
            <w:pPr>
              <w:jc w:val="center"/>
              <w:rPr>
                <w:bCs/>
              </w:rPr>
            </w:pPr>
          </w:p>
          <w:p w:rsidR="003C4357" w:rsidRPr="00766440" w:rsidRDefault="003C4357" w:rsidP="00BC147F">
            <w:pPr>
              <w:jc w:val="center"/>
              <w:rPr>
                <w:b/>
                <w:bCs/>
              </w:rPr>
            </w:pPr>
            <w:r w:rsidRPr="00766440">
              <w:rPr>
                <w:bCs/>
              </w:rPr>
              <w:t>3900</w:t>
            </w:r>
          </w:p>
        </w:tc>
        <w:tc>
          <w:tcPr>
            <w:tcW w:w="1134" w:type="dxa"/>
            <w:gridSpan w:val="6"/>
            <w:tcBorders>
              <w:top w:val="nil"/>
              <w:left w:val="nil"/>
              <w:bottom w:val="single" w:sz="4" w:space="0" w:color="auto"/>
              <w:right w:val="single" w:sz="4" w:space="0" w:color="auto"/>
            </w:tcBorders>
            <w:noWrap/>
          </w:tcPr>
          <w:p w:rsidR="003C4357" w:rsidRPr="00766440" w:rsidRDefault="003C4357" w:rsidP="00BC147F">
            <w:pPr>
              <w:jc w:val="center"/>
              <w:rPr>
                <w:b/>
                <w:bCs/>
              </w:rPr>
            </w:pPr>
          </w:p>
        </w:tc>
        <w:tc>
          <w:tcPr>
            <w:tcW w:w="1134" w:type="dxa"/>
            <w:gridSpan w:val="5"/>
            <w:tcBorders>
              <w:top w:val="nil"/>
              <w:left w:val="nil"/>
              <w:bottom w:val="single" w:sz="4" w:space="0" w:color="auto"/>
              <w:right w:val="single" w:sz="4" w:space="0" w:color="auto"/>
            </w:tcBorders>
            <w:noWrap/>
          </w:tcPr>
          <w:p w:rsidR="003F5103" w:rsidRPr="00766440" w:rsidRDefault="003F5103" w:rsidP="00BC147F">
            <w:pPr>
              <w:jc w:val="center"/>
              <w:rPr>
                <w:bCs/>
              </w:rPr>
            </w:pPr>
          </w:p>
          <w:p w:rsidR="003C4357" w:rsidRPr="00766440" w:rsidRDefault="003C4357" w:rsidP="00BC147F">
            <w:pPr>
              <w:jc w:val="center"/>
              <w:rPr>
                <w:b/>
                <w:bCs/>
              </w:rPr>
            </w:pPr>
            <w:r w:rsidRPr="00766440">
              <w:rPr>
                <w:bCs/>
              </w:rPr>
              <w:t>3900</w:t>
            </w:r>
          </w:p>
        </w:tc>
        <w:tc>
          <w:tcPr>
            <w:tcW w:w="1143" w:type="dxa"/>
            <w:gridSpan w:val="4"/>
            <w:tcBorders>
              <w:top w:val="nil"/>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nil"/>
              <w:left w:val="nil"/>
              <w:bottom w:val="single" w:sz="4" w:space="0" w:color="auto"/>
              <w:right w:val="single" w:sz="4" w:space="0" w:color="auto"/>
            </w:tcBorders>
            <w:noWrap/>
          </w:tcPr>
          <w:p w:rsidR="003F5103" w:rsidRPr="00766440" w:rsidRDefault="003F5103" w:rsidP="00BC147F">
            <w:pPr>
              <w:jc w:val="center"/>
              <w:rPr>
                <w:bCs/>
              </w:rPr>
            </w:pPr>
          </w:p>
          <w:p w:rsidR="003C4357" w:rsidRPr="00766440" w:rsidRDefault="003C4357" w:rsidP="00BC147F">
            <w:pPr>
              <w:jc w:val="center"/>
              <w:rPr>
                <w:b/>
                <w:bCs/>
              </w:rPr>
            </w:pPr>
            <w:r w:rsidRPr="00766440">
              <w:rPr>
                <w:bCs/>
              </w:rPr>
              <w:t>3900</w:t>
            </w:r>
          </w:p>
        </w:tc>
        <w:tc>
          <w:tcPr>
            <w:tcW w:w="1126" w:type="dxa"/>
            <w:gridSpan w:val="4"/>
            <w:tcBorders>
              <w:top w:val="nil"/>
              <w:left w:val="nil"/>
              <w:bottom w:val="single" w:sz="4" w:space="0" w:color="auto"/>
              <w:right w:val="single" w:sz="4" w:space="0" w:color="auto"/>
            </w:tcBorders>
            <w:noWrap/>
          </w:tcPr>
          <w:p w:rsidR="003C4357" w:rsidRPr="00766440" w:rsidRDefault="003C4357" w:rsidP="00BC147F">
            <w:pPr>
              <w:jc w:val="center"/>
            </w:pPr>
          </w:p>
        </w:tc>
        <w:tc>
          <w:tcPr>
            <w:tcW w:w="1136" w:type="dxa"/>
            <w:gridSpan w:val="5"/>
            <w:tcBorders>
              <w:top w:val="nil"/>
              <w:left w:val="nil"/>
              <w:bottom w:val="single" w:sz="4" w:space="0" w:color="auto"/>
              <w:right w:val="single" w:sz="4" w:space="0" w:color="auto"/>
            </w:tcBorders>
            <w:noWrap/>
          </w:tcPr>
          <w:p w:rsidR="003F5103" w:rsidRPr="00766440" w:rsidRDefault="003F5103" w:rsidP="00BC147F">
            <w:pPr>
              <w:jc w:val="center"/>
            </w:pPr>
          </w:p>
          <w:p w:rsidR="003C4357" w:rsidRPr="00766440" w:rsidRDefault="003C4357" w:rsidP="00A32133">
            <w:pPr>
              <w:jc w:val="center"/>
              <w:rPr>
                <w:b/>
              </w:rPr>
            </w:pPr>
            <w:r w:rsidRPr="00766440">
              <w:t>3</w:t>
            </w:r>
            <w:r w:rsidR="00A32133" w:rsidRPr="00766440">
              <w:t>8</w:t>
            </w:r>
            <w:r w:rsidRPr="00766440">
              <w:t>00</w:t>
            </w:r>
          </w:p>
        </w:tc>
        <w:tc>
          <w:tcPr>
            <w:tcW w:w="999" w:type="dxa"/>
            <w:gridSpan w:val="4"/>
            <w:tcBorders>
              <w:top w:val="nil"/>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nil"/>
              <w:left w:val="nil"/>
              <w:bottom w:val="single" w:sz="4" w:space="0" w:color="auto"/>
              <w:right w:val="single" w:sz="4" w:space="0" w:color="auto"/>
            </w:tcBorders>
            <w:noWrap/>
          </w:tcPr>
          <w:p w:rsidR="003F5103" w:rsidRPr="00766440" w:rsidRDefault="003F5103" w:rsidP="00BC147F">
            <w:pPr>
              <w:jc w:val="center"/>
            </w:pPr>
          </w:p>
          <w:p w:rsidR="003C4357" w:rsidRPr="00766440" w:rsidRDefault="003C4357" w:rsidP="00A32133">
            <w:pPr>
              <w:jc w:val="center"/>
              <w:rPr>
                <w:b/>
              </w:rPr>
            </w:pPr>
            <w:r w:rsidRPr="00766440">
              <w:t>3</w:t>
            </w:r>
            <w:r w:rsidR="00A32133" w:rsidRPr="00766440">
              <w:t>8</w:t>
            </w:r>
            <w:r w:rsidRPr="00766440">
              <w:t>00</w:t>
            </w:r>
          </w:p>
        </w:tc>
        <w:tc>
          <w:tcPr>
            <w:tcW w:w="991" w:type="dxa"/>
            <w:tcBorders>
              <w:top w:val="nil"/>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rPr>
                <w:b/>
              </w:rPr>
            </w:pPr>
            <w:r w:rsidRPr="00766440">
              <w:t>8.2</w:t>
            </w:r>
          </w:p>
        </w:tc>
        <w:tc>
          <w:tcPr>
            <w:tcW w:w="2792" w:type="dxa"/>
            <w:gridSpan w:val="3"/>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F5103" w:rsidRPr="00766440" w:rsidRDefault="003F5103" w:rsidP="00BC147F">
            <w:pPr>
              <w:jc w:val="center"/>
            </w:pPr>
          </w:p>
          <w:p w:rsidR="003C4357" w:rsidRPr="00766440" w:rsidRDefault="003C4357" w:rsidP="00BC147F">
            <w:pPr>
              <w:jc w:val="center"/>
            </w:pPr>
            <w:r w:rsidRPr="00766440">
              <w:t>экз.</w:t>
            </w:r>
          </w:p>
        </w:tc>
        <w:tc>
          <w:tcPr>
            <w:tcW w:w="991" w:type="dxa"/>
            <w:gridSpan w:val="6"/>
            <w:tcBorders>
              <w:top w:val="single" w:sz="4" w:space="0" w:color="auto"/>
              <w:left w:val="nil"/>
              <w:bottom w:val="single" w:sz="4" w:space="0" w:color="auto"/>
              <w:right w:val="single" w:sz="4" w:space="0" w:color="auto"/>
            </w:tcBorders>
            <w:noWrap/>
          </w:tcPr>
          <w:p w:rsidR="003F5103" w:rsidRPr="00766440" w:rsidRDefault="003F5103" w:rsidP="00BC147F">
            <w:pPr>
              <w:jc w:val="center"/>
              <w:rPr>
                <w:bCs/>
              </w:rPr>
            </w:pPr>
          </w:p>
          <w:p w:rsidR="003C4357" w:rsidRPr="00766440" w:rsidRDefault="003C4357" w:rsidP="00BC147F">
            <w:pPr>
              <w:jc w:val="center"/>
              <w:rPr>
                <w:b/>
                <w:bCs/>
              </w:rPr>
            </w:pPr>
            <w:r w:rsidRPr="00766440">
              <w:rPr>
                <w:bCs/>
              </w:rPr>
              <w:t>50</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766440" w:rsidRDefault="003F5103" w:rsidP="00BC147F">
            <w:pPr>
              <w:jc w:val="center"/>
              <w:rPr>
                <w:bCs/>
              </w:rPr>
            </w:pPr>
          </w:p>
          <w:p w:rsidR="003C4357" w:rsidRPr="00766440" w:rsidRDefault="003C4357" w:rsidP="00BC147F">
            <w:pPr>
              <w:jc w:val="center"/>
              <w:rPr>
                <w:b/>
                <w:bCs/>
              </w:rPr>
            </w:pPr>
            <w:r w:rsidRPr="00766440">
              <w:rPr>
                <w:bCs/>
              </w:rPr>
              <w:t>50</w:t>
            </w:r>
          </w:p>
        </w:tc>
        <w:tc>
          <w:tcPr>
            <w:tcW w:w="1143"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F5103" w:rsidRPr="00766440" w:rsidRDefault="003F5103" w:rsidP="00BC147F">
            <w:pPr>
              <w:jc w:val="center"/>
              <w:rPr>
                <w:bCs/>
              </w:rPr>
            </w:pPr>
          </w:p>
          <w:p w:rsidR="003C4357" w:rsidRPr="00766440" w:rsidRDefault="003C4357" w:rsidP="00BC147F">
            <w:pPr>
              <w:jc w:val="center"/>
              <w:rPr>
                <w:b/>
                <w:bCs/>
              </w:rPr>
            </w:pPr>
            <w:r w:rsidRPr="00766440">
              <w:rPr>
                <w:bCs/>
              </w:rPr>
              <w:t>50</w:t>
            </w:r>
          </w:p>
        </w:tc>
        <w:tc>
          <w:tcPr>
            <w:tcW w:w="1126"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766440" w:rsidRDefault="003F5103" w:rsidP="00BC147F">
            <w:pPr>
              <w:jc w:val="center"/>
            </w:pPr>
          </w:p>
          <w:p w:rsidR="003C4357" w:rsidRPr="00766440" w:rsidRDefault="003C4357" w:rsidP="00BC147F">
            <w:pPr>
              <w:jc w:val="center"/>
              <w:rPr>
                <w:b/>
              </w:rPr>
            </w:pPr>
            <w:r w:rsidRPr="00766440">
              <w:t>50</w:t>
            </w:r>
          </w:p>
        </w:tc>
        <w:tc>
          <w:tcPr>
            <w:tcW w:w="999"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766440" w:rsidRDefault="003F5103" w:rsidP="00BC147F">
            <w:pPr>
              <w:jc w:val="center"/>
            </w:pPr>
          </w:p>
          <w:p w:rsidR="003C4357" w:rsidRPr="00766440" w:rsidRDefault="003C4357" w:rsidP="00BC147F">
            <w:pPr>
              <w:jc w:val="center"/>
              <w:rPr>
                <w:b/>
              </w:rPr>
            </w:pPr>
            <w:r w:rsidRPr="00766440">
              <w:t>50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both"/>
              <w:rPr>
                <w:b/>
                <w:sz w:val="28"/>
                <w:szCs w:val="28"/>
              </w:rPr>
            </w:pPr>
            <w:r w:rsidRPr="00766440">
              <w:t>9.</w:t>
            </w:r>
            <w:r w:rsidRPr="00766440">
              <w:rPr>
                <w:sz w:val="28"/>
                <w:szCs w:val="28"/>
              </w:rPr>
              <w:t xml:space="preserve"> </w:t>
            </w:r>
            <w:r w:rsidRPr="00766440">
              <w:t>Мероприятие «Организация научно-методического, информационного обеспечения отрасли культуры»</w:t>
            </w: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lastRenderedPageBreak/>
              <w:t>9.1</w:t>
            </w:r>
          </w:p>
        </w:tc>
        <w:tc>
          <w:tcPr>
            <w:tcW w:w="2792" w:type="dxa"/>
            <w:gridSpan w:val="3"/>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r w:rsidRPr="00766440">
              <w:t>ед.</w:t>
            </w:r>
          </w:p>
        </w:tc>
        <w:tc>
          <w:tcPr>
            <w:tcW w:w="991"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2000</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1900</w:t>
            </w:r>
          </w:p>
        </w:tc>
        <w:tc>
          <w:tcPr>
            <w:tcW w:w="1143"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1900</w:t>
            </w:r>
          </w:p>
        </w:tc>
        <w:tc>
          <w:tcPr>
            <w:tcW w:w="1126"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pPr>
            <w:r w:rsidRPr="00766440">
              <w:t>1900</w:t>
            </w:r>
          </w:p>
        </w:tc>
        <w:tc>
          <w:tcPr>
            <w:tcW w:w="999"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pPr>
            <w:r w:rsidRPr="00766440">
              <w:t>1900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9.2</w:t>
            </w:r>
          </w:p>
        </w:tc>
        <w:tc>
          <w:tcPr>
            <w:tcW w:w="2792" w:type="dxa"/>
            <w:gridSpan w:val="3"/>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оформленных стендов, баннеров</w:t>
            </w:r>
          </w:p>
        </w:tc>
        <w:tc>
          <w:tcPr>
            <w:tcW w:w="848"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r w:rsidRPr="00766440">
              <w:t>шт.</w:t>
            </w:r>
          </w:p>
        </w:tc>
        <w:tc>
          <w:tcPr>
            <w:tcW w:w="991"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1D5311" w:rsidP="00BC147F">
            <w:pPr>
              <w:jc w:val="center"/>
              <w:rPr>
                <w:bCs/>
              </w:rPr>
            </w:pPr>
            <w:r w:rsidRPr="00766440">
              <w:rPr>
                <w:bCs/>
              </w:rPr>
              <w:t>2</w:t>
            </w:r>
          </w:p>
          <w:p w:rsidR="003C4357" w:rsidRPr="00766440"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1D5311" w:rsidP="00BC147F">
            <w:pPr>
              <w:jc w:val="center"/>
              <w:rPr>
                <w:bCs/>
              </w:rPr>
            </w:pPr>
            <w:r w:rsidRPr="00766440">
              <w:rPr>
                <w:bCs/>
              </w:rPr>
              <w:t>2</w:t>
            </w:r>
          </w:p>
        </w:tc>
        <w:tc>
          <w:tcPr>
            <w:tcW w:w="1143"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1D5311" w:rsidP="00BC147F">
            <w:pPr>
              <w:jc w:val="center"/>
              <w:rPr>
                <w:bCs/>
              </w:rPr>
            </w:pPr>
            <w:r w:rsidRPr="00766440">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A32133" w:rsidP="001D5311">
            <w:pPr>
              <w:jc w:val="center"/>
            </w:pPr>
            <w:r w:rsidRPr="00766440">
              <w:t>3</w:t>
            </w:r>
          </w:p>
        </w:tc>
        <w:tc>
          <w:tcPr>
            <w:tcW w:w="999"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A32133" w:rsidP="00BC147F">
            <w:pPr>
              <w:jc w:val="center"/>
            </w:pPr>
            <w:r w:rsidRPr="00766440">
              <w:t>3</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9.3</w:t>
            </w:r>
          </w:p>
        </w:tc>
        <w:tc>
          <w:tcPr>
            <w:tcW w:w="2792" w:type="dxa"/>
            <w:gridSpan w:val="3"/>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r w:rsidRPr="00766440">
              <w:t>ед.</w:t>
            </w:r>
          </w:p>
        </w:tc>
        <w:tc>
          <w:tcPr>
            <w:tcW w:w="991"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pPr>
            <w:r w:rsidRPr="00766440">
              <w:t>1</w:t>
            </w:r>
          </w:p>
        </w:tc>
        <w:tc>
          <w:tcPr>
            <w:tcW w:w="999"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pPr>
            <w:r w:rsidRPr="00766440">
              <w:t>1</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both"/>
              <w:rPr>
                <w:sz w:val="28"/>
                <w:szCs w:val="28"/>
              </w:rPr>
            </w:pPr>
            <w:r w:rsidRPr="00766440">
              <w:t>10.</w:t>
            </w:r>
            <w:r w:rsidRPr="00766440">
              <w:rPr>
                <w:sz w:val="28"/>
                <w:szCs w:val="28"/>
              </w:rPr>
              <w:t xml:space="preserve"> </w:t>
            </w:r>
            <w:r w:rsidRPr="00766440">
              <w:t>Мероприятие «Кадровое обеспечение»</w:t>
            </w: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10.1</w:t>
            </w:r>
          </w:p>
        </w:tc>
        <w:tc>
          <w:tcPr>
            <w:tcW w:w="2792" w:type="dxa"/>
            <w:gridSpan w:val="3"/>
            <w:tcBorders>
              <w:top w:val="single" w:sz="4" w:space="0" w:color="auto"/>
              <w:left w:val="nil"/>
              <w:bottom w:val="single" w:sz="4" w:space="0" w:color="auto"/>
              <w:right w:val="single" w:sz="4" w:space="0" w:color="auto"/>
            </w:tcBorders>
          </w:tcPr>
          <w:p w:rsidR="003C4357" w:rsidRPr="00766440" w:rsidRDefault="003C4357" w:rsidP="00BC147F">
            <w:r w:rsidRPr="00766440">
              <w:t>Число работников, обучившихся на курсах 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r w:rsidRPr="00766440">
              <w:t>чел.</w:t>
            </w:r>
          </w:p>
        </w:tc>
        <w:tc>
          <w:tcPr>
            <w:tcW w:w="991"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F5103" w:rsidP="00BC147F">
            <w:pPr>
              <w:jc w:val="center"/>
              <w:rPr>
                <w:bCs/>
              </w:rPr>
            </w:pPr>
            <w:r w:rsidRPr="00766440">
              <w:rPr>
                <w:bCs/>
              </w:rPr>
              <w:t>10</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F5103" w:rsidP="001D5311">
            <w:pPr>
              <w:jc w:val="center"/>
              <w:rPr>
                <w:bCs/>
              </w:rPr>
            </w:pPr>
            <w:r w:rsidRPr="00766440">
              <w:rPr>
                <w:bCs/>
              </w:rPr>
              <w:t>1</w:t>
            </w:r>
            <w:r w:rsidR="001D5311" w:rsidRPr="00766440">
              <w:rPr>
                <w:bCs/>
              </w:rPr>
              <w:t>5</w:t>
            </w:r>
          </w:p>
        </w:tc>
        <w:tc>
          <w:tcPr>
            <w:tcW w:w="1143"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1D5311" w:rsidP="00BC147F">
            <w:pPr>
              <w:jc w:val="center"/>
              <w:rPr>
                <w:bCs/>
              </w:rPr>
            </w:pPr>
            <w:r w:rsidRPr="00766440">
              <w:rPr>
                <w:bCs/>
              </w:rPr>
              <w:t>20</w:t>
            </w:r>
          </w:p>
        </w:tc>
        <w:tc>
          <w:tcPr>
            <w:tcW w:w="1126"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1D5311" w:rsidP="00BC147F">
            <w:pPr>
              <w:jc w:val="center"/>
            </w:pPr>
            <w:r w:rsidRPr="00766440">
              <w:t>20</w:t>
            </w:r>
          </w:p>
        </w:tc>
        <w:tc>
          <w:tcPr>
            <w:tcW w:w="999"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1D5311" w:rsidP="00BC147F">
            <w:pPr>
              <w:jc w:val="center"/>
            </w:pPr>
            <w:r w:rsidRPr="00766440">
              <w:t>20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r w:rsidRPr="00766440">
              <w:t xml:space="preserve">11. </w:t>
            </w:r>
            <w:r w:rsidR="0055690D" w:rsidRPr="00766440">
              <w:t xml:space="preserve"> Мероприятие </w:t>
            </w:r>
            <w:r w:rsidRPr="00766440">
              <w:t>«Техническое и технологическое оснащение, обеспечение безопасности учреждений»</w:t>
            </w: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11.1</w:t>
            </w:r>
          </w:p>
        </w:tc>
        <w:tc>
          <w:tcPr>
            <w:tcW w:w="2792" w:type="dxa"/>
            <w:gridSpan w:val="3"/>
            <w:tcBorders>
              <w:top w:val="single" w:sz="4" w:space="0" w:color="auto"/>
              <w:left w:val="nil"/>
              <w:bottom w:val="single" w:sz="4" w:space="0" w:color="auto"/>
              <w:right w:val="single" w:sz="4" w:space="0" w:color="auto"/>
            </w:tcBorders>
          </w:tcPr>
          <w:p w:rsidR="003C4357" w:rsidRPr="00766440" w:rsidRDefault="003C4357" w:rsidP="00BC147F">
            <w:r w:rsidRPr="00766440">
              <w:t xml:space="preserve">Количество учреждений, оснащенных  оборудованием (компьютерным,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p>
          <w:p w:rsidR="003C4357" w:rsidRPr="00766440" w:rsidRDefault="003C4357" w:rsidP="00BC147F">
            <w:pPr>
              <w:jc w:val="center"/>
            </w:pPr>
            <w:r w:rsidRPr="00766440">
              <w:t>учр.</w:t>
            </w:r>
          </w:p>
        </w:tc>
        <w:tc>
          <w:tcPr>
            <w:tcW w:w="991"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p>
          <w:p w:rsidR="003C4357" w:rsidRPr="00766440" w:rsidRDefault="003C4357" w:rsidP="00BC147F">
            <w:pPr>
              <w:jc w:val="center"/>
              <w:rPr>
                <w:bCs/>
              </w:rPr>
            </w:pPr>
            <w:r w:rsidRPr="00766440">
              <w:rPr>
                <w:bCs/>
              </w:rPr>
              <w:t>1</w:t>
            </w:r>
          </w:p>
          <w:p w:rsidR="003C4357" w:rsidRPr="00766440"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p>
          <w:p w:rsidR="003C4357" w:rsidRPr="00766440" w:rsidRDefault="003C4357" w:rsidP="00BC147F">
            <w:pPr>
              <w:jc w:val="center"/>
              <w:rPr>
                <w:bCs/>
              </w:rPr>
            </w:pPr>
            <w:r w:rsidRPr="00766440">
              <w:rPr>
                <w:bCs/>
              </w:rPr>
              <w:t>3</w:t>
            </w:r>
          </w:p>
          <w:p w:rsidR="003C4357" w:rsidRPr="00766440" w:rsidRDefault="003C4357" w:rsidP="00BC147F">
            <w:pPr>
              <w:jc w:val="center"/>
              <w:rPr>
                <w:bCs/>
              </w:rPr>
            </w:pPr>
          </w:p>
        </w:tc>
        <w:tc>
          <w:tcPr>
            <w:tcW w:w="1143"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p>
          <w:p w:rsidR="003C4357" w:rsidRPr="00766440" w:rsidRDefault="003C4357" w:rsidP="00BC147F">
            <w:pPr>
              <w:jc w:val="center"/>
              <w:rPr>
                <w:bCs/>
              </w:rPr>
            </w:pPr>
            <w:r w:rsidRPr="00766440">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pPr>
          </w:p>
          <w:p w:rsidR="003C4357" w:rsidRPr="00766440" w:rsidRDefault="003C4357" w:rsidP="00BC147F">
            <w:pPr>
              <w:jc w:val="center"/>
            </w:pPr>
            <w:r w:rsidRPr="00766440">
              <w:t>2</w:t>
            </w:r>
          </w:p>
        </w:tc>
        <w:tc>
          <w:tcPr>
            <w:tcW w:w="999"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pPr>
          </w:p>
          <w:p w:rsidR="003C4357" w:rsidRPr="00766440" w:rsidRDefault="003C4357" w:rsidP="00BC147F">
            <w:pPr>
              <w:jc w:val="center"/>
            </w:pPr>
            <w:r w:rsidRPr="00766440">
              <w:t>2</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11.2</w:t>
            </w:r>
          </w:p>
        </w:tc>
        <w:tc>
          <w:tcPr>
            <w:tcW w:w="2792" w:type="dxa"/>
            <w:gridSpan w:val="3"/>
            <w:tcBorders>
              <w:top w:val="single" w:sz="4" w:space="0" w:color="auto"/>
              <w:left w:val="nil"/>
              <w:bottom w:val="single" w:sz="4" w:space="0" w:color="auto"/>
              <w:right w:val="single" w:sz="4" w:space="0" w:color="auto"/>
            </w:tcBorders>
          </w:tcPr>
          <w:p w:rsidR="003C4357" w:rsidRPr="00766440" w:rsidRDefault="003C4357" w:rsidP="00BC147F">
            <w:r w:rsidRPr="00766440">
              <w:t xml:space="preserve">Количество учреждений, в которых приведены </w:t>
            </w:r>
            <w:r w:rsidR="00A32133" w:rsidRPr="00766440">
              <w:t xml:space="preserve">мероприятия </w:t>
            </w:r>
            <w:r w:rsidRPr="00766440">
              <w:t>в соответстви</w:t>
            </w:r>
            <w:r w:rsidR="00A32133" w:rsidRPr="00766440">
              <w:t>и</w:t>
            </w:r>
            <w:r w:rsidRPr="00766440">
              <w:t xml:space="preserve"> требования АТЗ и ПБ</w:t>
            </w:r>
          </w:p>
          <w:p w:rsidR="003C4357" w:rsidRPr="00766440" w:rsidRDefault="003C4357" w:rsidP="00BC147F"/>
        </w:tc>
        <w:tc>
          <w:tcPr>
            <w:tcW w:w="848"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r w:rsidRPr="00766440">
              <w:t>учр.</w:t>
            </w:r>
          </w:p>
        </w:tc>
        <w:tc>
          <w:tcPr>
            <w:tcW w:w="991"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pPr>
            <w:r w:rsidRPr="00766440">
              <w:t>1</w:t>
            </w:r>
          </w:p>
        </w:tc>
        <w:tc>
          <w:tcPr>
            <w:tcW w:w="999"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pPr>
            <w:r w:rsidRPr="00766440">
              <w:t>1</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11.3</w:t>
            </w:r>
          </w:p>
        </w:tc>
        <w:tc>
          <w:tcPr>
            <w:tcW w:w="2792" w:type="dxa"/>
            <w:gridSpan w:val="3"/>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r w:rsidRPr="00766440">
              <w:t>учр.</w:t>
            </w:r>
          </w:p>
        </w:tc>
        <w:tc>
          <w:tcPr>
            <w:tcW w:w="991"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pPr>
            <w:r w:rsidRPr="00766440">
              <w:t>1</w:t>
            </w:r>
          </w:p>
        </w:tc>
        <w:tc>
          <w:tcPr>
            <w:tcW w:w="999"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pPr>
            <w:r w:rsidRPr="00766440">
              <w:t>1</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both"/>
            </w:pPr>
            <w:r w:rsidRPr="00766440">
              <w:t>12.</w:t>
            </w:r>
            <w:r w:rsidR="0055690D" w:rsidRPr="00766440">
              <w:t>Мероприятия «</w:t>
            </w:r>
            <w:r w:rsidRPr="00766440">
              <w:t>Охрана труда и техника безопасности</w:t>
            </w:r>
            <w:r w:rsidR="0055690D" w:rsidRPr="00766440">
              <w:t>»</w:t>
            </w: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lastRenderedPageBreak/>
              <w:t>12.1</w:t>
            </w:r>
          </w:p>
        </w:tc>
        <w:tc>
          <w:tcPr>
            <w:tcW w:w="2792" w:type="dxa"/>
            <w:gridSpan w:val="3"/>
            <w:tcBorders>
              <w:top w:val="single" w:sz="4" w:space="0" w:color="auto"/>
              <w:left w:val="nil"/>
              <w:bottom w:val="single" w:sz="4" w:space="0" w:color="auto"/>
              <w:right w:val="single" w:sz="4" w:space="0" w:color="auto"/>
            </w:tcBorders>
          </w:tcPr>
          <w:p w:rsidR="003C4357" w:rsidRPr="00766440" w:rsidRDefault="003C4357" w:rsidP="00BC147F">
            <w:r w:rsidRPr="00766440">
              <w:t>Доля работников, обеспеченных спецодеждой и СИЗ</w:t>
            </w:r>
          </w:p>
        </w:tc>
        <w:tc>
          <w:tcPr>
            <w:tcW w:w="848"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r w:rsidRPr="00766440">
              <w:t>%</w:t>
            </w:r>
          </w:p>
        </w:tc>
        <w:tc>
          <w:tcPr>
            <w:tcW w:w="991"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100</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100</w:t>
            </w:r>
          </w:p>
        </w:tc>
        <w:tc>
          <w:tcPr>
            <w:tcW w:w="1143"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100</w:t>
            </w:r>
          </w:p>
        </w:tc>
        <w:tc>
          <w:tcPr>
            <w:tcW w:w="1126"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pPr>
            <w:r w:rsidRPr="00766440">
              <w:t>100</w:t>
            </w:r>
          </w:p>
        </w:tc>
        <w:tc>
          <w:tcPr>
            <w:tcW w:w="999"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pPr>
            <w:r w:rsidRPr="00766440">
              <w:t>100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12.2</w:t>
            </w:r>
          </w:p>
        </w:tc>
        <w:tc>
          <w:tcPr>
            <w:tcW w:w="2792" w:type="dxa"/>
            <w:gridSpan w:val="3"/>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p>
          <w:p w:rsidR="003C4357" w:rsidRPr="00766440" w:rsidRDefault="003C4357" w:rsidP="00BC147F">
            <w:pPr>
              <w:jc w:val="center"/>
            </w:pPr>
            <w:r w:rsidRPr="00766440">
              <w:t>учр.</w:t>
            </w:r>
          </w:p>
        </w:tc>
        <w:tc>
          <w:tcPr>
            <w:tcW w:w="991"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3C4357" w:rsidP="00BC147F">
            <w:pPr>
              <w:jc w:val="center"/>
              <w:rPr>
                <w:bCs/>
              </w:rPr>
            </w:pPr>
            <w:r w:rsidRPr="00766440">
              <w:rPr>
                <w:bCs/>
              </w:rPr>
              <w:t>2</w:t>
            </w:r>
          </w:p>
        </w:tc>
        <w:tc>
          <w:tcPr>
            <w:tcW w:w="1143"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p w:rsidR="003C4357" w:rsidRPr="00766440" w:rsidRDefault="001D5311" w:rsidP="00BC147F">
            <w:pPr>
              <w:jc w:val="center"/>
              <w:rPr>
                <w:bCs/>
              </w:rPr>
            </w:pPr>
            <w:r w:rsidRPr="00766440">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766440" w:rsidRDefault="003C4357" w:rsidP="00BC147F"/>
        </w:tc>
        <w:tc>
          <w:tcPr>
            <w:tcW w:w="1136"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1D5311" w:rsidP="00BC147F">
            <w:pPr>
              <w:jc w:val="center"/>
            </w:pPr>
            <w:r w:rsidRPr="00766440">
              <w:t>1</w:t>
            </w:r>
          </w:p>
        </w:tc>
        <w:tc>
          <w:tcPr>
            <w:tcW w:w="999"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1D5311" w:rsidP="00BC147F">
            <w:pPr>
              <w:jc w:val="center"/>
            </w:pPr>
            <w:r w:rsidRPr="00766440">
              <w:t>1</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rPr>
                <w:b/>
              </w:rPr>
            </w:pPr>
            <w:r w:rsidRPr="00766440">
              <w:t>13. Мероприятие «Совершенствование деятельности муниципальных учреждений отрасли культуры по предоставлению муниципальных услуг</w:t>
            </w:r>
            <w:r w:rsidRPr="00766440">
              <w:rPr>
                <w:bCs/>
              </w:rPr>
              <w:t>»</w:t>
            </w: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13.1</w:t>
            </w:r>
          </w:p>
        </w:tc>
        <w:tc>
          <w:tcPr>
            <w:tcW w:w="2798" w:type="dxa"/>
            <w:gridSpan w:val="4"/>
            <w:tcBorders>
              <w:top w:val="single" w:sz="4" w:space="0" w:color="auto"/>
              <w:left w:val="nil"/>
              <w:bottom w:val="single" w:sz="4" w:space="0" w:color="auto"/>
              <w:right w:val="single" w:sz="4" w:space="0" w:color="auto"/>
            </w:tcBorders>
          </w:tcPr>
          <w:p w:rsidR="003C4357" w:rsidRPr="00766440" w:rsidRDefault="003C4357" w:rsidP="00BC147F">
            <w:r w:rsidRPr="00766440">
              <w:t>Число участников 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r w:rsidRPr="00766440">
              <w:t> </w:t>
            </w:r>
          </w:p>
          <w:p w:rsidR="003C4357" w:rsidRPr="00766440" w:rsidRDefault="003C4357" w:rsidP="00BC147F">
            <w:pPr>
              <w:jc w:val="center"/>
            </w:pPr>
            <w:r w:rsidRPr="00766440">
              <w:t>чел.</w:t>
            </w:r>
          </w:p>
        </w:tc>
        <w:tc>
          <w:tcPr>
            <w:tcW w:w="996"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3C4357" w:rsidP="00BC147F">
            <w:pPr>
              <w:jc w:val="center"/>
              <w:rPr>
                <w:b/>
              </w:rPr>
            </w:pPr>
            <w:r w:rsidRPr="00766440">
              <w:t>805</w:t>
            </w:r>
          </w:p>
        </w:tc>
        <w:tc>
          <w:tcPr>
            <w:tcW w:w="1136"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1D5311" w:rsidP="00BC147F">
            <w:pPr>
              <w:jc w:val="center"/>
              <w:rPr>
                <w:b/>
              </w:rPr>
            </w:pPr>
            <w:r w:rsidRPr="00766440">
              <w:t>800</w:t>
            </w:r>
          </w:p>
        </w:tc>
        <w:tc>
          <w:tcPr>
            <w:tcW w:w="1127"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1D5311" w:rsidP="00BC147F">
            <w:pPr>
              <w:jc w:val="center"/>
              <w:rPr>
                <w:b/>
              </w:rPr>
            </w:pPr>
            <w:r w:rsidRPr="00766440">
              <w:t>770</w:t>
            </w: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1D5311" w:rsidP="00BC147F">
            <w:pPr>
              <w:jc w:val="center"/>
              <w:rPr>
                <w:b/>
              </w:rPr>
            </w:pPr>
            <w:r w:rsidRPr="00766440">
              <w:t>775</w:t>
            </w:r>
          </w:p>
        </w:tc>
        <w:tc>
          <w:tcPr>
            <w:tcW w:w="993"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pPr>
          </w:p>
          <w:p w:rsidR="003C4357" w:rsidRPr="00766440" w:rsidRDefault="001D5311" w:rsidP="00BC147F">
            <w:pPr>
              <w:jc w:val="center"/>
              <w:rPr>
                <w:b/>
              </w:rPr>
            </w:pPr>
            <w:r w:rsidRPr="00766440">
              <w:t>775</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13.2</w:t>
            </w:r>
          </w:p>
        </w:tc>
        <w:tc>
          <w:tcPr>
            <w:tcW w:w="2798" w:type="dxa"/>
            <w:gridSpan w:val="4"/>
            <w:tcBorders>
              <w:top w:val="single" w:sz="4" w:space="0" w:color="auto"/>
              <w:left w:val="nil"/>
              <w:bottom w:val="single" w:sz="4" w:space="0" w:color="auto"/>
              <w:right w:val="single" w:sz="4" w:space="0" w:color="auto"/>
            </w:tcBorders>
          </w:tcPr>
          <w:p w:rsidR="003C4357" w:rsidRPr="00766440" w:rsidRDefault="003C4357" w:rsidP="00BC147F">
            <w:r w:rsidRPr="00766440">
              <w:t>Число пользователей библиотеками в расчете на 1000 человек населения</w:t>
            </w:r>
          </w:p>
        </w:tc>
        <w:tc>
          <w:tcPr>
            <w:tcW w:w="850"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r w:rsidRPr="00766440">
              <w:t>чел. </w:t>
            </w:r>
          </w:p>
        </w:tc>
        <w:tc>
          <w:tcPr>
            <w:tcW w:w="996" w:type="dxa"/>
            <w:gridSpan w:val="6"/>
            <w:tcBorders>
              <w:top w:val="single" w:sz="4" w:space="0" w:color="auto"/>
              <w:left w:val="nil"/>
              <w:bottom w:val="single" w:sz="4" w:space="0" w:color="auto"/>
              <w:right w:val="single" w:sz="4" w:space="0" w:color="auto"/>
            </w:tcBorders>
            <w:noWrap/>
          </w:tcPr>
          <w:p w:rsidR="003C4357" w:rsidRPr="00766440" w:rsidRDefault="003F5103" w:rsidP="00BC147F">
            <w:pPr>
              <w:jc w:val="center"/>
              <w:rPr>
                <w:b/>
              </w:rPr>
            </w:pPr>
            <w:r w:rsidRPr="00766440">
              <w:t>156</w:t>
            </w:r>
          </w:p>
        </w:tc>
        <w:tc>
          <w:tcPr>
            <w:tcW w:w="1136"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766440" w:rsidRDefault="003F5103" w:rsidP="00BC147F">
            <w:pPr>
              <w:jc w:val="center"/>
              <w:rPr>
                <w:b/>
              </w:rPr>
            </w:pPr>
            <w:r w:rsidRPr="00766440">
              <w:t>156</w:t>
            </w:r>
          </w:p>
        </w:tc>
        <w:tc>
          <w:tcPr>
            <w:tcW w:w="1127"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243</w:t>
            </w: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243</w:t>
            </w:r>
          </w:p>
        </w:tc>
        <w:tc>
          <w:tcPr>
            <w:tcW w:w="993"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243</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13.3</w:t>
            </w:r>
          </w:p>
        </w:tc>
        <w:tc>
          <w:tcPr>
            <w:tcW w:w="2798" w:type="dxa"/>
            <w:gridSpan w:val="4"/>
            <w:tcBorders>
              <w:top w:val="single" w:sz="4" w:space="0" w:color="auto"/>
              <w:left w:val="nil"/>
              <w:bottom w:val="single" w:sz="4" w:space="0" w:color="auto"/>
              <w:right w:val="single" w:sz="4" w:space="0" w:color="auto"/>
            </w:tcBorders>
          </w:tcPr>
          <w:p w:rsidR="003C4357" w:rsidRPr="00766440" w:rsidRDefault="003C4357" w:rsidP="00BC147F">
            <w:r w:rsidRPr="00766440">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r w:rsidRPr="00766440">
              <w:t>%</w:t>
            </w:r>
          </w:p>
        </w:tc>
        <w:tc>
          <w:tcPr>
            <w:tcW w:w="996" w:type="dxa"/>
            <w:gridSpan w:val="6"/>
            <w:tcBorders>
              <w:top w:val="single" w:sz="4" w:space="0" w:color="auto"/>
              <w:left w:val="nil"/>
              <w:bottom w:val="single" w:sz="4" w:space="0" w:color="auto"/>
              <w:right w:val="single" w:sz="4" w:space="0" w:color="auto"/>
            </w:tcBorders>
            <w:noWrap/>
          </w:tcPr>
          <w:p w:rsidR="003C4357" w:rsidRPr="00766440" w:rsidRDefault="003F5103" w:rsidP="00BC147F">
            <w:pPr>
              <w:jc w:val="center"/>
              <w:rPr>
                <w:b/>
              </w:rPr>
            </w:pPr>
            <w:r w:rsidRPr="00766440">
              <w:t>16,0</w:t>
            </w:r>
          </w:p>
        </w:tc>
        <w:tc>
          <w:tcPr>
            <w:tcW w:w="1136"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766440" w:rsidRDefault="003F5103" w:rsidP="00BC147F">
            <w:pPr>
              <w:jc w:val="center"/>
              <w:rPr>
                <w:b/>
              </w:rPr>
            </w:pPr>
            <w:r w:rsidRPr="00766440">
              <w:t>16,0</w:t>
            </w:r>
          </w:p>
        </w:tc>
        <w:tc>
          <w:tcPr>
            <w:tcW w:w="1127"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24,3</w:t>
            </w: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24,3</w:t>
            </w:r>
          </w:p>
        </w:tc>
        <w:tc>
          <w:tcPr>
            <w:tcW w:w="993"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24,3</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13.4</w:t>
            </w:r>
          </w:p>
        </w:tc>
        <w:tc>
          <w:tcPr>
            <w:tcW w:w="2798" w:type="dxa"/>
            <w:gridSpan w:val="4"/>
            <w:tcBorders>
              <w:top w:val="single" w:sz="4" w:space="0" w:color="auto"/>
              <w:left w:val="nil"/>
              <w:bottom w:val="single" w:sz="4" w:space="0" w:color="auto"/>
              <w:right w:val="single" w:sz="4" w:space="0" w:color="auto"/>
            </w:tcBorders>
          </w:tcPr>
          <w:p w:rsidR="003C4357" w:rsidRPr="00766440" w:rsidRDefault="003C4357" w:rsidP="00BC147F">
            <w:r w:rsidRPr="00766440">
              <w:t>Число посещений библиотек</w:t>
            </w:r>
          </w:p>
        </w:tc>
        <w:tc>
          <w:tcPr>
            <w:tcW w:w="850" w:type="dxa"/>
            <w:gridSpan w:val="5"/>
            <w:tcBorders>
              <w:top w:val="single" w:sz="4" w:space="0" w:color="auto"/>
              <w:left w:val="nil"/>
              <w:bottom w:val="single" w:sz="4" w:space="0" w:color="auto"/>
              <w:right w:val="single" w:sz="4" w:space="0" w:color="auto"/>
            </w:tcBorders>
          </w:tcPr>
          <w:p w:rsidR="003F5103" w:rsidRPr="00766440" w:rsidRDefault="003F5103" w:rsidP="00BC147F">
            <w:pPr>
              <w:jc w:val="center"/>
            </w:pPr>
            <w:r w:rsidRPr="00766440">
              <w:t>тыс.</w:t>
            </w:r>
          </w:p>
          <w:p w:rsidR="003C4357" w:rsidRPr="00766440" w:rsidRDefault="003C4357" w:rsidP="00BC147F">
            <w:pPr>
              <w:jc w:val="center"/>
            </w:pPr>
            <w:r w:rsidRPr="00766440">
              <w:t>ед.</w:t>
            </w:r>
          </w:p>
        </w:tc>
        <w:tc>
          <w:tcPr>
            <w:tcW w:w="996" w:type="dxa"/>
            <w:gridSpan w:val="6"/>
            <w:tcBorders>
              <w:top w:val="single" w:sz="4" w:space="0" w:color="auto"/>
              <w:left w:val="nil"/>
              <w:bottom w:val="single" w:sz="4" w:space="0" w:color="auto"/>
              <w:right w:val="single" w:sz="4" w:space="0" w:color="auto"/>
            </w:tcBorders>
            <w:noWrap/>
          </w:tcPr>
          <w:p w:rsidR="003C4357" w:rsidRPr="00766440" w:rsidRDefault="003F5103" w:rsidP="003F5103">
            <w:pPr>
              <w:jc w:val="center"/>
              <w:rPr>
                <w:b/>
              </w:rPr>
            </w:pPr>
            <w:r w:rsidRPr="00766440">
              <w:t>156,0</w:t>
            </w:r>
          </w:p>
        </w:tc>
        <w:tc>
          <w:tcPr>
            <w:tcW w:w="1136"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766440" w:rsidRDefault="003F5103" w:rsidP="00BC147F">
            <w:pPr>
              <w:jc w:val="center"/>
              <w:rPr>
                <w:b/>
              </w:rPr>
            </w:pPr>
            <w:r w:rsidRPr="00766440">
              <w:t>156,0</w:t>
            </w:r>
          </w:p>
        </w:tc>
        <w:tc>
          <w:tcPr>
            <w:tcW w:w="1127"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271,9</w:t>
            </w: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279,5</w:t>
            </w:r>
          </w:p>
        </w:tc>
        <w:tc>
          <w:tcPr>
            <w:tcW w:w="993"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292,2</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13.5</w:t>
            </w:r>
          </w:p>
        </w:tc>
        <w:tc>
          <w:tcPr>
            <w:tcW w:w="2798" w:type="dxa"/>
            <w:gridSpan w:val="4"/>
            <w:tcBorders>
              <w:top w:val="single" w:sz="4" w:space="0" w:color="auto"/>
              <w:left w:val="nil"/>
              <w:bottom w:val="single" w:sz="4" w:space="0" w:color="auto"/>
              <w:right w:val="single" w:sz="4" w:space="0" w:color="auto"/>
            </w:tcBorders>
          </w:tcPr>
          <w:p w:rsidR="003C4357" w:rsidRPr="00766440" w:rsidRDefault="003C4357" w:rsidP="00BC147F">
            <w:r w:rsidRPr="00766440">
              <w:t>Посещаемость муниципальных библиотек района</w:t>
            </w:r>
          </w:p>
        </w:tc>
        <w:tc>
          <w:tcPr>
            <w:tcW w:w="850"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r w:rsidRPr="00766440">
              <w:t>%</w:t>
            </w:r>
          </w:p>
        </w:tc>
        <w:tc>
          <w:tcPr>
            <w:tcW w:w="996" w:type="dxa"/>
            <w:gridSpan w:val="6"/>
            <w:tcBorders>
              <w:top w:val="single" w:sz="4" w:space="0" w:color="auto"/>
              <w:left w:val="nil"/>
              <w:bottom w:val="single" w:sz="4" w:space="0" w:color="auto"/>
              <w:right w:val="single" w:sz="4" w:space="0" w:color="auto"/>
            </w:tcBorders>
            <w:noWrap/>
          </w:tcPr>
          <w:p w:rsidR="003C4357" w:rsidRPr="00766440" w:rsidRDefault="003F5103" w:rsidP="00BC147F">
            <w:pPr>
              <w:jc w:val="center"/>
              <w:rPr>
                <w:b/>
              </w:rPr>
            </w:pPr>
            <w:r w:rsidRPr="00766440">
              <w:t>7,2</w:t>
            </w:r>
          </w:p>
        </w:tc>
        <w:tc>
          <w:tcPr>
            <w:tcW w:w="1136"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766440" w:rsidRDefault="003F5103" w:rsidP="00BC147F">
            <w:pPr>
              <w:jc w:val="center"/>
              <w:rPr>
                <w:b/>
              </w:rPr>
            </w:pPr>
            <w:r w:rsidRPr="00766440">
              <w:t>7,5</w:t>
            </w:r>
          </w:p>
        </w:tc>
        <w:tc>
          <w:tcPr>
            <w:tcW w:w="1127"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8,3</w:t>
            </w: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8,6</w:t>
            </w:r>
          </w:p>
        </w:tc>
        <w:tc>
          <w:tcPr>
            <w:tcW w:w="993"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rPr>
                <w:b/>
              </w:rPr>
            </w:pPr>
            <w:r w:rsidRPr="00766440">
              <w:t>8,9</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13.6</w:t>
            </w:r>
          </w:p>
        </w:tc>
        <w:tc>
          <w:tcPr>
            <w:tcW w:w="2798" w:type="dxa"/>
            <w:gridSpan w:val="4"/>
            <w:tcBorders>
              <w:top w:val="single" w:sz="4" w:space="0" w:color="auto"/>
              <w:left w:val="nil"/>
              <w:bottom w:val="single" w:sz="4" w:space="0" w:color="auto"/>
              <w:right w:val="single" w:sz="4" w:space="0" w:color="auto"/>
            </w:tcBorders>
          </w:tcPr>
          <w:p w:rsidR="003C4357" w:rsidRPr="00766440" w:rsidRDefault="003C4357" w:rsidP="00BC147F">
            <w:r w:rsidRPr="00766440">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r w:rsidRPr="00766440">
              <w:t>%</w:t>
            </w:r>
          </w:p>
        </w:tc>
        <w:tc>
          <w:tcPr>
            <w:tcW w:w="996"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pPr>
            <w:r w:rsidRPr="00766440">
              <w:t>10,3</w:t>
            </w:r>
          </w:p>
        </w:tc>
        <w:tc>
          <w:tcPr>
            <w:tcW w:w="1136"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r w:rsidRPr="00766440">
              <w:t>10,3</w:t>
            </w:r>
          </w:p>
        </w:tc>
        <w:tc>
          <w:tcPr>
            <w:tcW w:w="1127"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1D5311" w:rsidP="00BC147F">
            <w:pPr>
              <w:jc w:val="center"/>
            </w:pPr>
            <w:r w:rsidRPr="00766440">
              <w:t>10,7</w:t>
            </w: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1D5311" w:rsidP="00BC147F">
            <w:pPr>
              <w:jc w:val="center"/>
            </w:pPr>
            <w:r w:rsidRPr="00766440">
              <w:t>10,7</w:t>
            </w:r>
          </w:p>
        </w:tc>
        <w:tc>
          <w:tcPr>
            <w:tcW w:w="993"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1D5311" w:rsidP="00BC147F">
            <w:pPr>
              <w:jc w:val="center"/>
            </w:pPr>
            <w:r w:rsidRPr="00766440">
              <w:t>10,7</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13.7</w:t>
            </w:r>
          </w:p>
        </w:tc>
        <w:tc>
          <w:tcPr>
            <w:tcW w:w="2798" w:type="dxa"/>
            <w:gridSpan w:val="4"/>
            <w:tcBorders>
              <w:top w:val="single" w:sz="4" w:space="0" w:color="auto"/>
              <w:left w:val="nil"/>
              <w:bottom w:val="single" w:sz="4" w:space="0" w:color="auto"/>
              <w:right w:val="single" w:sz="4" w:space="0" w:color="auto"/>
            </w:tcBorders>
          </w:tcPr>
          <w:p w:rsidR="003C4357" w:rsidRPr="00766440" w:rsidRDefault="003C4357" w:rsidP="00BC147F">
            <w:r w:rsidRPr="00766440">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r w:rsidRPr="00766440">
              <w:t>чел.</w:t>
            </w:r>
          </w:p>
        </w:tc>
        <w:tc>
          <w:tcPr>
            <w:tcW w:w="996"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pPr>
            <w:r w:rsidRPr="00766440">
              <w:t>1400</w:t>
            </w:r>
          </w:p>
        </w:tc>
        <w:tc>
          <w:tcPr>
            <w:tcW w:w="1136" w:type="dxa"/>
            <w:gridSpan w:val="6"/>
            <w:tcBorders>
              <w:top w:val="single" w:sz="4" w:space="0" w:color="auto"/>
              <w:left w:val="nil"/>
              <w:bottom w:val="single" w:sz="4" w:space="0" w:color="auto"/>
              <w:right w:val="single" w:sz="4" w:space="0" w:color="auto"/>
            </w:tcBorders>
            <w:noWrap/>
          </w:tcPr>
          <w:p w:rsidR="003C4357" w:rsidRPr="00766440" w:rsidRDefault="003C4357" w:rsidP="00BC147F">
            <w:pPr>
              <w:rPr>
                <w:bCs/>
              </w:rPr>
            </w:pPr>
          </w:p>
        </w:tc>
        <w:tc>
          <w:tcPr>
            <w:tcW w:w="1135"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r w:rsidRPr="00766440">
              <w:t>1400</w:t>
            </w:r>
          </w:p>
        </w:tc>
        <w:tc>
          <w:tcPr>
            <w:tcW w:w="1127"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1D5311">
            <w:pPr>
              <w:jc w:val="center"/>
            </w:pPr>
            <w:r w:rsidRPr="00766440">
              <w:t>1</w:t>
            </w:r>
            <w:r w:rsidR="001D5311" w:rsidRPr="00766440">
              <w:t>400</w:t>
            </w: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1D5311">
            <w:pPr>
              <w:jc w:val="center"/>
            </w:pPr>
            <w:r w:rsidRPr="00766440">
              <w:t>14</w:t>
            </w:r>
            <w:r w:rsidR="001D5311" w:rsidRPr="00766440">
              <w:t>0</w:t>
            </w:r>
            <w:r w:rsidRPr="00766440">
              <w:t>0</w:t>
            </w:r>
          </w:p>
        </w:tc>
        <w:tc>
          <w:tcPr>
            <w:tcW w:w="993"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1D5311">
            <w:pPr>
              <w:jc w:val="center"/>
            </w:pPr>
            <w:r w:rsidRPr="00766440">
              <w:t>1</w:t>
            </w:r>
            <w:r w:rsidR="001D5311" w:rsidRPr="00766440">
              <w:t>400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lastRenderedPageBreak/>
              <w:t>13.8</w:t>
            </w:r>
          </w:p>
        </w:tc>
        <w:tc>
          <w:tcPr>
            <w:tcW w:w="2798" w:type="dxa"/>
            <w:gridSpan w:val="4"/>
            <w:tcBorders>
              <w:top w:val="single" w:sz="4" w:space="0" w:color="auto"/>
              <w:left w:val="nil"/>
              <w:bottom w:val="single" w:sz="4" w:space="0" w:color="auto"/>
              <w:right w:val="single" w:sz="4" w:space="0" w:color="auto"/>
            </w:tcBorders>
          </w:tcPr>
          <w:p w:rsidR="003C4357" w:rsidRPr="00766440" w:rsidRDefault="003C4357" w:rsidP="00BC147F">
            <w:r w:rsidRPr="00766440">
              <w:t>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766440" w:rsidRDefault="003C4357" w:rsidP="00BC147F">
            <w:pPr>
              <w:jc w:val="center"/>
            </w:pPr>
            <w:r w:rsidRPr="00766440">
              <w:t>%</w:t>
            </w:r>
          </w:p>
        </w:tc>
        <w:tc>
          <w:tcPr>
            <w:tcW w:w="996"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pPr>
            <w:r w:rsidRPr="00766440">
              <w:t>100</w:t>
            </w:r>
          </w:p>
        </w:tc>
        <w:tc>
          <w:tcPr>
            <w:tcW w:w="1136" w:type="dxa"/>
            <w:gridSpan w:val="6"/>
            <w:tcBorders>
              <w:top w:val="single" w:sz="4" w:space="0" w:color="auto"/>
              <w:left w:val="nil"/>
              <w:bottom w:val="single" w:sz="4" w:space="0" w:color="auto"/>
              <w:right w:val="single" w:sz="4" w:space="0" w:color="auto"/>
            </w:tcBorders>
            <w:noWrap/>
          </w:tcPr>
          <w:p w:rsidR="003C4357" w:rsidRPr="00766440"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r w:rsidRPr="00766440">
              <w:t>100</w:t>
            </w:r>
          </w:p>
        </w:tc>
        <w:tc>
          <w:tcPr>
            <w:tcW w:w="1127"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766440" w:rsidRDefault="003C4357" w:rsidP="00BC147F">
            <w:pPr>
              <w:jc w:val="center"/>
            </w:pPr>
            <w:r w:rsidRPr="00766440">
              <w:t>100</w:t>
            </w: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766440" w:rsidRDefault="003C4357" w:rsidP="00BC147F">
            <w:pPr>
              <w:jc w:val="center"/>
            </w:pPr>
            <w:r w:rsidRPr="00766440">
              <w:t>100</w:t>
            </w:r>
          </w:p>
        </w:tc>
        <w:tc>
          <w:tcPr>
            <w:tcW w:w="993" w:type="dxa"/>
            <w:gridSpan w:val="3"/>
            <w:tcBorders>
              <w:top w:val="single" w:sz="4" w:space="0" w:color="auto"/>
              <w:left w:val="nil"/>
              <w:bottom w:val="single" w:sz="4" w:space="0" w:color="auto"/>
              <w:right w:val="single" w:sz="4" w:space="0" w:color="auto"/>
            </w:tcBorders>
            <w:noWrap/>
          </w:tcPr>
          <w:p w:rsidR="003C4357" w:rsidRPr="00766440"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766440" w:rsidRDefault="003C4357" w:rsidP="00BC147F">
            <w:pPr>
              <w:jc w:val="center"/>
            </w:pPr>
            <w:r w:rsidRPr="00766440">
              <w:t>100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rPr>
                <w:b/>
                <w:sz w:val="28"/>
                <w:szCs w:val="28"/>
              </w:rPr>
            </w:pPr>
            <w:r w:rsidRPr="00766440">
              <w:t>14.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rPr>
                <w:b/>
              </w:rPr>
            </w:pPr>
            <w:r w:rsidRPr="00766440">
              <w:t>14.1</w:t>
            </w:r>
          </w:p>
        </w:tc>
        <w:tc>
          <w:tcPr>
            <w:tcW w:w="2806" w:type="dxa"/>
            <w:gridSpan w:val="5"/>
            <w:tcBorders>
              <w:top w:val="single" w:sz="4" w:space="0" w:color="auto"/>
              <w:left w:val="nil"/>
              <w:bottom w:val="single" w:sz="4" w:space="0" w:color="auto"/>
              <w:right w:val="single" w:sz="4" w:space="0" w:color="auto"/>
            </w:tcBorders>
          </w:tcPr>
          <w:p w:rsidR="003C4357" w:rsidRPr="00766440" w:rsidRDefault="003C4357" w:rsidP="00BC147F">
            <w:r w:rsidRPr="00766440">
              <w:t>Повышение уровня удовлетворенности 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766440" w:rsidRDefault="003C4357" w:rsidP="00BC147F">
            <w:pPr>
              <w:jc w:val="center"/>
            </w:pPr>
            <w:r w:rsidRPr="00766440">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rPr>
            </w:pPr>
            <w:r w:rsidRPr="00766440">
              <w:t>90,0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rPr>
            </w:pPr>
            <w:r w:rsidRPr="00766440">
              <w:t>90,0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rPr>
            </w:pPr>
            <w:r w:rsidRPr="00766440">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A32133">
            <w:pPr>
              <w:jc w:val="center"/>
              <w:rPr>
                <w:b/>
              </w:rPr>
            </w:pPr>
            <w:r w:rsidRPr="00766440">
              <w:t>9</w:t>
            </w:r>
            <w:r w:rsidR="00A32133" w:rsidRPr="00766440">
              <w:t>1</w:t>
            </w:r>
            <w:r w:rsidRPr="00766440">
              <w:t>,0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rPr>
            </w:pPr>
            <w:r w:rsidRPr="00766440">
              <w:t>91,0</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r w:rsidR="00E416BB" w:rsidRPr="0076644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pStyle w:val="a6"/>
              <w:jc w:val="both"/>
            </w:pPr>
            <w:r w:rsidRPr="00766440">
              <w:t>15. Мероприятие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r>
      <w:tr w:rsidR="00E416BB" w:rsidRPr="0076644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766440" w:rsidRDefault="003C4357" w:rsidP="00BC147F">
            <w:pPr>
              <w:jc w:val="center"/>
            </w:pPr>
            <w:r w:rsidRPr="00766440">
              <w:t>15.1</w:t>
            </w:r>
          </w:p>
        </w:tc>
        <w:tc>
          <w:tcPr>
            <w:tcW w:w="2806" w:type="dxa"/>
            <w:gridSpan w:val="5"/>
            <w:tcBorders>
              <w:top w:val="single" w:sz="4" w:space="0" w:color="auto"/>
              <w:left w:val="nil"/>
              <w:bottom w:val="single" w:sz="4" w:space="0" w:color="auto"/>
              <w:right w:val="single" w:sz="4" w:space="0" w:color="auto"/>
            </w:tcBorders>
          </w:tcPr>
          <w:p w:rsidR="003C4357" w:rsidRPr="00766440" w:rsidRDefault="003C4357" w:rsidP="00BC147F">
            <w:r w:rsidRPr="00766440">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766440" w:rsidRDefault="003C4357" w:rsidP="00BC147F">
            <w:pPr>
              <w:jc w:val="center"/>
            </w:pPr>
            <w:r w:rsidRPr="00766440">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23</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pPr>
            <w:r w:rsidRPr="00766440">
              <w:t>23</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766440" w:rsidRDefault="001D5311" w:rsidP="00BC147F">
            <w:pPr>
              <w:jc w:val="center"/>
            </w:pPr>
            <w:r w:rsidRPr="00766440">
              <w:t>25</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766440" w:rsidRDefault="001D5311" w:rsidP="00BC147F">
            <w:pPr>
              <w:jc w:val="center"/>
            </w:pPr>
            <w:r w:rsidRPr="00766440">
              <w:t>25</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766440"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766440" w:rsidRDefault="001D5311" w:rsidP="00BC147F">
            <w:pPr>
              <w:jc w:val="center"/>
            </w:pPr>
            <w:r w:rsidRPr="00766440">
              <w:t>25</w:t>
            </w:r>
          </w:p>
        </w:tc>
        <w:tc>
          <w:tcPr>
            <w:tcW w:w="991" w:type="dxa"/>
            <w:tcBorders>
              <w:top w:val="single" w:sz="4" w:space="0" w:color="auto"/>
              <w:left w:val="nil"/>
              <w:bottom w:val="single" w:sz="4" w:space="0" w:color="auto"/>
              <w:right w:val="single" w:sz="4" w:space="0" w:color="auto"/>
            </w:tcBorders>
            <w:noWrap/>
          </w:tcPr>
          <w:p w:rsidR="003C4357" w:rsidRPr="00766440" w:rsidRDefault="003C4357" w:rsidP="00BC147F">
            <w:pPr>
              <w:jc w:val="center"/>
              <w:rPr>
                <w:b/>
                <w:sz w:val="28"/>
                <w:szCs w:val="28"/>
              </w:rPr>
            </w:pPr>
          </w:p>
        </w:tc>
      </w:tr>
    </w:tbl>
    <w:p w:rsidR="003C4357" w:rsidRPr="00766440" w:rsidRDefault="003C4357" w:rsidP="003C4357">
      <w:r w:rsidRPr="00766440">
        <w:br w:type="textWrapping" w:clear="all"/>
      </w:r>
    </w:p>
    <w:p w:rsidR="0055690D" w:rsidRPr="00766440" w:rsidRDefault="0055690D" w:rsidP="003C4357"/>
    <w:p w:rsidR="003C4357" w:rsidRPr="00766440" w:rsidRDefault="003C4357" w:rsidP="00BE699C">
      <w:pPr>
        <w:pStyle w:val="ConsPlusNormal"/>
        <w:ind w:firstLine="0"/>
        <w:jc w:val="center"/>
        <w:outlineLvl w:val="0"/>
        <w:rPr>
          <w:rFonts w:ascii="Times New Roman" w:hAnsi="Times New Roman" w:cs="Times New Roman"/>
          <w:b/>
          <w:bCs/>
          <w:sz w:val="28"/>
          <w:szCs w:val="28"/>
        </w:rPr>
        <w:sectPr w:rsidR="003C4357" w:rsidRPr="00766440" w:rsidSect="003C4357">
          <w:pgSz w:w="16838" w:h="11906" w:orient="landscape"/>
          <w:pgMar w:top="1701" w:right="1134" w:bottom="709" w:left="851" w:header="709" w:footer="709" w:gutter="0"/>
          <w:cols w:space="708"/>
          <w:docGrid w:linePitch="360"/>
        </w:sectPr>
      </w:pPr>
    </w:p>
    <w:p w:rsidR="00BE699C" w:rsidRPr="00766440" w:rsidRDefault="00BE699C" w:rsidP="00BE699C">
      <w:pPr>
        <w:pStyle w:val="ConsPlusNormal"/>
        <w:ind w:firstLine="0"/>
        <w:jc w:val="center"/>
        <w:outlineLvl w:val="0"/>
        <w:rPr>
          <w:rFonts w:ascii="Times New Roman" w:hAnsi="Times New Roman" w:cs="Times New Roman"/>
          <w:b/>
          <w:bCs/>
          <w:sz w:val="28"/>
          <w:szCs w:val="28"/>
        </w:rPr>
      </w:pPr>
      <w:r w:rsidRPr="00766440">
        <w:rPr>
          <w:rFonts w:ascii="Times New Roman" w:hAnsi="Times New Roman" w:cs="Times New Roman"/>
          <w:b/>
          <w:bCs/>
          <w:sz w:val="28"/>
          <w:szCs w:val="28"/>
        </w:rPr>
        <w:lastRenderedPageBreak/>
        <w:t>8. Механизм реализации муниципальной программы</w:t>
      </w:r>
    </w:p>
    <w:p w:rsidR="00BE699C" w:rsidRPr="00766440" w:rsidRDefault="00BE699C" w:rsidP="00BE699C">
      <w:pPr>
        <w:pStyle w:val="ConsPlusNormal"/>
        <w:ind w:firstLine="0"/>
        <w:jc w:val="center"/>
        <w:outlineLvl w:val="0"/>
        <w:rPr>
          <w:rFonts w:ascii="Times New Roman" w:hAnsi="Times New Roman" w:cs="Times New Roman"/>
          <w:b/>
          <w:bCs/>
          <w:sz w:val="28"/>
          <w:szCs w:val="28"/>
        </w:rPr>
      </w:pPr>
    </w:p>
    <w:p w:rsidR="00BE699C" w:rsidRPr="00766440" w:rsidRDefault="00BE699C" w:rsidP="00994CF1">
      <w:pPr>
        <w:pStyle w:val="a7"/>
        <w:ind w:left="0" w:firstLine="709"/>
        <w:jc w:val="both"/>
        <w:rPr>
          <w:bCs/>
          <w:sz w:val="28"/>
          <w:szCs w:val="28"/>
        </w:rPr>
      </w:pPr>
      <w:r w:rsidRPr="00766440">
        <w:rPr>
          <w:rFonts w:eastAsia="TimesNewRomanPS-BoldMT"/>
          <w:bCs/>
          <w:sz w:val="28"/>
          <w:szCs w:val="28"/>
        </w:rPr>
        <w:t xml:space="preserve">Реализация мероприятий </w:t>
      </w:r>
      <w:r w:rsidR="00281760" w:rsidRPr="00766440">
        <w:rPr>
          <w:rFonts w:eastAsia="TimesNewRomanPS-BoldMT"/>
          <w:bCs/>
          <w:sz w:val="28"/>
          <w:szCs w:val="28"/>
        </w:rPr>
        <w:t xml:space="preserve">муниципальной </w:t>
      </w:r>
      <w:r w:rsidRPr="00766440">
        <w:rPr>
          <w:rFonts w:eastAsia="TimesNewRomanPS-BoldMT"/>
          <w:bCs/>
          <w:sz w:val="28"/>
          <w:szCs w:val="28"/>
        </w:rPr>
        <w:t xml:space="preserve">программы осуществляется в соответствии с Федеральным законом </w:t>
      </w:r>
      <w:r w:rsidRPr="00766440">
        <w:rPr>
          <w:bCs/>
          <w:sz w:val="28"/>
          <w:szCs w:val="28"/>
        </w:rPr>
        <w:t xml:space="preserve">от 9 октября 1992 года № 3612-1 «Основы законодательства Российской Федерации о культуре» </w:t>
      </w:r>
      <w:r w:rsidRPr="00766440">
        <w:rPr>
          <w:rFonts w:eastAsia="TimesNewRomanPS-BoldMT"/>
          <w:bCs/>
          <w:sz w:val="28"/>
          <w:szCs w:val="28"/>
        </w:rPr>
        <w:t xml:space="preserve">и Законом Краснодарского края </w:t>
      </w:r>
      <w:r w:rsidRPr="00766440">
        <w:rPr>
          <w:bCs/>
          <w:sz w:val="28"/>
          <w:szCs w:val="28"/>
        </w:rPr>
        <w:t>от 3 ноября 2000 года № 325 «О культуре».</w:t>
      </w:r>
    </w:p>
    <w:p w:rsidR="00BE699C" w:rsidRPr="00766440" w:rsidRDefault="00BE699C" w:rsidP="00994CF1">
      <w:pPr>
        <w:ind w:firstLine="709"/>
        <w:jc w:val="both"/>
        <w:rPr>
          <w:sz w:val="28"/>
          <w:szCs w:val="28"/>
        </w:rPr>
      </w:pPr>
      <w:r w:rsidRPr="00766440">
        <w:rPr>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766440" w:rsidRDefault="00BE699C" w:rsidP="00994CF1">
      <w:pPr>
        <w:ind w:firstLine="709"/>
        <w:jc w:val="both"/>
        <w:rPr>
          <w:sz w:val="28"/>
          <w:szCs w:val="28"/>
        </w:rPr>
      </w:pPr>
      <w:r w:rsidRPr="00766440">
        <w:rPr>
          <w:sz w:val="28"/>
          <w:szCs w:val="28"/>
        </w:rPr>
        <w:t>Координатор муниципальной программы:</w:t>
      </w:r>
    </w:p>
    <w:p w:rsidR="00BE699C" w:rsidRPr="00766440" w:rsidRDefault="00BE699C" w:rsidP="00994CF1">
      <w:pPr>
        <w:pStyle w:val="a7"/>
        <w:numPr>
          <w:ilvl w:val="0"/>
          <w:numId w:val="8"/>
        </w:numPr>
        <w:tabs>
          <w:tab w:val="left" w:pos="426"/>
          <w:tab w:val="left" w:pos="993"/>
        </w:tabs>
        <w:ind w:left="0" w:firstLine="709"/>
        <w:jc w:val="both"/>
        <w:rPr>
          <w:sz w:val="28"/>
          <w:szCs w:val="28"/>
        </w:rPr>
      </w:pPr>
      <w:r w:rsidRPr="00766440">
        <w:rPr>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
    <w:p w:rsidR="00BE699C" w:rsidRPr="00766440" w:rsidRDefault="00BE699C" w:rsidP="00994CF1">
      <w:pPr>
        <w:pStyle w:val="a7"/>
        <w:numPr>
          <w:ilvl w:val="0"/>
          <w:numId w:val="8"/>
        </w:numPr>
        <w:tabs>
          <w:tab w:val="left" w:pos="851"/>
          <w:tab w:val="left" w:pos="993"/>
        </w:tabs>
        <w:ind w:left="0" w:firstLine="709"/>
        <w:jc w:val="both"/>
        <w:rPr>
          <w:sz w:val="28"/>
          <w:szCs w:val="28"/>
        </w:rPr>
      </w:pPr>
      <w:r w:rsidRPr="00766440">
        <w:rPr>
          <w:sz w:val="28"/>
          <w:szCs w:val="28"/>
        </w:rPr>
        <w:t>формирует структуру муниципальной программы и перечень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766440" w:rsidRDefault="00BE699C" w:rsidP="00994CF1">
      <w:pPr>
        <w:pStyle w:val="a7"/>
        <w:numPr>
          <w:ilvl w:val="0"/>
          <w:numId w:val="8"/>
        </w:numPr>
        <w:tabs>
          <w:tab w:val="left" w:pos="993"/>
        </w:tabs>
        <w:ind w:left="0" w:firstLine="709"/>
        <w:jc w:val="both"/>
        <w:rPr>
          <w:sz w:val="28"/>
          <w:szCs w:val="28"/>
        </w:rPr>
      </w:pPr>
      <w:r w:rsidRPr="00766440">
        <w:rPr>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766440" w:rsidRDefault="00BE699C" w:rsidP="00994CF1">
      <w:pPr>
        <w:pStyle w:val="a7"/>
        <w:numPr>
          <w:ilvl w:val="0"/>
          <w:numId w:val="8"/>
        </w:numPr>
        <w:tabs>
          <w:tab w:val="left" w:pos="993"/>
        </w:tabs>
        <w:ind w:left="0" w:firstLine="709"/>
        <w:jc w:val="both"/>
        <w:rPr>
          <w:sz w:val="28"/>
          <w:szCs w:val="28"/>
        </w:rPr>
      </w:pPr>
      <w:r w:rsidRPr="00766440">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766440" w:rsidRDefault="00BE699C" w:rsidP="00994CF1">
      <w:pPr>
        <w:pStyle w:val="a7"/>
        <w:numPr>
          <w:ilvl w:val="0"/>
          <w:numId w:val="8"/>
        </w:numPr>
        <w:tabs>
          <w:tab w:val="left" w:pos="993"/>
        </w:tabs>
        <w:ind w:left="0" w:firstLine="709"/>
        <w:jc w:val="both"/>
        <w:rPr>
          <w:sz w:val="28"/>
          <w:szCs w:val="28"/>
        </w:rPr>
      </w:pPr>
      <w:r w:rsidRPr="00766440">
        <w:rPr>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766440" w:rsidRDefault="00BE699C" w:rsidP="00994CF1">
      <w:pPr>
        <w:pStyle w:val="a7"/>
        <w:numPr>
          <w:ilvl w:val="0"/>
          <w:numId w:val="8"/>
        </w:numPr>
        <w:tabs>
          <w:tab w:val="left" w:pos="993"/>
        </w:tabs>
        <w:ind w:left="0" w:firstLine="709"/>
        <w:jc w:val="both"/>
        <w:rPr>
          <w:sz w:val="28"/>
          <w:szCs w:val="28"/>
        </w:rPr>
      </w:pPr>
      <w:r w:rsidRPr="00766440">
        <w:rPr>
          <w:sz w:val="28"/>
          <w:szCs w:val="28"/>
        </w:rPr>
        <w:t>ежеквартально, в срок до 10 числа  месяца, следующего за отчетным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766440" w:rsidRDefault="00BE699C" w:rsidP="00994CF1">
      <w:pPr>
        <w:pStyle w:val="a7"/>
        <w:numPr>
          <w:ilvl w:val="0"/>
          <w:numId w:val="8"/>
        </w:numPr>
        <w:tabs>
          <w:tab w:val="left" w:pos="993"/>
        </w:tabs>
        <w:ind w:left="0" w:firstLine="709"/>
        <w:jc w:val="both"/>
        <w:rPr>
          <w:sz w:val="28"/>
          <w:szCs w:val="28"/>
        </w:rPr>
      </w:pPr>
      <w:r w:rsidRPr="00766440">
        <w:rPr>
          <w:sz w:val="28"/>
          <w:szCs w:val="28"/>
        </w:rPr>
        <w:t>готовит ежегодный доклад о ходе реализации муниципальной программы;</w:t>
      </w:r>
    </w:p>
    <w:p w:rsidR="00BE699C" w:rsidRPr="00766440" w:rsidRDefault="00BE699C" w:rsidP="00994CF1">
      <w:pPr>
        <w:pStyle w:val="a7"/>
        <w:numPr>
          <w:ilvl w:val="0"/>
          <w:numId w:val="8"/>
        </w:numPr>
        <w:tabs>
          <w:tab w:val="left" w:pos="993"/>
        </w:tabs>
        <w:ind w:left="0" w:firstLine="709"/>
        <w:jc w:val="both"/>
        <w:rPr>
          <w:sz w:val="28"/>
          <w:szCs w:val="28"/>
        </w:rPr>
      </w:pPr>
      <w:r w:rsidRPr="00766440">
        <w:rPr>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766440" w:rsidRDefault="00BE699C" w:rsidP="00994CF1">
      <w:pPr>
        <w:pStyle w:val="a7"/>
        <w:numPr>
          <w:ilvl w:val="0"/>
          <w:numId w:val="8"/>
        </w:numPr>
        <w:tabs>
          <w:tab w:val="left" w:pos="993"/>
        </w:tabs>
        <w:ind w:left="0" w:firstLine="709"/>
        <w:jc w:val="both"/>
        <w:rPr>
          <w:sz w:val="28"/>
          <w:szCs w:val="28"/>
        </w:rPr>
      </w:pPr>
      <w:r w:rsidRPr="00766440">
        <w:rPr>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w:t>
      </w:r>
      <w:r w:rsidR="00CE5BA3" w:rsidRPr="00766440">
        <w:rPr>
          <w:sz w:val="28"/>
          <w:szCs w:val="28"/>
        </w:rPr>
        <w:lastRenderedPageBreak/>
        <w:t>Интернет, р</w:t>
      </w:r>
      <w:r w:rsidRPr="00766440">
        <w:rPr>
          <w:sz w:val="28"/>
          <w:szCs w:val="28"/>
        </w:rPr>
        <w:t>аздел «Муниципальные программы»</w:t>
      </w:r>
      <w:r w:rsidR="00961357" w:rsidRPr="00766440">
        <w:rPr>
          <w:sz w:val="28"/>
          <w:szCs w:val="28"/>
        </w:rPr>
        <w:t>, в государственной автоматизированной системе «Управление» (ГАСУ)</w:t>
      </w:r>
      <w:r w:rsidRPr="00766440">
        <w:rPr>
          <w:sz w:val="28"/>
          <w:szCs w:val="28"/>
        </w:rPr>
        <w:t>;</w:t>
      </w:r>
    </w:p>
    <w:p w:rsidR="00BE699C" w:rsidRPr="00766440" w:rsidRDefault="00BE699C" w:rsidP="00E876F5">
      <w:pPr>
        <w:pStyle w:val="a7"/>
        <w:numPr>
          <w:ilvl w:val="0"/>
          <w:numId w:val="8"/>
        </w:numPr>
        <w:tabs>
          <w:tab w:val="left" w:pos="851"/>
          <w:tab w:val="left" w:pos="993"/>
        </w:tabs>
        <w:ind w:left="0" w:firstLine="426"/>
        <w:jc w:val="both"/>
        <w:rPr>
          <w:sz w:val="28"/>
          <w:szCs w:val="28"/>
        </w:rPr>
      </w:pPr>
      <w:r w:rsidRPr="00766440">
        <w:rPr>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766440" w:rsidRDefault="00BE699C" w:rsidP="00E876F5">
      <w:pPr>
        <w:pStyle w:val="a7"/>
        <w:numPr>
          <w:ilvl w:val="0"/>
          <w:numId w:val="8"/>
        </w:numPr>
        <w:tabs>
          <w:tab w:val="left" w:pos="993"/>
        </w:tabs>
        <w:ind w:left="0" w:firstLine="426"/>
        <w:jc w:val="both"/>
        <w:rPr>
          <w:sz w:val="28"/>
          <w:szCs w:val="28"/>
        </w:rPr>
      </w:pPr>
      <w:r w:rsidRPr="00766440">
        <w:rPr>
          <w:sz w:val="28"/>
          <w:szCs w:val="28"/>
        </w:rPr>
        <w:t>осуществляет контроль за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766440" w:rsidRDefault="00BE699C" w:rsidP="00994CF1">
      <w:pPr>
        <w:ind w:firstLine="709"/>
        <w:jc w:val="both"/>
        <w:rPr>
          <w:sz w:val="28"/>
          <w:szCs w:val="28"/>
        </w:rPr>
      </w:pPr>
      <w:r w:rsidRPr="00766440">
        <w:rPr>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 финансирования, сведения о выполнении сводного сетевого плана-графика на бумажных и электронных носителях.</w:t>
      </w:r>
    </w:p>
    <w:p w:rsidR="00BE699C" w:rsidRPr="00766440" w:rsidRDefault="00BE699C" w:rsidP="00994CF1">
      <w:pPr>
        <w:ind w:firstLine="709"/>
        <w:jc w:val="both"/>
        <w:rPr>
          <w:sz w:val="28"/>
          <w:szCs w:val="28"/>
        </w:rPr>
      </w:pPr>
      <w:r w:rsidRPr="00766440">
        <w:rPr>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766440" w:rsidRDefault="00BE699C" w:rsidP="00994CF1">
      <w:pPr>
        <w:ind w:firstLine="709"/>
        <w:jc w:val="both"/>
        <w:rPr>
          <w:sz w:val="28"/>
          <w:szCs w:val="28"/>
        </w:rPr>
      </w:pPr>
      <w:r w:rsidRPr="00766440">
        <w:rPr>
          <w:sz w:val="28"/>
          <w:szCs w:val="28"/>
        </w:rPr>
        <w:t>1) о корректировке целей и срока реализации муниципальной программы, перечня программных мероприятий;</w:t>
      </w:r>
    </w:p>
    <w:p w:rsidR="00BE699C" w:rsidRPr="00766440" w:rsidRDefault="00BE699C" w:rsidP="00994CF1">
      <w:pPr>
        <w:ind w:firstLine="709"/>
        <w:jc w:val="both"/>
        <w:rPr>
          <w:sz w:val="28"/>
          <w:szCs w:val="28"/>
        </w:rPr>
      </w:pPr>
      <w:r w:rsidRPr="00766440">
        <w:rPr>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766440" w:rsidRDefault="00BE699C" w:rsidP="00994CF1">
      <w:pPr>
        <w:ind w:firstLine="709"/>
        <w:jc w:val="both"/>
        <w:rPr>
          <w:sz w:val="28"/>
          <w:szCs w:val="28"/>
        </w:rPr>
      </w:pPr>
      <w:r w:rsidRPr="00766440">
        <w:rPr>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766440" w:rsidRDefault="00BE699C" w:rsidP="00994CF1">
      <w:pPr>
        <w:ind w:firstLine="709"/>
        <w:jc w:val="both"/>
        <w:rPr>
          <w:sz w:val="28"/>
          <w:szCs w:val="28"/>
        </w:rPr>
      </w:pPr>
      <w:r w:rsidRPr="00766440">
        <w:rPr>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766440" w:rsidRDefault="00BE699C" w:rsidP="00994CF1">
      <w:pPr>
        <w:ind w:firstLine="709"/>
        <w:jc w:val="both"/>
        <w:rPr>
          <w:sz w:val="28"/>
          <w:szCs w:val="28"/>
        </w:rPr>
      </w:pPr>
      <w:r w:rsidRPr="00766440">
        <w:rPr>
          <w:sz w:val="28"/>
          <w:szCs w:val="28"/>
        </w:rPr>
        <w:t>Ежегодно, до 1-го марта года, следующего за отчетным,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766440" w:rsidRDefault="00BE699C" w:rsidP="00994CF1">
      <w:pPr>
        <w:ind w:firstLine="709"/>
        <w:jc w:val="both"/>
        <w:rPr>
          <w:sz w:val="28"/>
          <w:szCs w:val="28"/>
        </w:rPr>
      </w:pPr>
      <w:r w:rsidRPr="00766440">
        <w:rPr>
          <w:sz w:val="28"/>
          <w:szCs w:val="28"/>
        </w:rPr>
        <w:t>Доклад должен содержать:</w:t>
      </w:r>
    </w:p>
    <w:p w:rsidR="00BE699C" w:rsidRPr="00766440" w:rsidRDefault="00BE699C" w:rsidP="00994CF1">
      <w:pPr>
        <w:ind w:firstLine="709"/>
        <w:jc w:val="both"/>
        <w:rPr>
          <w:sz w:val="28"/>
          <w:szCs w:val="28"/>
        </w:rPr>
      </w:pPr>
      <w:r w:rsidRPr="00766440">
        <w:rPr>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766440" w:rsidRDefault="00BE699C" w:rsidP="00994CF1">
      <w:pPr>
        <w:ind w:firstLine="709"/>
        <w:jc w:val="both"/>
        <w:rPr>
          <w:sz w:val="28"/>
          <w:szCs w:val="28"/>
        </w:rPr>
      </w:pPr>
      <w:r w:rsidRPr="00766440">
        <w:rPr>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766440">
        <w:rPr>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766440" w:rsidRDefault="00BE699C" w:rsidP="00994CF1">
      <w:pPr>
        <w:ind w:firstLine="709"/>
        <w:jc w:val="both"/>
        <w:rPr>
          <w:sz w:val="28"/>
          <w:szCs w:val="28"/>
        </w:rPr>
      </w:pPr>
      <w:r w:rsidRPr="00766440">
        <w:rPr>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766440" w:rsidRDefault="00BE699C" w:rsidP="00994CF1">
      <w:pPr>
        <w:ind w:firstLine="709"/>
        <w:jc w:val="both"/>
        <w:rPr>
          <w:sz w:val="28"/>
          <w:szCs w:val="28"/>
        </w:rPr>
      </w:pPr>
      <w:r w:rsidRPr="00766440">
        <w:rPr>
          <w:sz w:val="28"/>
          <w:szCs w:val="28"/>
        </w:rPr>
        <w:t>4) сведения о соответствии достигнутых результатов фактическим затратам на реализацию муниципальной программы;</w:t>
      </w:r>
    </w:p>
    <w:p w:rsidR="00BE699C" w:rsidRPr="00766440" w:rsidRDefault="00BE699C" w:rsidP="00994CF1">
      <w:pPr>
        <w:ind w:firstLine="709"/>
        <w:jc w:val="both"/>
        <w:rPr>
          <w:sz w:val="28"/>
          <w:szCs w:val="28"/>
        </w:rPr>
      </w:pPr>
      <w:r w:rsidRPr="00766440">
        <w:rPr>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766440" w:rsidRDefault="00BE699C" w:rsidP="00994CF1">
      <w:pPr>
        <w:ind w:firstLine="709"/>
        <w:jc w:val="both"/>
        <w:rPr>
          <w:sz w:val="28"/>
          <w:szCs w:val="28"/>
        </w:rPr>
      </w:pPr>
      <w:r w:rsidRPr="00766440">
        <w:rPr>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766440" w:rsidRDefault="00BE699C" w:rsidP="00994CF1">
      <w:pPr>
        <w:ind w:firstLine="709"/>
        <w:jc w:val="both"/>
        <w:rPr>
          <w:sz w:val="28"/>
          <w:szCs w:val="28"/>
        </w:rPr>
      </w:pPr>
      <w:r w:rsidRPr="00766440">
        <w:rPr>
          <w:sz w:val="28"/>
          <w:szCs w:val="28"/>
        </w:rPr>
        <w:t>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факторов и указываются причины, повлиявшие на такие расхождения.</w:t>
      </w:r>
    </w:p>
    <w:p w:rsidR="00BE699C" w:rsidRPr="00766440" w:rsidRDefault="00BE699C" w:rsidP="00994CF1">
      <w:pPr>
        <w:ind w:firstLine="709"/>
        <w:jc w:val="both"/>
        <w:rPr>
          <w:sz w:val="28"/>
          <w:szCs w:val="28"/>
        </w:rPr>
      </w:pPr>
      <w:r w:rsidRPr="00766440">
        <w:rPr>
          <w:sz w:val="28"/>
          <w:szCs w:val="28"/>
        </w:rPr>
        <w:t>Муниципальный заказчик:</w:t>
      </w:r>
    </w:p>
    <w:p w:rsidR="00BE699C" w:rsidRPr="00766440" w:rsidRDefault="00BE699C" w:rsidP="00994CF1">
      <w:pPr>
        <w:ind w:firstLine="709"/>
        <w:jc w:val="both"/>
        <w:rPr>
          <w:sz w:val="28"/>
          <w:szCs w:val="28"/>
        </w:rPr>
      </w:pPr>
      <w:r w:rsidRPr="00766440">
        <w:rPr>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766440" w:rsidRDefault="00BE699C" w:rsidP="00994CF1">
      <w:pPr>
        <w:ind w:firstLine="709"/>
        <w:jc w:val="both"/>
        <w:rPr>
          <w:sz w:val="28"/>
          <w:szCs w:val="28"/>
        </w:rPr>
      </w:pPr>
      <w:r w:rsidRPr="00766440">
        <w:rPr>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766440" w:rsidRDefault="00BE699C" w:rsidP="00994CF1">
      <w:pPr>
        <w:ind w:firstLine="709"/>
        <w:jc w:val="both"/>
        <w:rPr>
          <w:sz w:val="28"/>
          <w:szCs w:val="28"/>
        </w:rPr>
      </w:pPr>
      <w:r w:rsidRPr="00766440">
        <w:rPr>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766440" w:rsidRDefault="00BE699C" w:rsidP="00994CF1">
      <w:pPr>
        <w:ind w:firstLine="709"/>
        <w:jc w:val="both"/>
        <w:rPr>
          <w:sz w:val="28"/>
          <w:szCs w:val="28"/>
        </w:rPr>
      </w:pPr>
      <w:r w:rsidRPr="00766440">
        <w:rPr>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766440" w:rsidRDefault="00BE699C" w:rsidP="00994CF1">
      <w:pPr>
        <w:ind w:firstLine="709"/>
        <w:jc w:val="both"/>
        <w:rPr>
          <w:sz w:val="28"/>
          <w:szCs w:val="28"/>
        </w:rPr>
      </w:pPr>
      <w:r w:rsidRPr="00766440">
        <w:rPr>
          <w:sz w:val="28"/>
          <w:szCs w:val="28"/>
        </w:rPr>
        <w:t>5) разрабатывает и утверждает сетевые планы-графики реализации мероприятий муниципальной программы.</w:t>
      </w:r>
    </w:p>
    <w:p w:rsidR="00BA6EBA" w:rsidRPr="00766440" w:rsidRDefault="00BA6EBA" w:rsidP="00994CF1">
      <w:pPr>
        <w:pStyle w:val="ConsPlusNormal"/>
        <w:ind w:firstLine="709"/>
        <w:jc w:val="both"/>
        <w:rPr>
          <w:rFonts w:ascii="Times New Roman" w:hAnsi="Times New Roman" w:cs="Times New Roman"/>
          <w:bCs/>
          <w:sz w:val="28"/>
          <w:szCs w:val="28"/>
        </w:rPr>
      </w:pPr>
      <w:r w:rsidRPr="00766440">
        <w:rPr>
          <w:rFonts w:ascii="Times New Roman" w:hAnsi="Times New Roman" w:cs="Times New Roman"/>
          <w:bCs/>
          <w:sz w:val="28"/>
          <w:szCs w:val="28"/>
        </w:rPr>
        <w:t xml:space="preserve">Исполнители отдельных мероприятий муниципальной программы, ответственные за выполнение мероприятий программы </w:t>
      </w:r>
      <w:r w:rsidRPr="00766440">
        <w:rPr>
          <w:rFonts w:ascii="Times New Roman" w:hAnsi="Times New Roman" w:cs="Times New Roman"/>
          <w:sz w:val="28"/>
          <w:szCs w:val="28"/>
        </w:rPr>
        <w:t>в срок до 5 числа  месяца, следующего за отчетным</w:t>
      </w:r>
      <w:r w:rsidRPr="00766440">
        <w:rPr>
          <w:rFonts w:ascii="Times New Roman" w:hAnsi="Times New Roman" w:cs="Times New Roman"/>
          <w:bCs/>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
    <w:p w:rsidR="008E3B29" w:rsidRPr="00766440" w:rsidRDefault="008E3B29" w:rsidP="00BE699C">
      <w:pPr>
        <w:pStyle w:val="21"/>
        <w:jc w:val="center"/>
        <w:rPr>
          <w:b/>
          <w:bCs/>
          <w:sz w:val="28"/>
          <w:szCs w:val="28"/>
        </w:rPr>
      </w:pPr>
    </w:p>
    <w:p w:rsidR="008E3B29" w:rsidRPr="00766440" w:rsidRDefault="008E3B29" w:rsidP="00BE699C">
      <w:pPr>
        <w:pStyle w:val="21"/>
        <w:jc w:val="center"/>
        <w:rPr>
          <w:b/>
          <w:bCs/>
          <w:sz w:val="28"/>
          <w:szCs w:val="28"/>
        </w:rPr>
      </w:pPr>
    </w:p>
    <w:p w:rsidR="00E876F5" w:rsidRPr="00766440" w:rsidRDefault="00E876F5" w:rsidP="00BE699C">
      <w:pPr>
        <w:pStyle w:val="21"/>
        <w:jc w:val="center"/>
        <w:rPr>
          <w:b/>
          <w:bCs/>
          <w:sz w:val="28"/>
          <w:szCs w:val="28"/>
        </w:rPr>
      </w:pPr>
    </w:p>
    <w:p w:rsidR="00BE699C" w:rsidRPr="00766440" w:rsidRDefault="00BE699C" w:rsidP="00BE699C">
      <w:pPr>
        <w:pStyle w:val="21"/>
        <w:jc w:val="center"/>
        <w:rPr>
          <w:b/>
          <w:bCs/>
          <w:sz w:val="28"/>
          <w:szCs w:val="28"/>
        </w:rPr>
      </w:pPr>
      <w:r w:rsidRPr="00766440">
        <w:rPr>
          <w:b/>
          <w:bCs/>
          <w:sz w:val="28"/>
          <w:szCs w:val="28"/>
        </w:rPr>
        <w:lastRenderedPageBreak/>
        <w:t>9. Оценка рисков реализации муниципальной программы</w:t>
      </w:r>
    </w:p>
    <w:p w:rsidR="00BA6EBA" w:rsidRPr="00766440" w:rsidRDefault="00BA6EBA" w:rsidP="00BA6EBA">
      <w:pPr>
        <w:ind w:firstLine="709"/>
        <w:jc w:val="both"/>
        <w:rPr>
          <w:sz w:val="28"/>
          <w:szCs w:val="28"/>
        </w:rPr>
      </w:pPr>
      <w:r w:rsidRPr="00766440">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766440" w:rsidRDefault="007A329D" w:rsidP="00BA6EBA">
      <w:pPr>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E416BB" w:rsidRPr="00766440" w:rsidTr="004772B9">
        <w:tc>
          <w:tcPr>
            <w:tcW w:w="709" w:type="dxa"/>
            <w:shd w:val="clear" w:color="auto" w:fill="auto"/>
          </w:tcPr>
          <w:p w:rsidR="00BA6EBA" w:rsidRPr="00766440" w:rsidRDefault="00BA6EBA" w:rsidP="00766E2C">
            <w:pPr>
              <w:pStyle w:val="a6"/>
              <w:jc w:val="center"/>
            </w:pPr>
            <w:r w:rsidRPr="00766440">
              <w:t>№ п/п</w:t>
            </w:r>
          </w:p>
        </w:tc>
        <w:tc>
          <w:tcPr>
            <w:tcW w:w="1559" w:type="dxa"/>
            <w:shd w:val="clear" w:color="auto" w:fill="auto"/>
          </w:tcPr>
          <w:p w:rsidR="00BA6EBA" w:rsidRPr="00766440" w:rsidRDefault="00BA6EBA" w:rsidP="00766E2C">
            <w:pPr>
              <w:pStyle w:val="a6"/>
              <w:jc w:val="center"/>
            </w:pPr>
            <w:r w:rsidRPr="00766440">
              <w:t>Наименование группы рисков</w:t>
            </w:r>
          </w:p>
        </w:tc>
        <w:tc>
          <w:tcPr>
            <w:tcW w:w="3402" w:type="dxa"/>
            <w:shd w:val="clear" w:color="auto" w:fill="auto"/>
          </w:tcPr>
          <w:p w:rsidR="00BA6EBA" w:rsidRPr="00766440" w:rsidRDefault="00BA6EBA" w:rsidP="00766E2C">
            <w:pPr>
              <w:pStyle w:val="a6"/>
              <w:jc w:val="center"/>
            </w:pPr>
            <w:r w:rsidRPr="00766440">
              <w:t>Описание рисков</w:t>
            </w:r>
          </w:p>
        </w:tc>
        <w:tc>
          <w:tcPr>
            <w:tcW w:w="3828" w:type="dxa"/>
            <w:shd w:val="clear" w:color="auto" w:fill="auto"/>
          </w:tcPr>
          <w:p w:rsidR="00BA6EBA" w:rsidRPr="00766440" w:rsidRDefault="00BA6EBA" w:rsidP="00766E2C">
            <w:pPr>
              <w:pStyle w:val="a6"/>
              <w:jc w:val="center"/>
            </w:pPr>
            <w:r w:rsidRPr="00766440">
              <w:t>Меры по снижению рисков</w:t>
            </w:r>
          </w:p>
        </w:tc>
      </w:tr>
      <w:tr w:rsidR="00E416BB" w:rsidRPr="00766440" w:rsidTr="004772B9">
        <w:tc>
          <w:tcPr>
            <w:tcW w:w="709" w:type="dxa"/>
            <w:shd w:val="clear" w:color="auto" w:fill="auto"/>
          </w:tcPr>
          <w:p w:rsidR="00BA6EBA" w:rsidRPr="00766440" w:rsidRDefault="00BA6EBA" w:rsidP="00766E2C">
            <w:pPr>
              <w:pStyle w:val="a6"/>
              <w:jc w:val="center"/>
            </w:pPr>
            <w:r w:rsidRPr="00766440">
              <w:t>1.</w:t>
            </w:r>
          </w:p>
        </w:tc>
        <w:tc>
          <w:tcPr>
            <w:tcW w:w="1559" w:type="dxa"/>
            <w:shd w:val="clear" w:color="auto" w:fill="auto"/>
          </w:tcPr>
          <w:p w:rsidR="00BA6EBA" w:rsidRPr="00766440" w:rsidRDefault="00BA6EBA" w:rsidP="00766E2C">
            <w:pPr>
              <w:pStyle w:val="a6"/>
              <w:jc w:val="both"/>
            </w:pPr>
            <w:r w:rsidRPr="00766440">
              <w:t>Макроэкономические риски</w:t>
            </w:r>
          </w:p>
        </w:tc>
        <w:tc>
          <w:tcPr>
            <w:tcW w:w="3402" w:type="dxa"/>
            <w:shd w:val="clear" w:color="auto" w:fill="auto"/>
          </w:tcPr>
          <w:p w:rsidR="00BA6EBA" w:rsidRPr="00766440" w:rsidRDefault="00BA6EBA" w:rsidP="00766E2C">
            <w:pPr>
              <w:pStyle w:val="a6"/>
              <w:jc w:val="both"/>
            </w:pPr>
            <w:r w:rsidRPr="00766440">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
        </w:tc>
        <w:tc>
          <w:tcPr>
            <w:tcW w:w="3828" w:type="dxa"/>
            <w:shd w:val="clear" w:color="auto" w:fill="auto"/>
          </w:tcPr>
          <w:p w:rsidR="00BA6EBA" w:rsidRPr="00766440" w:rsidRDefault="00BA6EBA" w:rsidP="00766E2C">
            <w:pPr>
              <w:pStyle w:val="a6"/>
              <w:jc w:val="both"/>
            </w:pPr>
            <w:r w:rsidRPr="00766440">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rsidRPr="00766440">
              <w:t xml:space="preserve">- </w:t>
            </w:r>
            <w:r w:rsidRPr="00766440">
              <w:t>по повышению инвестиционной привлекательности и экономическому стимулированию</w:t>
            </w:r>
          </w:p>
        </w:tc>
      </w:tr>
      <w:tr w:rsidR="00E416BB" w:rsidRPr="00766440" w:rsidTr="004772B9">
        <w:tc>
          <w:tcPr>
            <w:tcW w:w="709" w:type="dxa"/>
            <w:shd w:val="clear" w:color="auto" w:fill="auto"/>
          </w:tcPr>
          <w:p w:rsidR="00BA6EBA" w:rsidRPr="00766440" w:rsidRDefault="00BA6EBA" w:rsidP="00766E2C">
            <w:pPr>
              <w:pStyle w:val="a6"/>
              <w:jc w:val="center"/>
            </w:pPr>
            <w:r w:rsidRPr="00766440">
              <w:t>2.</w:t>
            </w:r>
          </w:p>
        </w:tc>
        <w:tc>
          <w:tcPr>
            <w:tcW w:w="1559" w:type="dxa"/>
            <w:shd w:val="clear" w:color="auto" w:fill="auto"/>
          </w:tcPr>
          <w:p w:rsidR="00BA6EBA" w:rsidRPr="00766440" w:rsidRDefault="00BA6EBA" w:rsidP="00766E2C">
            <w:pPr>
              <w:pStyle w:val="a6"/>
              <w:jc w:val="both"/>
            </w:pPr>
            <w:r w:rsidRPr="00766440">
              <w:t>Технологические риски</w:t>
            </w:r>
          </w:p>
        </w:tc>
        <w:tc>
          <w:tcPr>
            <w:tcW w:w="3402" w:type="dxa"/>
            <w:shd w:val="clear" w:color="auto" w:fill="auto"/>
          </w:tcPr>
          <w:p w:rsidR="00BA6EBA" w:rsidRPr="00766440" w:rsidRDefault="00BA6EBA" w:rsidP="00766E2C">
            <w:pPr>
              <w:pStyle w:val="a6"/>
              <w:jc w:val="both"/>
            </w:pPr>
            <w:r w:rsidRPr="00766440">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766440" w:rsidRDefault="00BA6EBA" w:rsidP="00766E2C">
            <w:pPr>
              <w:pStyle w:val="a6"/>
              <w:jc w:val="both"/>
            </w:pPr>
            <w:r w:rsidRPr="00766440">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E416BB" w:rsidRPr="00766440" w:rsidTr="004772B9">
        <w:tc>
          <w:tcPr>
            <w:tcW w:w="709" w:type="dxa"/>
            <w:shd w:val="clear" w:color="auto" w:fill="auto"/>
          </w:tcPr>
          <w:p w:rsidR="00BA6EBA" w:rsidRPr="00766440" w:rsidRDefault="00BA6EBA" w:rsidP="00766E2C">
            <w:pPr>
              <w:pStyle w:val="a6"/>
              <w:jc w:val="center"/>
            </w:pPr>
            <w:r w:rsidRPr="00766440">
              <w:t>3.</w:t>
            </w:r>
          </w:p>
        </w:tc>
        <w:tc>
          <w:tcPr>
            <w:tcW w:w="1559" w:type="dxa"/>
            <w:shd w:val="clear" w:color="auto" w:fill="auto"/>
          </w:tcPr>
          <w:p w:rsidR="00BA6EBA" w:rsidRPr="00766440" w:rsidRDefault="00BA6EBA" w:rsidP="00766E2C">
            <w:pPr>
              <w:pStyle w:val="a6"/>
              <w:jc w:val="both"/>
            </w:pPr>
            <w:r w:rsidRPr="00766440">
              <w:t>Финансовые риски</w:t>
            </w:r>
          </w:p>
        </w:tc>
        <w:tc>
          <w:tcPr>
            <w:tcW w:w="3402" w:type="dxa"/>
            <w:shd w:val="clear" w:color="auto" w:fill="auto"/>
          </w:tcPr>
          <w:p w:rsidR="00BA6EBA" w:rsidRPr="00766440" w:rsidRDefault="00BA6EBA" w:rsidP="00766E2C">
            <w:pPr>
              <w:pStyle w:val="a6"/>
              <w:jc w:val="both"/>
            </w:pPr>
            <w:r w:rsidRPr="00766440">
              <w:t>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программных мероприятий</w:t>
            </w:r>
          </w:p>
          <w:p w:rsidR="00BA6EBA" w:rsidRPr="00766440" w:rsidRDefault="00BA6EBA" w:rsidP="00766E2C">
            <w:pPr>
              <w:pStyle w:val="a6"/>
              <w:jc w:val="both"/>
            </w:pPr>
          </w:p>
        </w:tc>
        <w:tc>
          <w:tcPr>
            <w:tcW w:w="3828" w:type="dxa"/>
            <w:shd w:val="clear" w:color="auto" w:fill="auto"/>
          </w:tcPr>
          <w:p w:rsidR="00BA6EBA" w:rsidRPr="00766440" w:rsidRDefault="00BA6EBA" w:rsidP="00994CF1">
            <w:pPr>
              <w:pStyle w:val="a6"/>
              <w:numPr>
                <w:ilvl w:val="0"/>
                <w:numId w:val="14"/>
              </w:numPr>
              <w:tabs>
                <w:tab w:val="left" w:pos="106"/>
                <w:tab w:val="left" w:pos="286"/>
              </w:tabs>
              <w:ind w:left="-108" w:firstLine="108"/>
              <w:jc w:val="both"/>
            </w:pPr>
            <w:r w:rsidRPr="00766440">
              <w:t>Ежегодное уточнение объемов финансовых</w:t>
            </w:r>
            <w:r w:rsidR="009B10C0" w:rsidRPr="00766440">
              <w:t xml:space="preserve"> </w:t>
            </w:r>
            <w:r w:rsidRPr="00766440">
              <w:t>средств, предусмотренных на реализацию мероприятий государственной программы, в зависим</w:t>
            </w:r>
            <w:r w:rsidR="00994CF1" w:rsidRPr="00766440">
              <w:t>ости от достигнутых результатов;</w:t>
            </w:r>
          </w:p>
          <w:p w:rsidR="00BA6EBA" w:rsidRPr="00766440" w:rsidRDefault="00994CF1" w:rsidP="00994CF1">
            <w:pPr>
              <w:pStyle w:val="a6"/>
              <w:numPr>
                <w:ilvl w:val="0"/>
                <w:numId w:val="14"/>
              </w:numPr>
              <w:tabs>
                <w:tab w:val="left" w:pos="156"/>
              </w:tabs>
              <w:ind w:left="-108" w:firstLine="108"/>
              <w:jc w:val="both"/>
            </w:pPr>
            <w:r w:rsidRPr="00766440">
              <w:t xml:space="preserve"> о</w:t>
            </w:r>
            <w:r w:rsidR="00BA6EBA" w:rsidRPr="00766440">
              <w:t>пределение приоритетов для первоочередного</w:t>
            </w:r>
            <w:r w:rsidRPr="00766440">
              <w:t xml:space="preserve"> финансирования;</w:t>
            </w:r>
          </w:p>
          <w:p w:rsidR="00BA6EBA" w:rsidRPr="00766440" w:rsidRDefault="00994CF1" w:rsidP="00994CF1">
            <w:pPr>
              <w:pStyle w:val="a6"/>
              <w:numPr>
                <w:ilvl w:val="0"/>
                <w:numId w:val="14"/>
              </w:numPr>
              <w:tabs>
                <w:tab w:val="left" w:pos="106"/>
                <w:tab w:val="left" w:pos="256"/>
              </w:tabs>
              <w:ind w:left="-108" w:firstLine="108"/>
              <w:jc w:val="both"/>
            </w:pPr>
            <w:r w:rsidRPr="00766440">
              <w:t>п</w:t>
            </w:r>
            <w:r w:rsidR="00BA6EBA" w:rsidRPr="00766440">
              <w:t>ланирование бюджетных расходов с применением методик оценки э</w:t>
            </w:r>
            <w:r w:rsidRPr="00766440">
              <w:t>ффективности бюджетных расходов</w:t>
            </w:r>
          </w:p>
        </w:tc>
      </w:tr>
      <w:tr w:rsidR="00E416BB" w:rsidRPr="00766440" w:rsidTr="004772B9">
        <w:tc>
          <w:tcPr>
            <w:tcW w:w="709" w:type="dxa"/>
            <w:shd w:val="clear" w:color="auto" w:fill="auto"/>
          </w:tcPr>
          <w:p w:rsidR="00BA6EBA" w:rsidRPr="00766440" w:rsidRDefault="00BA6EBA" w:rsidP="00766E2C">
            <w:pPr>
              <w:pStyle w:val="a6"/>
              <w:jc w:val="center"/>
            </w:pPr>
            <w:r w:rsidRPr="00766440">
              <w:lastRenderedPageBreak/>
              <w:t>4.</w:t>
            </w:r>
          </w:p>
        </w:tc>
        <w:tc>
          <w:tcPr>
            <w:tcW w:w="1559" w:type="dxa"/>
            <w:shd w:val="clear" w:color="auto" w:fill="auto"/>
          </w:tcPr>
          <w:p w:rsidR="00BA6EBA" w:rsidRPr="00766440" w:rsidRDefault="00BA6EBA" w:rsidP="00766E2C">
            <w:pPr>
              <w:pStyle w:val="a6"/>
              <w:jc w:val="both"/>
            </w:pPr>
            <w:r w:rsidRPr="00766440">
              <w:t>Административные риски</w:t>
            </w:r>
          </w:p>
        </w:tc>
        <w:tc>
          <w:tcPr>
            <w:tcW w:w="3402" w:type="dxa"/>
            <w:shd w:val="clear" w:color="auto" w:fill="auto"/>
          </w:tcPr>
          <w:p w:rsidR="00BA6EBA" w:rsidRPr="00766440" w:rsidRDefault="00BA6EBA" w:rsidP="00766E2C">
            <w:pPr>
              <w:pStyle w:val="a6"/>
              <w:jc w:val="both"/>
            </w:pPr>
            <w:r w:rsidRPr="00766440">
              <w:t>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недостижение плановых значений показателей, снижение эффективности использования ресурсов и качества выполнения мероприятий Программы</w:t>
            </w:r>
          </w:p>
          <w:p w:rsidR="00BA6EBA" w:rsidRPr="00766440" w:rsidRDefault="00BA6EBA" w:rsidP="00766E2C">
            <w:pPr>
              <w:pStyle w:val="a6"/>
              <w:jc w:val="both"/>
            </w:pPr>
          </w:p>
        </w:tc>
        <w:tc>
          <w:tcPr>
            <w:tcW w:w="3828" w:type="dxa"/>
            <w:shd w:val="clear" w:color="auto" w:fill="auto"/>
          </w:tcPr>
          <w:p w:rsidR="00BA6EBA" w:rsidRPr="00766440" w:rsidRDefault="00994CF1" w:rsidP="00994CF1">
            <w:pPr>
              <w:pStyle w:val="a6"/>
              <w:numPr>
                <w:ilvl w:val="0"/>
                <w:numId w:val="13"/>
              </w:numPr>
              <w:tabs>
                <w:tab w:val="left" w:pos="113"/>
                <w:tab w:val="left" w:pos="175"/>
              </w:tabs>
              <w:ind w:left="0" w:firstLine="33"/>
              <w:jc w:val="both"/>
            </w:pPr>
            <w:r w:rsidRPr="00766440">
              <w:t xml:space="preserve"> Ф</w:t>
            </w:r>
            <w:r w:rsidR="00BA6EBA" w:rsidRPr="00766440">
              <w:t>ормирование эффективной системы управления реализацией Программы;</w:t>
            </w:r>
          </w:p>
          <w:p w:rsidR="00BA6EBA" w:rsidRPr="00766440" w:rsidRDefault="00BA6EBA" w:rsidP="00994CF1">
            <w:pPr>
              <w:pStyle w:val="a6"/>
              <w:numPr>
                <w:ilvl w:val="0"/>
                <w:numId w:val="13"/>
              </w:numPr>
              <w:tabs>
                <w:tab w:val="left" w:pos="113"/>
                <w:tab w:val="left" w:pos="175"/>
              </w:tabs>
              <w:ind w:left="0" w:firstLine="33"/>
              <w:jc w:val="both"/>
            </w:pPr>
            <w:r w:rsidRPr="00766440">
              <w:t>проведение систематического аудита результативности реализации Программы;</w:t>
            </w:r>
          </w:p>
          <w:p w:rsidR="00BA6EBA" w:rsidRPr="00766440" w:rsidRDefault="00BA6EBA" w:rsidP="00994CF1">
            <w:pPr>
              <w:pStyle w:val="a6"/>
              <w:numPr>
                <w:ilvl w:val="0"/>
                <w:numId w:val="13"/>
              </w:numPr>
              <w:tabs>
                <w:tab w:val="left" w:pos="113"/>
                <w:tab w:val="left" w:pos="175"/>
              </w:tabs>
              <w:ind w:left="0" w:firstLine="33"/>
              <w:jc w:val="both"/>
            </w:pPr>
            <w:r w:rsidRPr="00766440">
              <w:t>регулярная публикация отчетов о ходе реализации Программы;</w:t>
            </w:r>
          </w:p>
          <w:p w:rsidR="00BA6EBA" w:rsidRPr="00766440" w:rsidRDefault="00BA6EBA" w:rsidP="00994CF1">
            <w:pPr>
              <w:pStyle w:val="a6"/>
              <w:numPr>
                <w:ilvl w:val="0"/>
                <w:numId w:val="13"/>
              </w:numPr>
              <w:tabs>
                <w:tab w:val="left" w:pos="113"/>
                <w:tab w:val="left" w:pos="175"/>
              </w:tabs>
              <w:ind w:left="0" w:firstLine="33"/>
              <w:jc w:val="both"/>
            </w:pPr>
            <w:r w:rsidRPr="00766440">
              <w:t>повышение эффективности взаимодействия участников реализации Программы;</w:t>
            </w:r>
          </w:p>
          <w:p w:rsidR="00BA6EBA" w:rsidRPr="00766440" w:rsidRDefault="00BA6EBA" w:rsidP="00994CF1">
            <w:pPr>
              <w:pStyle w:val="a6"/>
              <w:numPr>
                <w:ilvl w:val="0"/>
                <w:numId w:val="13"/>
              </w:numPr>
              <w:tabs>
                <w:tab w:val="left" w:pos="113"/>
                <w:tab w:val="left" w:pos="175"/>
              </w:tabs>
              <w:ind w:left="0" w:firstLine="33"/>
              <w:jc w:val="both"/>
            </w:pPr>
            <w:r w:rsidRPr="00766440">
              <w:t>заключение и контроль реализа</w:t>
            </w:r>
            <w:r w:rsidR="00994CF1" w:rsidRPr="00766440">
              <w:t xml:space="preserve">ции соглашений о взаимодействии </w:t>
            </w:r>
            <w:r w:rsidRPr="00766440">
              <w:t>с заинтересованными сторонами;</w:t>
            </w:r>
          </w:p>
          <w:p w:rsidR="00994CF1" w:rsidRPr="00766440" w:rsidRDefault="00BA6EBA" w:rsidP="00994CF1">
            <w:pPr>
              <w:pStyle w:val="a6"/>
              <w:numPr>
                <w:ilvl w:val="0"/>
                <w:numId w:val="13"/>
              </w:numPr>
              <w:tabs>
                <w:tab w:val="left" w:pos="113"/>
                <w:tab w:val="left" w:pos="175"/>
              </w:tabs>
              <w:ind w:left="0" w:firstLine="33"/>
              <w:jc w:val="both"/>
            </w:pPr>
            <w:r w:rsidRPr="00766440">
              <w:t>создание системы мониторингов реализации Программы;</w:t>
            </w:r>
            <w:r w:rsidR="008E3B29" w:rsidRPr="00766440">
              <w:t xml:space="preserve"> </w:t>
            </w:r>
          </w:p>
          <w:p w:rsidR="00BA6EBA" w:rsidRPr="00766440" w:rsidRDefault="00BA6EBA" w:rsidP="00994CF1">
            <w:pPr>
              <w:pStyle w:val="a6"/>
              <w:numPr>
                <w:ilvl w:val="0"/>
                <w:numId w:val="13"/>
              </w:numPr>
              <w:tabs>
                <w:tab w:val="left" w:pos="113"/>
                <w:tab w:val="left" w:pos="175"/>
              </w:tabs>
              <w:ind w:left="0" w:firstLine="33"/>
              <w:jc w:val="both"/>
            </w:pPr>
            <w:r w:rsidRPr="00766440">
              <w:t>своевременная корректировка мероприятий Программы</w:t>
            </w:r>
          </w:p>
        </w:tc>
      </w:tr>
    </w:tbl>
    <w:p w:rsidR="00BE699C" w:rsidRPr="00766440" w:rsidRDefault="00BE699C" w:rsidP="00BE699C">
      <w:pPr>
        <w:pStyle w:val="ConsPlusNormal"/>
        <w:ind w:firstLine="0"/>
        <w:jc w:val="center"/>
        <w:outlineLvl w:val="0"/>
        <w:rPr>
          <w:rFonts w:ascii="Times New Roman" w:hAnsi="Times New Roman" w:cs="Times New Roman"/>
          <w:b/>
          <w:bCs/>
          <w:sz w:val="28"/>
          <w:szCs w:val="28"/>
        </w:rPr>
      </w:pPr>
    </w:p>
    <w:p w:rsidR="00994CF1" w:rsidRPr="00766440" w:rsidRDefault="00994CF1" w:rsidP="00BE699C">
      <w:pPr>
        <w:pStyle w:val="ConsPlusNormal"/>
        <w:ind w:firstLine="0"/>
        <w:jc w:val="center"/>
        <w:outlineLvl w:val="0"/>
        <w:rPr>
          <w:rFonts w:ascii="Times New Roman" w:hAnsi="Times New Roman" w:cs="Times New Roman"/>
          <w:b/>
          <w:bCs/>
          <w:sz w:val="28"/>
          <w:szCs w:val="28"/>
        </w:rPr>
      </w:pPr>
    </w:p>
    <w:p w:rsidR="007A329D" w:rsidRPr="00766440" w:rsidRDefault="007A329D" w:rsidP="00BE699C">
      <w:pPr>
        <w:pStyle w:val="ConsPlusNormal"/>
        <w:ind w:firstLine="0"/>
        <w:jc w:val="center"/>
        <w:outlineLvl w:val="0"/>
        <w:rPr>
          <w:rFonts w:ascii="Times New Roman" w:hAnsi="Times New Roman" w:cs="Times New Roman"/>
          <w:b/>
          <w:bCs/>
          <w:sz w:val="28"/>
          <w:szCs w:val="28"/>
        </w:rPr>
      </w:pPr>
    </w:p>
    <w:p w:rsidR="006D417A" w:rsidRDefault="006D417A" w:rsidP="001D5311">
      <w:pPr>
        <w:pStyle w:val="a6"/>
        <w:jc w:val="both"/>
        <w:rPr>
          <w:sz w:val="28"/>
          <w:szCs w:val="28"/>
        </w:rPr>
      </w:pPr>
      <w:r>
        <w:rPr>
          <w:sz w:val="28"/>
          <w:szCs w:val="28"/>
        </w:rPr>
        <w:t>Н</w:t>
      </w:r>
      <w:r w:rsidR="001D5311" w:rsidRPr="00766440">
        <w:rPr>
          <w:sz w:val="28"/>
          <w:szCs w:val="28"/>
        </w:rPr>
        <w:t xml:space="preserve">ачальник управления </w:t>
      </w:r>
    </w:p>
    <w:p w:rsidR="00BE699C" w:rsidRPr="00E416BB" w:rsidRDefault="001D5311" w:rsidP="001D5311">
      <w:pPr>
        <w:pStyle w:val="a6"/>
        <w:jc w:val="both"/>
        <w:rPr>
          <w:rFonts w:ascii="Arial" w:hAnsi="Arial" w:cs="Arial"/>
          <w:spacing w:val="2"/>
          <w:sz w:val="21"/>
          <w:szCs w:val="21"/>
          <w:shd w:val="clear" w:color="auto" w:fill="FFFFFF"/>
        </w:rPr>
      </w:pPr>
      <w:r w:rsidRPr="00766440">
        <w:rPr>
          <w:sz w:val="28"/>
          <w:szCs w:val="28"/>
        </w:rPr>
        <w:t xml:space="preserve">культуры администрации </w:t>
      </w:r>
      <w:r w:rsidR="006D417A">
        <w:rPr>
          <w:sz w:val="28"/>
          <w:szCs w:val="28"/>
        </w:rPr>
        <w:t xml:space="preserve">                                                               А.Ш.Кисиленко</w:t>
      </w:r>
    </w:p>
    <w:sectPr w:rsidR="00BE699C" w:rsidRPr="00E416BB"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0CD" w:rsidRDefault="004C20CD" w:rsidP="00EB0740">
      <w:r>
        <w:separator/>
      </w:r>
    </w:p>
  </w:endnote>
  <w:endnote w:type="continuationSeparator" w:id="0">
    <w:p w:rsidR="004C20CD" w:rsidRDefault="004C20CD"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0CD" w:rsidRDefault="004C20CD" w:rsidP="00EB0740">
      <w:r>
        <w:separator/>
      </w:r>
    </w:p>
  </w:footnote>
  <w:footnote w:type="continuationSeparator" w:id="0">
    <w:p w:rsidR="004C20CD" w:rsidRDefault="004C20CD"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657081"/>
      <w:docPartObj>
        <w:docPartGallery w:val="Page Numbers (Top of Page)"/>
        <w:docPartUnique/>
      </w:docPartObj>
    </w:sdtPr>
    <w:sdtEndPr/>
    <w:sdtContent>
      <w:p w:rsidR="00326B2D" w:rsidRDefault="00326B2D">
        <w:pPr>
          <w:pStyle w:val="af"/>
          <w:jc w:val="center"/>
        </w:pPr>
        <w:r>
          <w:fldChar w:fldCharType="begin"/>
        </w:r>
        <w:r>
          <w:instrText>PAGE   \* MERGEFORMAT</w:instrText>
        </w:r>
        <w:r>
          <w:fldChar w:fldCharType="separate"/>
        </w:r>
        <w:r w:rsidR="0029437B">
          <w:rPr>
            <w:noProof/>
          </w:rPr>
          <w:t>20</w:t>
        </w:r>
        <w:r>
          <w:fldChar w:fldCharType="end"/>
        </w:r>
      </w:p>
    </w:sdtContent>
  </w:sdt>
  <w:p w:rsidR="00326B2D" w:rsidRDefault="00326B2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15:restartNumberingAfterBreak="0">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15:restartNumberingAfterBreak="0">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15:restartNumberingAfterBreak="0">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15:restartNumberingAfterBreak="0">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1"/>
  </w:num>
  <w:num w:numId="2">
    <w:abstractNumId w:val="0"/>
  </w:num>
  <w:num w:numId="3">
    <w:abstractNumId w:val="2"/>
  </w:num>
  <w:num w:numId="4">
    <w:abstractNumId w:val="3"/>
  </w:num>
  <w:num w:numId="5">
    <w:abstractNumId w:val="13"/>
  </w:num>
  <w:num w:numId="6">
    <w:abstractNumId w:val="10"/>
  </w:num>
  <w:num w:numId="7">
    <w:abstractNumId w:val="5"/>
  </w:num>
  <w:num w:numId="8">
    <w:abstractNumId w:val="9"/>
  </w:num>
  <w:num w:numId="9">
    <w:abstractNumId w:val="12"/>
  </w:num>
  <w:num w:numId="10">
    <w:abstractNumId w:val="6"/>
  </w:num>
  <w:num w:numId="11">
    <w:abstractNumId w:val="1"/>
  </w:num>
  <w:num w:numId="12">
    <w:abstractNumId w:val="8"/>
  </w:num>
  <w:num w:numId="13">
    <w:abstractNumId w:val="7"/>
  </w:num>
  <w:num w:numId="14">
    <w:abstractNumId w:val="4"/>
  </w:num>
  <w:num w:numId="15">
    <w:abstractNumId w:val="14"/>
  </w:num>
  <w:num w:numId="16">
    <w:abstractNumId w:val="15"/>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366"/>
    <w:rsid w:val="000007AC"/>
    <w:rsid w:val="00003C77"/>
    <w:rsid w:val="000078F1"/>
    <w:rsid w:val="00015626"/>
    <w:rsid w:val="000158E7"/>
    <w:rsid w:val="00015D2E"/>
    <w:rsid w:val="00024EAA"/>
    <w:rsid w:val="00025535"/>
    <w:rsid w:val="00027CB4"/>
    <w:rsid w:val="00033828"/>
    <w:rsid w:val="00033CFE"/>
    <w:rsid w:val="000341FB"/>
    <w:rsid w:val="000349E7"/>
    <w:rsid w:val="00034E2E"/>
    <w:rsid w:val="00035DB0"/>
    <w:rsid w:val="000365B7"/>
    <w:rsid w:val="00037E12"/>
    <w:rsid w:val="0004221F"/>
    <w:rsid w:val="000460D4"/>
    <w:rsid w:val="0006455B"/>
    <w:rsid w:val="00070AC0"/>
    <w:rsid w:val="000725B7"/>
    <w:rsid w:val="00072AEA"/>
    <w:rsid w:val="00074734"/>
    <w:rsid w:val="00075169"/>
    <w:rsid w:val="00080225"/>
    <w:rsid w:val="00083855"/>
    <w:rsid w:val="00084881"/>
    <w:rsid w:val="00086369"/>
    <w:rsid w:val="00096434"/>
    <w:rsid w:val="0009746F"/>
    <w:rsid w:val="000A1FA7"/>
    <w:rsid w:val="000A3328"/>
    <w:rsid w:val="000A7C6D"/>
    <w:rsid w:val="000B0759"/>
    <w:rsid w:val="000B4418"/>
    <w:rsid w:val="000B580D"/>
    <w:rsid w:val="000C1EFD"/>
    <w:rsid w:val="000C4862"/>
    <w:rsid w:val="000C4EF2"/>
    <w:rsid w:val="000C535B"/>
    <w:rsid w:val="000C597C"/>
    <w:rsid w:val="000D2E2C"/>
    <w:rsid w:val="000D48D2"/>
    <w:rsid w:val="000D4C17"/>
    <w:rsid w:val="000D608A"/>
    <w:rsid w:val="000E1AB6"/>
    <w:rsid w:val="000E292D"/>
    <w:rsid w:val="000E2BB9"/>
    <w:rsid w:val="000E48B9"/>
    <w:rsid w:val="000E709A"/>
    <w:rsid w:val="000F3B7A"/>
    <w:rsid w:val="00100DD4"/>
    <w:rsid w:val="001020AC"/>
    <w:rsid w:val="0010514F"/>
    <w:rsid w:val="00105DA8"/>
    <w:rsid w:val="00107843"/>
    <w:rsid w:val="00110BC8"/>
    <w:rsid w:val="00113C7D"/>
    <w:rsid w:val="001146B8"/>
    <w:rsid w:val="00114FB7"/>
    <w:rsid w:val="001153B8"/>
    <w:rsid w:val="00120359"/>
    <w:rsid w:val="001222AF"/>
    <w:rsid w:val="001249B9"/>
    <w:rsid w:val="00124A43"/>
    <w:rsid w:val="00124E4B"/>
    <w:rsid w:val="001253FC"/>
    <w:rsid w:val="00125760"/>
    <w:rsid w:val="00125E45"/>
    <w:rsid w:val="00127F54"/>
    <w:rsid w:val="00130182"/>
    <w:rsid w:val="0013597A"/>
    <w:rsid w:val="00141E7A"/>
    <w:rsid w:val="0014654F"/>
    <w:rsid w:val="00147917"/>
    <w:rsid w:val="0015018D"/>
    <w:rsid w:val="001510F0"/>
    <w:rsid w:val="00152148"/>
    <w:rsid w:val="0015393C"/>
    <w:rsid w:val="0015613E"/>
    <w:rsid w:val="00157C06"/>
    <w:rsid w:val="00160945"/>
    <w:rsid w:val="001629C1"/>
    <w:rsid w:val="00164936"/>
    <w:rsid w:val="00165579"/>
    <w:rsid w:val="00167C39"/>
    <w:rsid w:val="00170A37"/>
    <w:rsid w:val="00174669"/>
    <w:rsid w:val="001764A8"/>
    <w:rsid w:val="00187B48"/>
    <w:rsid w:val="00194059"/>
    <w:rsid w:val="0019582A"/>
    <w:rsid w:val="001A1547"/>
    <w:rsid w:val="001A34A9"/>
    <w:rsid w:val="001A6743"/>
    <w:rsid w:val="001A7019"/>
    <w:rsid w:val="001A7AAF"/>
    <w:rsid w:val="001B336E"/>
    <w:rsid w:val="001B4171"/>
    <w:rsid w:val="001C1D08"/>
    <w:rsid w:val="001C1ECD"/>
    <w:rsid w:val="001C21DE"/>
    <w:rsid w:val="001C26E6"/>
    <w:rsid w:val="001C3CC1"/>
    <w:rsid w:val="001C4690"/>
    <w:rsid w:val="001C550D"/>
    <w:rsid w:val="001D1919"/>
    <w:rsid w:val="001D3CAF"/>
    <w:rsid w:val="001D5311"/>
    <w:rsid w:val="001D564A"/>
    <w:rsid w:val="001E4961"/>
    <w:rsid w:val="001F3B05"/>
    <w:rsid w:val="001F59BB"/>
    <w:rsid w:val="00202E18"/>
    <w:rsid w:val="00203617"/>
    <w:rsid w:val="00203ACF"/>
    <w:rsid w:val="00211DF2"/>
    <w:rsid w:val="00212080"/>
    <w:rsid w:val="00217E3A"/>
    <w:rsid w:val="00221FF1"/>
    <w:rsid w:val="002221B9"/>
    <w:rsid w:val="00222CC3"/>
    <w:rsid w:val="00224775"/>
    <w:rsid w:val="00230285"/>
    <w:rsid w:val="00232ADD"/>
    <w:rsid w:val="0023361F"/>
    <w:rsid w:val="0024428B"/>
    <w:rsid w:val="002477BA"/>
    <w:rsid w:val="00247940"/>
    <w:rsid w:val="00250FD5"/>
    <w:rsid w:val="00253184"/>
    <w:rsid w:val="00260FC9"/>
    <w:rsid w:val="00261D68"/>
    <w:rsid w:val="00261EBE"/>
    <w:rsid w:val="00262E54"/>
    <w:rsid w:val="002666F2"/>
    <w:rsid w:val="00271499"/>
    <w:rsid w:val="00271D6F"/>
    <w:rsid w:val="00272C08"/>
    <w:rsid w:val="00274B6E"/>
    <w:rsid w:val="00277366"/>
    <w:rsid w:val="002814F7"/>
    <w:rsid w:val="00281760"/>
    <w:rsid w:val="0028181E"/>
    <w:rsid w:val="00282DEB"/>
    <w:rsid w:val="00283431"/>
    <w:rsid w:val="00285A15"/>
    <w:rsid w:val="0028644F"/>
    <w:rsid w:val="00286C1B"/>
    <w:rsid w:val="0028797D"/>
    <w:rsid w:val="0029057A"/>
    <w:rsid w:val="00292076"/>
    <w:rsid w:val="0029437B"/>
    <w:rsid w:val="0029438D"/>
    <w:rsid w:val="002A0FAD"/>
    <w:rsid w:val="002A2520"/>
    <w:rsid w:val="002A3E2A"/>
    <w:rsid w:val="002A6609"/>
    <w:rsid w:val="002B0330"/>
    <w:rsid w:val="002B0CDF"/>
    <w:rsid w:val="002B6CDD"/>
    <w:rsid w:val="002C10F6"/>
    <w:rsid w:val="002D1A75"/>
    <w:rsid w:val="002D4B49"/>
    <w:rsid w:val="002D579C"/>
    <w:rsid w:val="002E21D7"/>
    <w:rsid w:val="002E37C4"/>
    <w:rsid w:val="002E5936"/>
    <w:rsid w:val="002F0F26"/>
    <w:rsid w:val="002F185D"/>
    <w:rsid w:val="002F2453"/>
    <w:rsid w:val="002F319F"/>
    <w:rsid w:val="002F3563"/>
    <w:rsid w:val="002F7AA4"/>
    <w:rsid w:val="00301231"/>
    <w:rsid w:val="00305EF6"/>
    <w:rsid w:val="0030651E"/>
    <w:rsid w:val="0031683D"/>
    <w:rsid w:val="00317697"/>
    <w:rsid w:val="003204EA"/>
    <w:rsid w:val="0032063D"/>
    <w:rsid w:val="0032614D"/>
    <w:rsid w:val="00326B2D"/>
    <w:rsid w:val="003304B2"/>
    <w:rsid w:val="0033177D"/>
    <w:rsid w:val="003404EE"/>
    <w:rsid w:val="0034549B"/>
    <w:rsid w:val="00347BE5"/>
    <w:rsid w:val="00350336"/>
    <w:rsid w:val="0035046F"/>
    <w:rsid w:val="00353BD3"/>
    <w:rsid w:val="003576EF"/>
    <w:rsid w:val="00357D4C"/>
    <w:rsid w:val="00362E10"/>
    <w:rsid w:val="0037168D"/>
    <w:rsid w:val="00371AD6"/>
    <w:rsid w:val="00372053"/>
    <w:rsid w:val="00373390"/>
    <w:rsid w:val="00373B76"/>
    <w:rsid w:val="00376DFE"/>
    <w:rsid w:val="003771E4"/>
    <w:rsid w:val="003804D4"/>
    <w:rsid w:val="003833FA"/>
    <w:rsid w:val="00383DE6"/>
    <w:rsid w:val="00385816"/>
    <w:rsid w:val="00387D87"/>
    <w:rsid w:val="00393015"/>
    <w:rsid w:val="003A1611"/>
    <w:rsid w:val="003A4F9E"/>
    <w:rsid w:val="003A524D"/>
    <w:rsid w:val="003A686A"/>
    <w:rsid w:val="003B10CC"/>
    <w:rsid w:val="003B5010"/>
    <w:rsid w:val="003B53AB"/>
    <w:rsid w:val="003B75BB"/>
    <w:rsid w:val="003B770B"/>
    <w:rsid w:val="003C4357"/>
    <w:rsid w:val="003D045A"/>
    <w:rsid w:val="003D3B9D"/>
    <w:rsid w:val="003D460F"/>
    <w:rsid w:val="003D75BC"/>
    <w:rsid w:val="003E0F5B"/>
    <w:rsid w:val="003E4586"/>
    <w:rsid w:val="003E545F"/>
    <w:rsid w:val="003F1413"/>
    <w:rsid w:val="003F1F06"/>
    <w:rsid w:val="003F4512"/>
    <w:rsid w:val="003F5103"/>
    <w:rsid w:val="003F7044"/>
    <w:rsid w:val="0040014F"/>
    <w:rsid w:val="0040142B"/>
    <w:rsid w:val="0040169B"/>
    <w:rsid w:val="00402454"/>
    <w:rsid w:val="004024A2"/>
    <w:rsid w:val="00402BD6"/>
    <w:rsid w:val="00403034"/>
    <w:rsid w:val="00405E89"/>
    <w:rsid w:val="0040758B"/>
    <w:rsid w:val="00412115"/>
    <w:rsid w:val="00416D8B"/>
    <w:rsid w:val="00420A7F"/>
    <w:rsid w:val="0042377D"/>
    <w:rsid w:val="004244C8"/>
    <w:rsid w:val="00427CFE"/>
    <w:rsid w:val="004342E2"/>
    <w:rsid w:val="004432EA"/>
    <w:rsid w:val="004453AF"/>
    <w:rsid w:val="00445FC7"/>
    <w:rsid w:val="00451465"/>
    <w:rsid w:val="00452430"/>
    <w:rsid w:val="00453122"/>
    <w:rsid w:val="004548F5"/>
    <w:rsid w:val="00456164"/>
    <w:rsid w:val="004562F2"/>
    <w:rsid w:val="00456642"/>
    <w:rsid w:val="00457056"/>
    <w:rsid w:val="00461CD6"/>
    <w:rsid w:val="004629C3"/>
    <w:rsid w:val="00466E54"/>
    <w:rsid w:val="0047128F"/>
    <w:rsid w:val="004736A5"/>
    <w:rsid w:val="004772B9"/>
    <w:rsid w:val="004806E0"/>
    <w:rsid w:val="004846A8"/>
    <w:rsid w:val="00484ECC"/>
    <w:rsid w:val="00490FB6"/>
    <w:rsid w:val="00491222"/>
    <w:rsid w:val="004920FE"/>
    <w:rsid w:val="00492C53"/>
    <w:rsid w:val="00492ED9"/>
    <w:rsid w:val="00493902"/>
    <w:rsid w:val="00493DAB"/>
    <w:rsid w:val="00494408"/>
    <w:rsid w:val="00494A37"/>
    <w:rsid w:val="004A3C36"/>
    <w:rsid w:val="004A5DA4"/>
    <w:rsid w:val="004A67ED"/>
    <w:rsid w:val="004A76BD"/>
    <w:rsid w:val="004B2C24"/>
    <w:rsid w:val="004B383F"/>
    <w:rsid w:val="004B3BA6"/>
    <w:rsid w:val="004B6E20"/>
    <w:rsid w:val="004B6FBD"/>
    <w:rsid w:val="004C04AD"/>
    <w:rsid w:val="004C20CD"/>
    <w:rsid w:val="004C3E8C"/>
    <w:rsid w:val="004C7DE5"/>
    <w:rsid w:val="004D01E6"/>
    <w:rsid w:val="004D32F0"/>
    <w:rsid w:val="004D7B96"/>
    <w:rsid w:val="004E05AF"/>
    <w:rsid w:val="004E0C88"/>
    <w:rsid w:val="004E30AD"/>
    <w:rsid w:val="004E3CBD"/>
    <w:rsid w:val="004E40A9"/>
    <w:rsid w:val="004E7928"/>
    <w:rsid w:val="004F10DA"/>
    <w:rsid w:val="004F207A"/>
    <w:rsid w:val="004F3D3D"/>
    <w:rsid w:val="004F40EF"/>
    <w:rsid w:val="004F65CB"/>
    <w:rsid w:val="004F7D2C"/>
    <w:rsid w:val="00501AF3"/>
    <w:rsid w:val="00503DCC"/>
    <w:rsid w:val="00503E26"/>
    <w:rsid w:val="00505C27"/>
    <w:rsid w:val="00506332"/>
    <w:rsid w:val="00506714"/>
    <w:rsid w:val="005107CE"/>
    <w:rsid w:val="00510C3B"/>
    <w:rsid w:val="00516DBE"/>
    <w:rsid w:val="00517BE1"/>
    <w:rsid w:val="0052085D"/>
    <w:rsid w:val="005231B9"/>
    <w:rsid w:val="00530BA2"/>
    <w:rsid w:val="005375A0"/>
    <w:rsid w:val="00542182"/>
    <w:rsid w:val="00542883"/>
    <w:rsid w:val="0054389D"/>
    <w:rsid w:val="00543FB3"/>
    <w:rsid w:val="005567E6"/>
    <w:rsid w:val="0055690D"/>
    <w:rsid w:val="00557DCE"/>
    <w:rsid w:val="005712C4"/>
    <w:rsid w:val="005716F8"/>
    <w:rsid w:val="005808B0"/>
    <w:rsid w:val="00583A89"/>
    <w:rsid w:val="00584093"/>
    <w:rsid w:val="005863D1"/>
    <w:rsid w:val="00590C15"/>
    <w:rsid w:val="00593B2E"/>
    <w:rsid w:val="00594CB4"/>
    <w:rsid w:val="00594D02"/>
    <w:rsid w:val="00596831"/>
    <w:rsid w:val="0059798E"/>
    <w:rsid w:val="005A3341"/>
    <w:rsid w:val="005B1E7A"/>
    <w:rsid w:val="005B5675"/>
    <w:rsid w:val="005B7068"/>
    <w:rsid w:val="005B7E0F"/>
    <w:rsid w:val="005C6B52"/>
    <w:rsid w:val="005D0E2D"/>
    <w:rsid w:val="005E03ED"/>
    <w:rsid w:val="005E3A9E"/>
    <w:rsid w:val="005E5AE1"/>
    <w:rsid w:val="005E6198"/>
    <w:rsid w:val="005E7F82"/>
    <w:rsid w:val="005F09E7"/>
    <w:rsid w:val="005F1AD6"/>
    <w:rsid w:val="005F67CD"/>
    <w:rsid w:val="0060082F"/>
    <w:rsid w:val="00602756"/>
    <w:rsid w:val="00603D2C"/>
    <w:rsid w:val="00604A98"/>
    <w:rsid w:val="0060526F"/>
    <w:rsid w:val="00605A06"/>
    <w:rsid w:val="006066E0"/>
    <w:rsid w:val="00607BBA"/>
    <w:rsid w:val="00613AB3"/>
    <w:rsid w:val="00615BA4"/>
    <w:rsid w:val="006209C9"/>
    <w:rsid w:val="00622539"/>
    <w:rsid w:val="00634BD9"/>
    <w:rsid w:val="006363B6"/>
    <w:rsid w:val="0063720A"/>
    <w:rsid w:val="006409BB"/>
    <w:rsid w:val="00643A0D"/>
    <w:rsid w:val="00643AF6"/>
    <w:rsid w:val="00647DCA"/>
    <w:rsid w:val="00651EB1"/>
    <w:rsid w:val="0065665B"/>
    <w:rsid w:val="00656D11"/>
    <w:rsid w:val="0066092D"/>
    <w:rsid w:val="00664672"/>
    <w:rsid w:val="00664B0D"/>
    <w:rsid w:val="00664FDC"/>
    <w:rsid w:val="006652BE"/>
    <w:rsid w:val="006655C0"/>
    <w:rsid w:val="0066567A"/>
    <w:rsid w:val="00665B59"/>
    <w:rsid w:val="00667E6D"/>
    <w:rsid w:val="00667FED"/>
    <w:rsid w:val="0067001A"/>
    <w:rsid w:val="00676EDB"/>
    <w:rsid w:val="00681D54"/>
    <w:rsid w:val="00687FB1"/>
    <w:rsid w:val="00693769"/>
    <w:rsid w:val="00695E1C"/>
    <w:rsid w:val="00696078"/>
    <w:rsid w:val="006A580D"/>
    <w:rsid w:val="006B2705"/>
    <w:rsid w:val="006B4DDB"/>
    <w:rsid w:val="006B6C9B"/>
    <w:rsid w:val="006B727D"/>
    <w:rsid w:val="006B7C56"/>
    <w:rsid w:val="006B7E05"/>
    <w:rsid w:val="006C01E5"/>
    <w:rsid w:val="006C13AE"/>
    <w:rsid w:val="006C3CCE"/>
    <w:rsid w:val="006C5879"/>
    <w:rsid w:val="006D2677"/>
    <w:rsid w:val="006D417A"/>
    <w:rsid w:val="006D52E2"/>
    <w:rsid w:val="006D59D0"/>
    <w:rsid w:val="006D67C7"/>
    <w:rsid w:val="006E1BD1"/>
    <w:rsid w:val="006E695A"/>
    <w:rsid w:val="006F0F38"/>
    <w:rsid w:val="006F29E6"/>
    <w:rsid w:val="006F2EB1"/>
    <w:rsid w:val="00703301"/>
    <w:rsid w:val="00704AA9"/>
    <w:rsid w:val="00705449"/>
    <w:rsid w:val="00705B80"/>
    <w:rsid w:val="00712B5D"/>
    <w:rsid w:val="00723E3C"/>
    <w:rsid w:val="00724198"/>
    <w:rsid w:val="007247C9"/>
    <w:rsid w:val="00726943"/>
    <w:rsid w:val="00727C67"/>
    <w:rsid w:val="00730B2B"/>
    <w:rsid w:val="00733A9A"/>
    <w:rsid w:val="0073457E"/>
    <w:rsid w:val="007362F3"/>
    <w:rsid w:val="00740AC1"/>
    <w:rsid w:val="00741A0A"/>
    <w:rsid w:val="00742356"/>
    <w:rsid w:val="00744C54"/>
    <w:rsid w:val="0075433F"/>
    <w:rsid w:val="00754FAD"/>
    <w:rsid w:val="0075708D"/>
    <w:rsid w:val="0076493C"/>
    <w:rsid w:val="00765028"/>
    <w:rsid w:val="00766440"/>
    <w:rsid w:val="00766E2C"/>
    <w:rsid w:val="0077068A"/>
    <w:rsid w:val="00771185"/>
    <w:rsid w:val="0077362E"/>
    <w:rsid w:val="00777F64"/>
    <w:rsid w:val="00782268"/>
    <w:rsid w:val="00782CAE"/>
    <w:rsid w:val="0079497B"/>
    <w:rsid w:val="00794BE9"/>
    <w:rsid w:val="00796550"/>
    <w:rsid w:val="00797967"/>
    <w:rsid w:val="007A329D"/>
    <w:rsid w:val="007A695A"/>
    <w:rsid w:val="007A7BA7"/>
    <w:rsid w:val="007A7F22"/>
    <w:rsid w:val="007B0E39"/>
    <w:rsid w:val="007B273C"/>
    <w:rsid w:val="007B2B45"/>
    <w:rsid w:val="007B3B52"/>
    <w:rsid w:val="007B3E52"/>
    <w:rsid w:val="007C179D"/>
    <w:rsid w:val="007C1FFF"/>
    <w:rsid w:val="007D01A6"/>
    <w:rsid w:val="007D42C1"/>
    <w:rsid w:val="007D5840"/>
    <w:rsid w:val="007D7CF6"/>
    <w:rsid w:val="007E2816"/>
    <w:rsid w:val="007E5553"/>
    <w:rsid w:val="007F13C4"/>
    <w:rsid w:val="007F572D"/>
    <w:rsid w:val="00812A3C"/>
    <w:rsid w:val="00814D0B"/>
    <w:rsid w:val="00817A18"/>
    <w:rsid w:val="0082448D"/>
    <w:rsid w:val="008314EB"/>
    <w:rsid w:val="00837D9D"/>
    <w:rsid w:val="00840EC6"/>
    <w:rsid w:val="0084649E"/>
    <w:rsid w:val="00846D27"/>
    <w:rsid w:val="00847E63"/>
    <w:rsid w:val="00850595"/>
    <w:rsid w:val="008549AD"/>
    <w:rsid w:val="008569A5"/>
    <w:rsid w:val="0086026B"/>
    <w:rsid w:val="00860E91"/>
    <w:rsid w:val="008665FE"/>
    <w:rsid w:val="00870030"/>
    <w:rsid w:val="00873806"/>
    <w:rsid w:val="00881825"/>
    <w:rsid w:val="00882F1D"/>
    <w:rsid w:val="008838ED"/>
    <w:rsid w:val="008918A3"/>
    <w:rsid w:val="0089218D"/>
    <w:rsid w:val="00894F59"/>
    <w:rsid w:val="00895358"/>
    <w:rsid w:val="00896163"/>
    <w:rsid w:val="008A12ED"/>
    <w:rsid w:val="008A4DEA"/>
    <w:rsid w:val="008A4EC8"/>
    <w:rsid w:val="008C1911"/>
    <w:rsid w:val="008C300F"/>
    <w:rsid w:val="008C4DC6"/>
    <w:rsid w:val="008C5961"/>
    <w:rsid w:val="008C5B7A"/>
    <w:rsid w:val="008C6881"/>
    <w:rsid w:val="008C73AF"/>
    <w:rsid w:val="008D2558"/>
    <w:rsid w:val="008D2F38"/>
    <w:rsid w:val="008D34C3"/>
    <w:rsid w:val="008D5376"/>
    <w:rsid w:val="008D5631"/>
    <w:rsid w:val="008D66BF"/>
    <w:rsid w:val="008D70E9"/>
    <w:rsid w:val="008D7C30"/>
    <w:rsid w:val="008E1D41"/>
    <w:rsid w:val="008E1D7E"/>
    <w:rsid w:val="008E3B29"/>
    <w:rsid w:val="008E3B7B"/>
    <w:rsid w:val="008E4E2E"/>
    <w:rsid w:val="008E6BB0"/>
    <w:rsid w:val="008E77DB"/>
    <w:rsid w:val="008E78F5"/>
    <w:rsid w:val="008F13E4"/>
    <w:rsid w:val="008F1F1F"/>
    <w:rsid w:val="008F3794"/>
    <w:rsid w:val="008F397C"/>
    <w:rsid w:val="008F656D"/>
    <w:rsid w:val="009003C5"/>
    <w:rsid w:val="00901204"/>
    <w:rsid w:val="00907090"/>
    <w:rsid w:val="00912F25"/>
    <w:rsid w:val="00913BE5"/>
    <w:rsid w:val="00917B74"/>
    <w:rsid w:val="00921CDE"/>
    <w:rsid w:val="00922C77"/>
    <w:rsid w:val="00926F20"/>
    <w:rsid w:val="009316E3"/>
    <w:rsid w:val="00931F5E"/>
    <w:rsid w:val="00934FA8"/>
    <w:rsid w:val="009367FC"/>
    <w:rsid w:val="00941EBB"/>
    <w:rsid w:val="009461D6"/>
    <w:rsid w:val="00950FFF"/>
    <w:rsid w:val="00954E18"/>
    <w:rsid w:val="00960E08"/>
    <w:rsid w:val="00961357"/>
    <w:rsid w:val="00964273"/>
    <w:rsid w:val="00964B11"/>
    <w:rsid w:val="0096658D"/>
    <w:rsid w:val="00967E21"/>
    <w:rsid w:val="0097152B"/>
    <w:rsid w:val="009725F0"/>
    <w:rsid w:val="00972DDD"/>
    <w:rsid w:val="0097349E"/>
    <w:rsid w:val="00974856"/>
    <w:rsid w:val="00975236"/>
    <w:rsid w:val="00994CF1"/>
    <w:rsid w:val="009A07FA"/>
    <w:rsid w:val="009A1401"/>
    <w:rsid w:val="009B1026"/>
    <w:rsid w:val="009B10C0"/>
    <w:rsid w:val="009B3E17"/>
    <w:rsid w:val="009B7C16"/>
    <w:rsid w:val="009C2685"/>
    <w:rsid w:val="009C5BAB"/>
    <w:rsid w:val="009C6676"/>
    <w:rsid w:val="009D1F90"/>
    <w:rsid w:val="009D226A"/>
    <w:rsid w:val="009D26F4"/>
    <w:rsid w:val="009D75DB"/>
    <w:rsid w:val="009E147F"/>
    <w:rsid w:val="009E7B3E"/>
    <w:rsid w:val="009F0AC7"/>
    <w:rsid w:val="009F2C45"/>
    <w:rsid w:val="009F381C"/>
    <w:rsid w:val="009F4D79"/>
    <w:rsid w:val="009F6BDB"/>
    <w:rsid w:val="009F6F63"/>
    <w:rsid w:val="009F73DD"/>
    <w:rsid w:val="009F7B55"/>
    <w:rsid w:val="00A00E91"/>
    <w:rsid w:val="00A0329E"/>
    <w:rsid w:val="00A0797E"/>
    <w:rsid w:val="00A10048"/>
    <w:rsid w:val="00A1019B"/>
    <w:rsid w:val="00A13EA7"/>
    <w:rsid w:val="00A168CE"/>
    <w:rsid w:val="00A25A4C"/>
    <w:rsid w:val="00A27CEC"/>
    <w:rsid w:val="00A32133"/>
    <w:rsid w:val="00A333C0"/>
    <w:rsid w:val="00A36A04"/>
    <w:rsid w:val="00A370F2"/>
    <w:rsid w:val="00A37F2E"/>
    <w:rsid w:val="00A404D2"/>
    <w:rsid w:val="00A43586"/>
    <w:rsid w:val="00A44FFD"/>
    <w:rsid w:val="00A45C87"/>
    <w:rsid w:val="00A47680"/>
    <w:rsid w:val="00A508AF"/>
    <w:rsid w:val="00A548AE"/>
    <w:rsid w:val="00A55088"/>
    <w:rsid w:val="00A5609C"/>
    <w:rsid w:val="00A618AC"/>
    <w:rsid w:val="00A670B5"/>
    <w:rsid w:val="00A71CC9"/>
    <w:rsid w:val="00A71FBF"/>
    <w:rsid w:val="00A721E1"/>
    <w:rsid w:val="00A7388C"/>
    <w:rsid w:val="00A76DB7"/>
    <w:rsid w:val="00A852A5"/>
    <w:rsid w:val="00A87A7A"/>
    <w:rsid w:val="00A90E15"/>
    <w:rsid w:val="00A9138A"/>
    <w:rsid w:val="00A918FE"/>
    <w:rsid w:val="00A91FA1"/>
    <w:rsid w:val="00A9503E"/>
    <w:rsid w:val="00A969DE"/>
    <w:rsid w:val="00A9725D"/>
    <w:rsid w:val="00AA2C6D"/>
    <w:rsid w:val="00AA347A"/>
    <w:rsid w:val="00AA5967"/>
    <w:rsid w:val="00AC2A5E"/>
    <w:rsid w:val="00AC402B"/>
    <w:rsid w:val="00AC691B"/>
    <w:rsid w:val="00AC7151"/>
    <w:rsid w:val="00AD192D"/>
    <w:rsid w:val="00AE00BC"/>
    <w:rsid w:val="00AE28E6"/>
    <w:rsid w:val="00AE2E8C"/>
    <w:rsid w:val="00AE3AB5"/>
    <w:rsid w:val="00AE4DCC"/>
    <w:rsid w:val="00AE604F"/>
    <w:rsid w:val="00AE75B8"/>
    <w:rsid w:val="00AF004C"/>
    <w:rsid w:val="00AF05D6"/>
    <w:rsid w:val="00AF3EAC"/>
    <w:rsid w:val="00AF63D5"/>
    <w:rsid w:val="00B02EAC"/>
    <w:rsid w:val="00B03CAB"/>
    <w:rsid w:val="00B047DB"/>
    <w:rsid w:val="00B0593E"/>
    <w:rsid w:val="00B12122"/>
    <w:rsid w:val="00B12659"/>
    <w:rsid w:val="00B158BE"/>
    <w:rsid w:val="00B17B9C"/>
    <w:rsid w:val="00B20665"/>
    <w:rsid w:val="00B2253E"/>
    <w:rsid w:val="00B23F90"/>
    <w:rsid w:val="00B240ED"/>
    <w:rsid w:val="00B303EB"/>
    <w:rsid w:val="00B3586B"/>
    <w:rsid w:val="00B358DF"/>
    <w:rsid w:val="00B35FE1"/>
    <w:rsid w:val="00B36AD1"/>
    <w:rsid w:val="00B376B7"/>
    <w:rsid w:val="00B376CB"/>
    <w:rsid w:val="00B40F0F"/>
    <w:rsid w:val="00B425A0"/>
    <w:rsid w:val="00B42B2C"/>
    <w:rsid w:val="00B45922"/>
    <w:rsid w:val="00B530AC"/>
    <w:rsid w:val="00B57E39"/>
    <w:rsid w:val="00B648F5"/>
    <w:rsid w:val="00B65FC6"/>
    <w:rsid w:val="00B741C4"/>
    <w:rsid w:val="00B75F34"/>
    <w:rsid w:val="00B87E9B"/>
    <w:rsid w:val="00B91111"/>
    <w:rsid w:val="00B91BB1"/>
    <w:rsid w:val="00B92A09"/>
    <w:rsid w:val="00B9431A"/>
    <w:rsid w:val="00BA1EBE"/>
    <w:rsid w:val="00BA20CA"/>
    <w:rsid w:val="00BA2798"/>
    <w:rsid w:val="00BA3450"/>
    <w:rsid w:val="00BA4A9C"/>
    <w:rsid w:val="00BA6917"/>
    <w:rsid w:val="00BA6BB4"/>
    <w:rsid w:val="00BA6EBA"/>
    <w:rsid w:val="00BA7F83"/>
    <w:rsid w:val="00BB3FED"/>
    <w:rsid w:val="00BB41E9"/>
    <w:rsid w:val="00BC0D9D"/>
    <w:rsid w:val="00BC147F"/>
    <w:rsid w:val="00BC2117"/>
    <w:rsid w:val="00BC7474"/>
    <w:rsid w:val="00BD4693"/>
    <w:rsid w:val="00BD50EB"/>
    <w:rsid w:val="00BD5CA0"/>
    <w:rsid w:val="00BE2CA5"/>
    <w:rsid w:val="00BE3DCD"/>
    <w:rsid w:val="00BE3FF3"/>
    <w:rsid w:val="00BE699C"/>
    <w:rsid w:val="00BE7CB4"/>
    <w:rsid w:val="00BF1F9A"/>
    <w:rsid w:val="00C00B55"/>
    <w:rsid w:val="00C115B3"/>
    <w:rsid w:val="00C12D3D"/>
    <w:rsid w:val="00C14417"/>
    <w:rsid w:val="00C14A07"/>
    <w:rsid w:val="00C23320"/>
    <w:rsid w:val="00C3128C"/>
    <w:rsid w:val="00C3449D"/>
    <w:rsid w:val="00C35DEE"/>
    <w:rsid w:val="00C40309"/>
    <w:rsid w:val="00C40981"/>
    <w:rsid w:val="00C45CEA"/>
    <w:rsid w:val="00C470F8"/>
    <w:rsid w:val="00C47471"/>
    <w:rsid w:val="00C5060A"/>
    <w:rsid w:val="00C550B7"/>
    <w:rsid w:val="00C64280"/>
    <w:rsid w:val="00C64E0C"/>
    <w:rsid w:val="00C72BE1"/>
    <w:rsid w:val="00C806A6"/>
    <w:rsid w:val="00C9089F"/>
    <w:rsid w:val="00C94306"/>
    <w:rsid w:val="00C95182"/>
    <w:rsid w:val="00C9642D"/>
    <w:rsid w:val="00CA2DDD"/>
    <w:rsid w:val="00CB020D"/>
    <w:rsid w:val="00CB1408"/>
    <w:rsid w:val="00CB1590"/>
    <w:rsid w:val="00CB1B0B"/>
    <w:rsid w:val="00CB48EF"/>
    <w:rsid w:val="00CC02FA"/>
    <w:rsid w:val="00CC6E54"/>
    <w:rsid w:val="00CC7A35"/>
    <w:rsid w:val="00CD0D86"/>
    <w:rsid w:val="00CD0E34"/>
    <w:rsid w:val="00CD1ED1"/>
    <w:rsid w:val="00CD30EB"/>
    <w:rsid w:val="00CD71D7"/>
    <w:rsid w:val="00CD75C0"/>
    <w:rsid w:val="00CE5BA3"/>
    <w:rsid w:val="00CE6503"/>
    <w:rsid w:val="00CF3CB6"/>
    <w:rsid w:val="00CF5E53"/>
    <w:rsid w:val="00CF67F9"/>
    <w:rsid w:val="00D00680"/>
    <w:rsid w:val="00D03891"/>
    <w:rsid w:val="00D12833"/>
    <w:rsid w:val="00D1525B"/>
    <w:rsid w:val="00D1545B"/>
    <w:rsid w:val="00D173F4"/>
    <w:rsid w:val="00D17F22"/>
    <w:rsid w:val="00D207F6"/>
    <w:rsid w:val="00D222B4"/>
    <w:rsid w:val="00D22662"/>
    <w:rsid w:val="00D24FF4"/>
    <w:rsid w:val="00D320D6"/>
    <w:rsid w:val="00D44431"/>
    <w:rsid w:val="00D44556"/>
    <w:rsid w:val="00D4667C"/>
    <w:rsid w:val="00D4705B"/>
    <w:rsid w:val="00D51998"/>
    <w:rsid w:val="00D53A76"/>
    <w:rsid w:val="00D5542A"/>
    <w:rsid w:val="00D55E99"/>
    <w:rsid w:val="00D6297E"/>
    <w:rsid w:val="00D64B5E"/>
    <w:rsid w:val="00D73D47"/>
    <w:rsid w:val="00D83221"/>
    <w:rsid w:val="00DA07DC"/>
    <w:rsid w:val="00DA0C3D"/>
    <w:rsid w:val="00DA3D61"/>
    <w:rsid w:val="00DB121C"/>
    <w:rsid w:val="00DB5314"/>
    <w:rsid w:val="00DD10A3"/>
    <w:rsid w:val="00DD1F9E"/>
    <w:rsid w:val="00DD5A13"/>
    <w:rsid w:val="00DD6451"/>
    <w:rsid w:val="00DE0704"/>
    <w:rsid w:val="00DE5949"/>
    <w:rsid w:val="00DE772C"/>
    <w:rsid w:val="00DF2619"/>
    <w:rsid w:val="00DF3AF3"/>
    <w:rsid w:val="00DF52FA"/>
    <w:rsid w:val="00DF5E3B"/>
    <w:rsid w:val="00E01F30"/>
    <w:rsid w:val="00E02F18"/>
    <w:rsid w:val="00E06804"/>
    <w:rsid w:val="00E07BB8"/>
    <w:rsid w:val="00E07CFA"/>
    <w:rsid w:val="00E1223E"/>
    <w:rsid w:val="00E14408"/>
    <w:rsid w:val="00E14515"/>
    <w:rsid w:val="00E206BD"/>
    <w:rsid w:val="00E255CE"/>
    <w:rsid w:val="00E26E03"/>
    <w:rsid w:val="00E33132"/>
    <w:rsid w:val="00E34B01"/>
    <w:rsid w:val="00E40EE2"/>
    <w:rsid w:val="00E416BB"/>
    <w:rsid w:val="00E4364B"/>
    <w:rsid w:val="00E47737"/>
    <w:rsid w:val="00E51355"/>
    <w:rsid w:val="00E51AE8"/>
    <w:rsid w:val="00E51B39"/>
    <w:rsid w:val="00E61802"/>
    <w:rsid w:val="00E64088"/>
    <w:rsid w:val="00E64CD1"/>
    <w:rsid w:val="00E71FF5"/>
    <w:rsid w:val="00E74B2D"/>
    <w:rsid w:val="00E75FA0"/>
    <w:rsid w:val="00E774A0"/>
    <w:rsid w:val="00E80AE8"/>
    <w:rsid w:val="00E82CBE"/>
    <w:rsid w:val="00E876F5"/>
    <w:rsid w:val="00E92196"/>
    <w:rsid w:val="00E94270"/>
    <w:rsid w:val="00E957FF"/>
    <w:rsid w:val="00EA14F5"/>
    <w:rsid w:val="00EA24F4"/>
    <w:rsid w:val="00EB0740"/>
    <w:rsid w:val="00EB3529"/>
    <w:rsid w:val="00EB4555"/>
    <w:rsid w:val="00EB7DD2"/>
    <w:rsid w:val="00EB7F2C"/>
    <w:rsid w:val="00EC0B67"/>
    <w:rsid w:val="00EC180F"/>
    <w:rsid w:val="00EC18A6"/>
    <w:rsid w:val="00EC6432"/>
    <w:rsid w:val="00ED3D04"/>
    <w:rsid w:val="00ED64AC"/>
    <w:rsid w:val="00ED681A"/>
    <w:rsid w:val="00EE1656"/>
    <w:rsid w:val="00EE35AD"/>
    <w:rsid w:val="00EE4C03"/>
    <w:rsid w:val="00EF746A"/>
    <w:rsid w:val="00F03AE4"/>
    <w:rsid w:val="00F04490"/>
    <w:rsid w:val="00F05510"/>
    <w:rsid w:val="00F07CF2"/>
    <w:rsid w:val="00F118D6"/>
    <w:rsid w:val="00F12551"/>
    <w:rsid w:val="00F143AC"/>
    <w:rsid w:val="00F150B4"/>
    <w:rsid w:val="00F2028C"/>
    <w:rsid w:val="00F20AD6"/>
    <w:rsid w:val="00F2368F"/>
    <w:rsid w:val="00F23C0B"/>
    <w:rsid w:val="00F2587E"/>
    <w:rsid w:val="00F367AF"/>
    <w:rsid w:val="00F41A1A"/>
    <w:rsid w:val="00F53E1B"/>
    <w:rsid w:val="00F568EB"/>
    <w:rsid w:val="00F60FCB"/>
    <w:rsid w:val="00F6150F"/>
    <w:rsid w:val="00F626E0"/>
    <w:rsid w:val="00F63FAC"/>
    <w:rsid w:val="00F702FD"/>
    <w:rsid w:val="00F77C61"/>
    <w:rsid w:val="00F83932"/>
    <w:rsid w:val="00F90D8A"/>
    <w:rsid w:val="00F91D02"/>
    <w:rsid w:val="00F9239C"/>
    <w:rsid w:val="00F97591"/>
    <w:rsid w:val="00F97FE7"/>
    <w:rsid w:val="00FA4209"/>
    <w:rsid w:val="00FA467D"/>
    <w:rsid w:val="00FA4C1C"/>
    <w:rsid w:val="00FA68D9"/>
    <w:rsid w:val="00FB097D"/>
    <w:rsid w:val="00FB4CCB"/>
    <w:rsid w:val="00FC0B5A"/>
    <w:rsid w:val="00FC185C"/>
    <w:rsid w:val="00FC1C35"/>
    <w:rsid w:val="00FC6BEA"/>
    <w:rsid w:val="00FC7CC6"/>
    <w:rsid w:val="00FD0176"/>
    <w:rsid w:val="00FD18B7"/>
    <w:rsid w:val="00FD1ED5"/>
    <w:rsid w:val="00FE0A03"/>
    <w:rsid w:val="00FE1ED4"/>
    <w:rsid w:val="00FE2E1C"/>
    <w:rsid w:val="00FE3F04"/>
    <w:rsid w:val="00FE53C6"/>
    <w:rsid w:val="00FE726B"/>
    <w:rsid w:val="00FF2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D7187-4BE2-4166-85ED-8DC11DE9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24626259">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03626494">
      <w:bodyDiv w:val="1"/>
      <w:marLeft w:val="0"/>
      <w:marRight w:val="0"/>
      <w:marTop w:val="0"/>
      <w:marBottom w:val="0"/>
      <w:divBdr>
        <w:top w:val="none" w:sz="0" w:space="0" w:color="auto"/>
        <w:left w:val="none" w:sz="0" w:space="0" w:color="auto"/>
        <w:bottom w:val="none" w:sz="0" w:space="0" w:color="auto"/>
        <w:right w:val="none" w:sz="0" w:space="0" w:color="auto"/>
      </w:divBdr>
    </w:div>
    <w:div w:id="1035078575">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374CC-6EA1-499A-A60C-24E580244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4214</TotalTime>
  <Pages>44</Pages>
  <Words>10425</Words>
  <Characters>59423</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5</cp:revision>
  <cp:lastPrinted>2023-11-24T08:24:00Z</cp:lastPrinted>
  <dcterms:created xsi:type="dcterms:W3CDTF">2023-11-17T12:40:00Z</dcterms:created>
  <dcterms:modified xsi:type="dcterms:W3CDTF">2023-12-11T10:11:00Z</dcterms:modified>
</cp:coreProperties>
</file>