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Pr="00847E63" w:rsidRDefault="00A9138A" w:rsidP="000C597C">
      <w:pPr>
        <w:pStyle w:val="ConsPlusNormal"/>
        <w:widowControl/>
        <w:ind w:left="5103" w:firstLine="0"/>
        <w:rPr>
          <w:rFonts w:ascii="Times New Roman" w:hAnsi="Times New Roman" w:cs="Times New Roman"/>
          <w:sz w:val="28"/>
          <w:szCs w:val="28"/>
        </w:rPr>
      </w:pP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ПРИЛОЖЕНИЕ</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 постановлению администрации</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муниципального образования</w:t>
      </w:r>
    </w:p>
    <w:p w:rsidR="00277366" w:rsidRPr="00847E63" w:rsidRDefault="00277366" w:rsidP="000C597C">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Крымский район</w:t>
      </w:r>
    </w:p>
    <w:p w:rsidR="00277366" w:rsidRPr="00250FD5" w:rsidRDefault="00E47737" w:rsidP="008549AD">
      <w:pPr>
        <w:ind w:left="5103"/>
        <w:rPr>
          <w:color w:val="000000" w:themeColor="text1"/>
        </w:rPr>
      </w:pPr>
      <w:r w:rsidRPr="00250FD5">
        <w:rPr>
          <w:color w:val="000000" w:themeColor="text1"/>
          <w:sz w:val="28"/>
          <w:szCs w:val="28"/>
        </w:rPr>
        <w:t>от</w:t>
      </w:r>
      <w:r w:rsidR="009F2C45" w:rsidRPr="00250FD5">
        <w:rPr>
          <w:color w:val="000000" w:themeColor="text1"/>
          <w:sz w:val="28"/>
          <w:szCs w:val="28"/>
        </w:rPr>
        <w:t xml:space="preserve"> </w:t>
      </w:r>
      <w:r w:rsidR="00250FD5" w:rsidRPr="00250FD5">
        <w:rPr>
          <w:color w:val="000000" w:themeColor="text1"/>
          <w:sz w:val="28"/>
          <w:szCs w:val="28"/>
        </w:rPr>
        <w:t>___________</w:t>
      </w:r>
      <w:r w:rsidR="008549AD" w:rsidRPr="00250FD5">
        <w:rPr>
          <w:color w:val="000000" w:themeColor="text1"/>
          <w:sz w:val="28"/>
          <w:szCs w:val="28"/>
        </w:rPr>
        <w:t xml:space="preserve"> </w:t>
      </w:r>
      <w:r w:rsidR="00277366" w:rsidRPr="00250FD5">
        <w:rPr>
          <w:color w:val="000000" w:themeColor="text1"/>
          <w:sz w:val="28"/>
          <w:szCs w:val="28"/>
        </w:rPr>
        <w:t xml:space="preserve">№ </w:t>
      </w:r>
      <w:r w:rsidR="00250FD5" w:rsidRPr="00250FD5">
        <w:rPr>
          <w:color w:val="000000" w:themeColor="text1"/>
          <w:sz w:val="28"/>
          <w:szCs w:val="28"/>
        </w:rPr>
        <w:t>__________</w:t>
      </w:r>
    </w:p>
    <w:p w:rsidR="00907090" w:rsidRPr="00250FD5" w:rsidRDefault="00907090" w:rsidP="00907090">
      <w:pPr>
        <w:pStyle w:val="ConsPlusNormal"/>
        <w:widowControl/>
        <w:ind w:left="5103" w:firstLine="0"/>
        <w:rPr>
          <w:rFonts w:ascii="Times New Roman" w:hAnsi="Times New Roman" w:cs="Times New Roman"/>
          <w:color w:val="000000" w:themeColor="text1"/>
          <w:sz w:val="26"/>
          <w:szCs w:val="26"/>
        </w:rPr>
      </w:pPr>
    </w:p>
    <w:p w:rsidR="00907090" w:rsidRPr="00847E63" w:rsidRDefault="00510C3B"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w:t>
      </w:r>
      <w:r w:rsidR="00907090" w:rsidRPr="00847E63">
        <w:rPr>
          <w:rFonts w:ascii="Times New Roman" w:hAnsi="Times New Roman" w:cs="Times New Roman"/>
          <w:sz w:val="28"/>
          <w:szCs w:val="28"/>
        </w:rPr>
        <w:t>ПРИЛОЖЕНИЕ</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 постановлению администрации</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муниципального образования</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Крымский район</w:t>
      </w:r>
    </w:p>
    <w:p w:rsidR="00907090" w:rsidRPr="00847E63" w:rsidRDefault="00907090" w:rsidP="00907090">
      <w:pPr>
        <w:pStyle w:val="ConsPlusNormal"/>
        <w:widowControl/>
        <w:ind w:left="5103" w:firstLine="0"/>
        <w:rPr>
          <w:rFonts w:ascii="Times New Roman" w:hAnsi="Times New Roman" w:cs="Times New Roman"/>
          <w:sz w:val="28"/>
          <w:szCs w:val="28"/>
        </w:rPr>
      </w:pPr>
      <w:r w:rsidRPr="00847E63">
        <w:rPr>
          <w:rFonts w:ascii="Times New Roman" w:hAnsi="Times New Roman" w:cs="Times New Roman"/>
          <w:sz w:val="28"/>
          <w:szCs w:val="28"/>
        </w:rPr>
        <w:t xml:space="preserve">от </w:t>
      </w:r>
      <w:r w:rsidR="0077068A" w:rsidRPr="00847E63">
        <w:rPr>
          <w:rFonts w:ascii="Times New Roman" w:hAnsi="Times New Roman" w:cs="Times New Roman"/>
          <w:sz w:val="28"/>
          <w:szCs w:val="28"/>
        </w:rPr>
        <w:t>11.10.2019 № 2045</w:t>
      </w:r>
    </w:p>
    <w:p w:rsidR="00277366" w:rsidRPr="00847E63" w:rsidRDefault="00277366" w:rsidP="000C597C">
      <w:pPr>
        <w:rPr>
          <w:sz w:val="28"/>
          <w:szCs w:val="28"/>
        </w:rPr>
      </w:pPr>
    </w:p>
    <w:p w:rsidR="004B383F" w:rsidRPr="00847E63" w:rsidRDefault="004B383F" w:rsidP="000C597C">
      <w:pPr>
        <w:rPr>
          <w:sz w:val="28"/>
          <w:szCs w:val="28"/>
        </w:rPr>
      </w:pPr>
    </w:p>
    <w:p w:rsidR="00277366" w:rsidRPr="00847E63" w:rsidRDefault="00277366" w:rsidP="000C597C">
      <w:pPr>
        <w:jc w:val="center"/>
        <w:rPr>
          <w:b/>
          <w:sz w:val="28"/>
          <w:szCs w:val="28"/>
        </w:rPr>
      </w:pPr>
      <w:r w:rsidRPr="00847E63">
        <w:rPr>
          <w:sz w:val="28"/>
          <w:szCs w:val="28"/>
        </w:rPr>
        <w:tab/>
      </w:r>
      <w:r w:rsidRPr="00847E63">
        <w:rPr>
          <w:b/>
          <w:sz w:val="28"/>
          <w:szCs w:val="28"/>
        </w:rPr>
        <w:t xml:space="preserve">Муниципальная программа </w:t>
      </w:r>
    </w:p>
    <w:p w:rsidR="00277366" w:rsidRPr="00847E63" w:rsidRDefault="00277366" w:rsidP="000C597C">
      <w:pPr>
        <w:jc w:val="center"/>
        <w:rPr>
          <w:b/>
          <w:sz w:val="28"/>
          <w:szCs w:val="28"/>
        </w:rPr>
      </w:pPr>
      <w:r w:rsidRPr="00847E63">
        <w:rPr>
          <w:b/>
          <w:sz w:val="28"/>
          <w:szCs w:val="28"/>
        </w:rPr>
        <w:t>муниципального образования Крымский район</w:t>
      </w:r>
    </w:p>
    <w:p w:rsidR="00277366" w:rsidRPr="00847E63" w:rsidRDefault="00277366" w:rsidP="000C597C">
      <w:pPr>
        <w:jc w:val="center"/>
        <w:rPr>
          <w:b/>
          <w:sz w:val="28"/>
          <w:szCs w:val="28"/>
        </w:rPr>
      </w:pPr>
      <w:r w:rsidRPr="00847E63">
        <w:rPr>
          <w:b/>
          <w:sz w:val="28"/>
          <w:szCs w:val="28"/>
        </w:rPr>
        <w:t>«Развитие культуры»</w:t>
      </w:r>
    </w:p>
    <w:p w:rsidR="00277366" w:rsidRPr="00847E63" w:rsidRDefault="00277366" w:rsidP="000C597C">
      <w:pPr>
        <w:jc w:val="center"/>
        <w:rPr>
          <w:b/>
          <w:sz w:val="28"/>
          <w:szCs w:val="28"/>
        </w:rPr>
      </w:pPr>
    </w:p>
    <w:p w:rsidR="00277366" w:rsidRPr="00847E63" w:rsidRDefault="00277366" w:rsidP="000C597C">
      <w:pPr>
        <w:jc w:val="center"/>
        <w:rPr>
          <w:sz w:val="28"/>
          <w:szCs w:val="28"/>
        </w:rPr>
      </w:pPr>
      <w:r w:rsidRPr="00847E63">
        <w:rPr>
          <w:sz w:val="28"/>
          <w:szCs w:val="28"/>
        </w:rPr>
        <w:t>ПАСПОРТ</w:t>
      </w:r>
    </w:p>
    <w:p w:rsidR="00277366" w:rsidRPr="00847E63" w:rsidRDefault="00277366" w:rsidP="000C597C">
      <w:pPr>
        <w:jc w:val="center"/>
        <w:rPr>
          <w:sz w:val="28"/>
          <w:szCs w:val="28"/>
        </w:rPr>
      </w:pPr>
      <w:r w:rsidRPr="00847E63">
        <w:rPr>
          <w:sz w:val="28"/>
          <w:szCs w:val="28"/>
        </w:rPr>
        <w:t>муниципальной программы муниципального образования Крымский район</w:t>
      </w:r>
    </w:p>
    <w:p w:rsidR="00277366" w:rsidRPr="00847E63" w:rsidRDefault="00277366" w:rsidP="000C597C">
      <w:pPr>
        <w:jc w:val="center"/>
        <w:rPr>
          <w:sz w:val="28"/>
          <w:szCs w:val="28"/>
        </w:rPr>
      </w:pPr>
      <w:r w:rsidRPr="00847E63">
        <w:rPr>
          <w:sz w:val="28"/>
          <w:szCs w:val="28"/>
        </w:rPr>
        <w:t xml:space="preserve">«Развитие культуры» </w:t>
      </w:r>
    </w:p>
    <w:p w:rsidR="00277366" w:rsidRPr="00847E63"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847E63" w:rsidTr="00277366">
        <w:tc>
          <w:tcPr>
            <w:tcW w:w="3652" w:type="dxa"/>
          </w:tcPr>
          <w:p w:rsidR="00277366" w:rsidRPr="00847E63" w:rsidRDefault="00277366" w:rsidP="000C597C">
            <w:pPr>
              <w:tabs>
                <w:tab w:val="left" w:pos="4198"/>
              </w:tabs>
            </w:pPr>
            <w:r w:rsidRPr="00847E63">
              <w:t xml:space="preserve">Наименование </w:t>
            </w:r>
            <w:r w:rsidR="00AE75B8" w:rsidRPr="00847E63">
              <w:t xml:space="preserve">муниципальной </w:t>
            </w:r>
            <w:r w:rsidRPr="00847E63">
              <w:t>программы</w:t>
            </w:r>
          </w:p>
        </w:tc>
        <w:tc>
          <w:tcPr>
            <w:tcW w:w="5919" w:type="dxa"/>
          </w:tcPr>
          <w:p w:rsidR="00277366" w:rsidRPr="00847E63" w:rsidRDefault="00277366" w:rsidP="00AE75B8">
            <w:pPr>
              <w:pStyle w:val="a7"/>
              <w:tabs>
                <w:tab w:val="left" w:pos="176"/>
              </w:tabs>
              <w:ind w:left="34"/>
              <w:jc w:val="both"/>
            </w:pPr>
            <w:r w:rsidRPr="00847E63">
              <w:t xml:space="preserve">Муниципальная программа муниципального образования Крымский район «Развитие культуры» </w:t>
            </w:r>
            <w:r w:rsidR="00AE75B8" w:rsidRPr="00847E63">
              <w:t>(далее – муниципальная программа)</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Основание для разработки </w:t>
            </w:r>
            <w:r w:rsidR="00AE75B8" w:rsidRPr="00847E63">
              <w:rPr>
                <w:b w:val="0"/>
                <w:bCs/>
                <w:sz w:val="24"/>
              </w:rPr>
              <w:t xml:space="preserve">муниципальной </w:t>
            </w:r>
            <w:r w:rsidRPr="00847E63">
              <w:rPr>
                <w:b w:val="0"/>
                <w:bCs/>
                <w:sz w:val="24"/>
              </w:rPr>
              <w:t>программы</w:t>
            </w:r>
          </w:p>
          <w:p w:rsidR="00277366" w:rsidRPr="00847E63" w:rsidRDefault="00277366" w:rsidP="000C597C">
            <w:pPr>
              <w:pStyle w:val="a4"/>
              <w:jc w:val="both"/>
              <w:rPr>
                <w:b w:val="0"/>
                <w:bCs/>
                <w:sz w:val="24"/>
              </w:rPr>
            </w:pPr>
          </w:p>
        </w:tc>
        <w:tc>
          <w:tcPr>
            <w:tcW w:w="5919" w:type="dxa"/>
          </w:tcPr>
          <w:p w:rsidR="00723E3C" w:rsidRPr="00847E63" w:rsidRDefault="00723E3C" w:rsidP="007A329D">
            <w:pPr>
              <w:pStyle w:val="a7"/>
              <w:numPr>
                <w:ilvl w:val="0"/>
                <w:numId w:val="6"/>
              </w:numPr>
              <w:tabs>
                <w:tab w:val="left" w:pos="113"/>
                <w:tab w:val="left" w:pos="228"/>
              </w:tabs>
              <w:ind w:left="0" w:firstLine="0"/>
              <w:jc w:val="both"/>
              <w:rPr>
                <w:bCs/>
              </w:rPr>
            </w:pPr>
            <w:r w:rsidRPr="00847E63">
              <w:rPr>
                <w:bCs/>
              </w:rPr>
              <w:t>Закон Российской Федерации о</w:t>
            </w:r>
            <w:r w:rsidR="00BA4A9C" w:rsidRPr="00847E63">
              <w:rPr>
                <w:bCs/>
              </w:rPr>
              <w:t>т 9 октября 1992 года № 3612-1 «</w:t>
            </w:r>
            <w:r w:rsidRPr="00847E63">
              <w:rPr>
                <w:bCs/>
              </w:rPr>
              <w:t>Основы законодательства Российской Федерации о культуре</w:t>
            </w:r>
            <w:r w:rsidR="00BA4A9C" w:rsidRPr="00847E63">
              <w:rPr>
                <w:bCs/>
              </w:rPr>
              <w:t>»</w:t>
            </w:r>
            <w:r w:rsidR="00260FC9" w:rsidRPr="00847E63">
              <w:rPr>
                <w:bCs/>
              </w:rPr>
              <w:t>;</w:t>
            </w:r>
            <w:r w:rsidRPr="00847E63">
              <w:rPr>
                <w:bCs/>
              </w:rPr>
              <w:t xml:space="preserve"> </w:t>
            </w:r>
          </w:p>
          <w:p w:rsidR="00723E3C" w:rsidRPr="00847E63" w:rsidRDefault="007A329D" w:rsidP="007A329D">
            <w:pPr>
              <w:pStyle w:val="a7"/>
              <w:numPr>
                <w:ilvl w:val="0"/>
                <w:numId w:val="6"/>
              </w:numPr>
              <w:tabs>
                <w:tab w:val="left" w:pos="176"/>
              </w:tabs>
              <w:ind w:left="34" w:hanging="34"/>
              <w:jc w:val="both"/>
              <w:rPr>
                <w:bCs/>
              </w:rPr>
            </w:pPr>
            <w:r w:rsidRPr="00847E63">
              <w:rPr>
                <w:bCs/>
              </w:rPr>
              <w:t xml:space="preserve"> </w:t>
            </w:r>
            <w:r w:rsidR="00723E3C" w:rsidRPr="00847E63">
              <w:rPr>
                <w:bCs/>
              </w:rPr>
              <w:t xml:space="preserve">Закон Краснодарского края от 3 ноября 2000 года </w:t>
            </w:r>
            <w:r w:rsidR="00281760" w:rsidRPr="00847E63">
              <w:rPr>
                <w:bCs/>
              </w:rPr>
              <w:t xml:space="preserve">          </w:t>
            </w:r>
            <w:r w:rsidR="00723E3C" w:rsidRPr="00847E63">
              <w:rPr>
                <w:bCs/>
              </w:rPr>
              <w:t>№ 325 «О культуре»</w:t>
            </w:r>
            <w:r w:rsidR="00260FC9" w:rsidRPr="00847E63">
              <w:rPr>
                <w:bCs/>
              </w:rPr>
              <w:t>;</w:t>
            </w:r>
          </w:p>
          <w:p w:rsidR="00BA4A9C" w:rsidRPr="00847E63" w:rsidRDefault="007A329D" w:rsidP="007A329D">
            <w:pPr>
              <w:pStyle w:val="a7"/>
              <w:numPr>
                <w:ilvl w:val="0"/>
                <w:numId w:val="6"/>
              </w:numPr>
              <w:tabs>
                <w:tab w:val="left" w:pos="176"/>
              </w:tabs>
              <w:ind w:left="34" w:hanging="34"/>
              <w:jc w:val="both"/>
              <w:rPr>
                <w:bCs/>
              </w:rPr>
            </w:pPr>
            <w:r w:rsidRPr="00847E63">
              <w:rPr>
                <w:bCs/>
              </w:rPr>
              <w:t xml:space="preserve"> </w:t>
            </w:r>
            <w:r w:rsidR="00723E3C" w:rsidRPr="00847E63">
              <w:rPr>
                <w:bCs/>
              </w:rPr>
              <w:t>Федеральн</w:t>
            </w:r>
            <w:r w:rsidR="00D4667C" w:rsidRPr="00847E63">
              <w:rPr>
                <w:bCs/>
              </w:rPr>
              <w:t xml:space="preserve">ый закон от 6 октября 2003 года </w:t>
            </w:r>
            <w:r w:rsidR="00723E3C" w:rsidRPr="00847E63">
              <w:rPr>
                <w:bCs/>
              </w:rPr>
              <w:t>№ 131-ФЗ «Об общих принципах организации местного самоупра</w:t>
            </w:r>
            <w:r w:rsidR="00BA4A9C" w:rsidRPr="00847E63">
              <w:rPr>
                <w:bCs/>
              </w:rPr>
              <w:t>вления  в Российской Федерации»</w:t>
            </w:r>
            <w:r w:rsidR="00912F25" w:rsidRPr="00847E63">
              <w:rPr>
                <w:bCs/>
              </w:rPr>
              <w:t>;</w:t>
            </w:r>
          </w:p>
          <w:p w:rsidR="00723E3C" w:rsidRPr="00847E63" w:rsidRDefault="00723E3C" w:rsidP="007A329D">
            <w:pPr>
              <w:pStyle w:val="a7"/>
              <w:numPr>
                <w:ilvl w:val="0"/>
                <w:numId w:val="6"/>
              </w:numPr>
              <w:tabs>
                <w:tab w:val="left" w:pos="176"/>
              </w:tabs>
              <w:ind w:left="34" w:hanging="34"/>
              <w:jc w:val="both"/>
              <w:rPr>
                <w:bCs/>
              </w:rPr>
            </w:pPr>
            <w:r w:rsidRPr="00847E63">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847E63">
              <w:rPr>
                <w:bCs/>
              </w:rPr>
              <w:t>;</w:t>
            </w:r>
          </w:p>
          <w:p w:rsidR="00BA4A9C" w:rsidRPr="00847E63" w:rsidRDefault="00BA4A9C" w:rsidP="007A329D">
            <w:pPr>
              <w:pStyle w:val="1"/>
              <w:numPr>
                <w:ilvl w:val="0"/>
                <w:numId w:val="6"/>
              </w:numPr>
              <w:tabs>
                <w:tab w:val="left" w:pos="176"/>
              </w:tabs>
              <w:ind w:left="34" w:hanging="34"/>
              <w:jc w:val="both"/>
              <w:outlineLvl w:val="0"/>
              <w:rPr>
                <w:sz w:val="24"/>
              </w:rPr>
            </w:pPr>
            <w:r w:rsidRPr="00847E63">
              <w:rPr>
                <w:sz w:val="24"/>
              </w:rPr>
              <w:t xml:space="preserve">постановление администрации муниципального образования Крымский район от </w:t>
            </w:r>
            <w:r w:rsidR="00C35DEE" w:rsidRPr="00847E63">
              <w:rPr>
                <w:sz w:val="24"/>
              </w:rPr>
              <w:t>17 августа</w:t>
            </w:r>
            <w:r w:rsidRPr="00847E63">
              <w:rPr>
                <w:sz w:val="24"/>
              </w:rPr>
              <w:t xml:space="preserve"> 20</w:t>
            </w:r>
            <w:r w:rsidR="00C35DEE" w:rsidRPr="00847E63">
              <w:rPr>
                <w:sz w:val="24"/>
              </w:rPr>
              <w:t>20</w:t>
            </w:r>
            <w:r w:rsidRPr="00847E63">
              <w:rPr>
                <w:sz w:val="24"/>
              </w:rPr>
              <w:t xml:space="preserve"> года № </w:t>
            </w:r>
            <w:r w:rsidR="00C35DEE" w:rsidRPr="00847E63">
              <w:rPr>
                <w:sz w:val="24"/>
              </w:rPr>
              <w:t>1700</w:t>
            </w:r>
            <w:r w:rsidR="007A329D" w:rsidRPr="00847E63">
              <w:rPr>
                <w:sz w:val="24"/>
              </w:rPr>
              <w:t xml:space="preserve"> </w:t>
            </w:r>
            <w:r w:rsidRPr="00847E63">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847E63" w:rsidRDefault="00BA4A9C" w:rsidP="0034549B">
            <w:pPr>
              <w:pStyle w:val="1"/>
              <w:numPr>
                <w:ilvl w:val="0"/>
                <w:numId w:val="6"/>
              </w:numPr>
              <w:tabs>
                <w:tab w:val="left" w:pos="228"/>
              </w:tabs>
              <w:ind w:left="34" w:hanging="34"/>
              <w:jc w:val="both"/>
              <w:outlineLvl w:val="0"/>
              <w:rPr>
                <w:sz w:val="24"/>
              </w:rPr>
            </w:pPr>
            <w:r w:rsidRPr="00847E63">
              <w:rPr>
                <w:sz w:val="24"/>
              </w:rPr>
              <w:t>постановление администрации муниципального образования Крымский район от 25 декабря 2017 года № 226</w:t>
            </w:r>
            <w:r w:rsidR="0034549B" w:rsidRPr="00847E63">
              <w:rPr>
                <w:sz w:val="24"/>
              </w:rPr>
              <w:t>9</w:t>
            </w:r>
            <w:r w:rsidRPr="00847E63">
              <w:rPr>
                <w:sz w:val="24"/>
              </w:rPr>
              <w:t xml:space="preserve"> «Об утверждении перечня муниципальных </w:t>
            </w:r>
            <w:r w:rsidRPr="00847E63">
              <w:rPr>
                <w:sz w:val="24"/>
              </w:rPr>
              <w:lastRenderedPageBreak/>
              <w:t>программ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lastRenderedPageBreak/>
              <w:t>Координатор муниципальной программы</w:t>
            </w:r>
          </w:p>
        </w:tc>
        <w:tc>
          <w:tcPr>
            <w:tcW w:w="5919" w:type="dxa"/>
          </w:tcPr>
          <w:p w:rsidR="00277366" w:rsidRPr="00847E63" w:rsidRDefault="007A329D" w:rsidP="008D5631">
            <w:pPr>
              <w:pStyle w:val="a7"/>
              <w:numPr>
                <w:ilvl w:val="0"/>
                <w:numId w:val="3"/>
              </w:numPr>
              <w:tabs>
                <w:tab w:val="left" w:pos="178"/>
              </w:tabs>
              <w:ind w:left="34" w:hanging="34"/>
              <w:jc w:val="both"/>
            </w:pPr>
            <w:r w:rsidRPr="00847E63">
              <w:t>У</w:t>
            </w:r>
            <w:r w:rsidR="00277366" w:rsidRPr="00847E63">
              <w:t>правление культуры администрации муниципального образования Крымский район</w:t>
            </w:r>
          </w:p>
          <w:p w:rsidR="008D5631" w:rsidRPr="00847E63" w:rsidRDefault="008D5631" w:rsidP="008D5631">
            <w:pPr>
              <w:pStyle w:val="a7"/>
              <w:tabs>
                <w:tab w:val="left" w:pos="178"/>
              </w:tabs>
              <w:ind w:left="34"/>
              <w:jc w:val="both"/>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Подпрограммы муниципальной программы</w:t>
            </w:r>
          </w:p>
        </w:tc>
        <w:tc>
          <w:tcPr>
            <w:tcW w:w="5919" w:type="dxa"/>
          </w:tcPr>
          <w:p w:rsidR="00277366" w:rsidRPr="00847E63" w:rsidRDefault="008D5631" w:rsidP="008D5631">
            <w:pPr>
              <w:pStyle w:val="a7"/>
              <w:numPr>
                <w:ilvl w:val="0"/>
                <w:numId w:val="3"/>
              </w:numPr>
              <w:tabs>
                <w:tab w:val="left" w:pos="176"/>
              </w:tabs>
              <w:ind w:left="34" w:hanging="34"/>
              <w:jc w:val="both"/>
            </w:pPr>
            <w:r w:rsidRPr="00847E63">
              <w:t>Н</w:t>
            </w:r>
            <w:r w:rsidR="00125E45" w:rsidRPr="00847E63">
              <w:t>е предусмотрены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Координаторы подпрограмм муниципальной программы</w:t>
            </w:r>
          </w:p>
          <w:p w:rsidR="00277366" w:rsidRPr="00847E63" w:rsidRDefault="00277366" w:rsidP="000C597C">
            <w:pPr>
              <w:pStyle w:val="a4"/>
              <w:jc w:val="both"/>
              <w:rPr>
                <w:b w:val="0"/>
                <w:bCs/>
                <w:sz w:val="24"/>
              </w:rPr>
            </w:pPr>
          </w:p>
        </w:tc>
        <w:tc>
          <w:tcPr>
            <w:tcW w:w="5919" w:type="dxa"/>
          </w:tcPr>
          <w:p w:rsidR="00125E45" w:rsidRPr="00847E63" w:rsidRDefault="008D5631" w:rsidP="008D5631">
            <w:pPr>
              <w:pStyle w:val="a7"/>
              <w:numPr>
                <w:ilvl w:val="0"/>
                <w:numId w:val="3"/>
              </w:numPr>
              <w:tabs>
                <w:tab w:val="left" w:pos="176"/>
              </w:tabs>
              <w:ind w:left="34" w:hanging="34"/>
              <w:jc w:val="both"/>
            </w:pPr>
            <w:r w:rsidRPr="00847E63">
              <w:t>Н</w:t>
            </w:r>
            <w:r w:rsidR="00125E45" w:rsidRPr="00847E63">
              <w:t>е предусмотрены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Ведомственные целевые программы</w:t>
            </w:r>
          </w:p>
          <w:p w:rsidR="00277366" w:rsidRPr="00847E63" w:rsidRDefault="00277366" w:rsidP="000C597C">
            <w:pPr>
              <w:pStyle w:val="a4"/>
              <w:jc w:val="both"/>
              <w:rPr>
                <w:b w:val="0"/>
                <w:bCs/>
                <w:sz w:val="24"/>
              </w:rPr>
            </w:pPr>
          </w:p>
        </w:tc>
        <w:tc>
          <w:tcPr>
            <w:tcW w:w="5919" w:type="dxa"/>
          </w:tcPr>
          <w:p w:rsidR="00277366" w:rsidRPr="00847E63" w:rsidRDefault="008D5631" w:rsidP="008D5631">
            <w:pPr>
              <w:pStyle w:val="a7"/>
              <w:numPr>
                <w:ilvl w:val="0"/>
                <w:numId w:val="3"/>
              </w:numPr>
              <w:tabs>
                <w:tab w:val="left" w:pos="176"/>
              </w:tabs>
              <w:ind w:left="34" w:hanging="34"/>
            </w:pPr>
            <w:r w:rsidRPr="00847E63">
              <w:t>Н</w:t>
            </w:r>
            <w:r w:rsidR="00277366" w:rsidRPr="00847E63">
              <w:t>е предусмотрены</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Субъект бюджетного планирования </w:t>
            </w:r>
          </w:p>
        </w:tc>
        <w:tc>
          <w:tcPr>
            <w:tcW w:w="5919" w:type="dxa"/>
          </w:tcPr>
          <w:p w:rsidR="00277366" w:rsidRPr="00847E63" w:rsidRDefault="008D5631" w:rsidP="008D5631">
            <w:pPr>
              <w:pStyle w:val="a7"/>
              <w:numPr>
                <w:ilvl w:val="0"/>
                <w:numId w:val="3"/>
              </w:numPr>
              <w:tabs>
                <w:tab w:val="left" w:pos="0"/>
                <w:tab w:val="left" w:pos="218"/>
              </w:tabs>
              <w:ind w:left="34" w:hanging="34"/>
            </w:pPr>
            <w:r w:rsidRPr="00847E63">
              <w:t>У</w:t>
            </w:r>
            <w:r w:rsidR="00277366" w:rsidRPr="00847E63">
              <w:t>правление культуры администрации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 xml:space="preserve">Иные исполнители отдельных мероприятий муниципальной программы </w:t>
            </w:r>
          </w:p>
        </w:tc>
        <w:tc>
          <w:tcPr>
            <w:tcW w:w="5919" w:type="dxa"/>
          </w:tcPr>
          <w:p w:rsidR="00277366" w:rsidRPr="00847E63" w:rsidRDefault="00B158BE" w:rsidP="008D5631">
            <w:pPr>
              <w:pStyle w:val="a7"/>
              <w:numPr>
                <w:ilvl w:val="0"/>
                <w:numId w:val="3"/>
              </w:numPr>
              <w:tabs>
                <w:tab w:val="left" w:pos="176"/>
              </w:tabs>
              <w:ind w:left="34" w:hanging="34"/>
              <w:jc w:val="both"/>
            </w:pPr>
            <w:r w:rsidRPr="00847E63">
              <w:t>МБУ «Центр методического и технического обслуживания учреждений культуры»</w:t>
            </w:r>
            <w:r w:rsidR="00766E2C" w:rsidRPr="00847E63">
              <w:t>,</w:t>
            </w:r>
            <w:r w:rsidRPr="00847E63">
              <w:t xml:space="preserve"> </w:t>
            </w:r>
            <w:r w:rsidR="00766E2C" w:rsidRPr="00847E63">
              <w:t>МБУ «СКЦ МО Крымский район</w:t>
            </w:r>
            <w:r w:rsidRPr="00847E63">
              <w:t>»,</w:t>
            </w:r>
            <w:r w:rsidR="00766E2C" w:rsidRPr="00847E63">
              <w:t xml:space="preserve"> МБУ «Крымская МРБ»,</w:t>
            </w:r>
            <w:r w:rsidRPr="00847E63">
              <w:t xml:space="preserve"> учреждения дополнительного образования отрасли </w:t>
            </w:r>
            <w:r w:rsidR="00766E2C" w:rsidRPr="00847E63">
              <w:t>культуры</w:t>
            </w:r>
            <w:r w:rsidRPr="00847E63">
              <w:t xml:space="preserve"> </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Цели муниципальной программы</w:t>
            </w:r>
          </w:p>
        </w:tc>
        <w:tc>
          <w:tcPr>
            <w:tcW w:w="5919" w:type="dxa"/>
          </w:tcPr>
          <w:p w:rsidR="001D564A" w:rsidRPr="00847E63" w:rsidRDefault="001D564A" w:rsidP="008D5631">
            <w:pPr>
              <w:pStyle w:val="a6"/>
              <w:numPr>
                <w:ilvl w:val="0"/>
                <w:numId w:val="3"/>
              </w:numPr>
              <w:tabs>
                <w:tab w:val="left" w:pos="218"/>
              </w:tabs>
              <w:ind w:left="34" w:hanging="34"/>
              <w:jc w:val="both"/>
            </w:pPr>
            <w:r w:rsidRPr="00847E63">
              <w:t>С</w:t>
            </w:r>
            <w:r w:rsidR="00277366" w:rsidRPr="00847E63">
              <w:t>оздание условий для сохранения</w:t>
            </w:r>
            <w:r w:rsidR="00AE604F" w:rsidRPr="00847E63">
              <w:t xml:space="preserve"> культурных традиций, р</w:t>
            </w:r>
            <w:r w:rsidR="00277366" w:rsidRPr="00847E63">
              <w:t>азвития творческого потенциала и обеспечение прав граждан на участие в культурной жизни  муниципального образования Крымский район;</w:t>
            </w:r>
            <w:r w:rsidRPr="00847E63">
              <w:t xml:space="preserve"> </w:t>
            </w:r>
          </w:p>
          <w:p w:rsidR="00277366" w:rsidRPr="00847E63" w:rsidRDefault="001D564A" w:rsidP="008D5631">
            <w:pPr>
              <w:pStyle w:val="a6"/>
              <w:numPr>
                <w:ilvl w:val="0"/>
                <w:numId w:val="3"/>
              </w:numPr>
              <w:tabs>
                <w:tab w:val="left" w:pos="218"/>
              </w:tabs>
              <w:ind w:left="34" w:hanging="34"/>
              <w:jc w:val="both"/>
            </w:pPr>
            <w:r w:rsidRPr="00847E63">
              <w:t>развитие художественно-эстетического образования;</w:t>
            </w:r>
          </w:p>
          <w:p w:rsidR="003F1F06" w:rsidRPr="00847E63" w:rsidRDefault="003F1F06" w:rsidP="008D5631">
            <w:pPr>
              <w:pStyle w:val="a6"/>
              <w:numPr>
                <w:ilvl w:val="0"/>
                <w:numId w:val="3"/>
              </w:numPr>
              <w:tabs>
                <w:tab w:val="left" w:pos="218"/>
              </w:tabs>
              <w:ind w:left="34" w:hanging="34"/>
              <w:jc w:val="both"/>
            </w:pPr>
            <w:r w:rsidRPr="00847E63">
              <w:t>духовно-нравственное развитие и патриотическое воспитание населения</w:t>
            </w:r>
            <w:r w:rsidR="001D564A" w:rsidRPr="00847E63">
              <w:t>;</w:t>
            </w:r>
          </w:p>
          <w:p w:rsidR="001D564A" w:rsidRPr="00847E63" w:rsidRDefault="001D564A" w:rsidP="001D564A">
            <w:pPr>
              <w:pStyle w:val="a6"/>
              <w:numPr>
                <w:ilvl w:val="0"/>
                <w:numId w:val="3"/>
              </w:numPr>
              <w:tabs>
                <w:tab w:val="left" w:pos="198"/>
              </w:tabs>
              <w:ind w:left="34" w:hanging="34"/>
              <w:jc w:val="both"/>
            </w:pPr>
            <w:r w:rsidRPr="00847E63">
              <w:t xml:space="preserve">сохранение и совершенствование </w:t>
            </w:r>
            <w:r w:rsidR="003B53AB" w:rsidRPr="00847E63">
              <w:t>кадрового потенциала в муниципальных учреждениях культуры и искусства муниципаль</w:t>
            </w:r>
            <w:r w:rsidR="00922C77" w:rsidRPr="00847E63">
              <w:t>ного образования Крымский район</w:t>
            </w:r>
            <w:r w:rsidRPr="00847E63">
              <w:t>;</w:t>
            </w:r>
          </w:p>
          <w:p w:rsidR="00277366" w:rsidRPr="00847E63" w:rsidRDefault="001D564A" w:rsidP="001D564A">
            <w:pPr>
              <w:pStyle w:val="a6"/>
              <w:numPr>
                <w:ilvl w:val="0"/>
                <w:numId w:val="3"/>
              </w:numPr>
              <w:tabs>
                <w:tab w:val="left" w:pos="198"/>
              </w:tabs>
              <w:ind w:left="34" w:hanging="34"/>
              <w:jc w:val="both"/>
            </w:pPr>
            <w:r w:rsidRPr="00847E63">
              <w:t>комплексное развитие отрасли культуры муниципального образования Крымский район</w:t>
            </w:r>
          </w:p>
        </w:tc>
      </w:tr>
      <w:tr w:rsidR="00277366" w:rsidRPr="00847E63" w:rsidTr="00277366">
        <w:tc>
          <w:tcPr>
            <w:tcW w:w="3652" w:type="dxa"/>
          </w:tcPr>
          <w:p w:rsidR="00277366" w:rsidRPr="00847E63" w:rsidRDefault="00277366" w:rsidP="000C597C">
            <w:pPr>
              <w:pStyle w:val="a4"/>
              <w:jc w:val="both"/>
              <w:rPr>
                <w:b w:val="0"/>
                <w:bCs/>
                <w:sz w:val="24"/>
              </w:rPr>
            </w:pPr>
            <w:r w:rsidRPr="00847E63">
              <w:rPr>
                <w:b w:val="0"/>
                <w:bCs/>
                <w:sz w:val="24"/>
              </w:rPr>
              <w:t>Задачи муниципальной программы</w:t>
            </w:r>
          </w:p>
        </w:tc>
        <w:tc>
          <w:tcPr>
            <w:tcW w:w="5919" w:type="dxa"/>
          </w:tcPr>
          <w:p w:rsidR="00125E45" w:rsidRPr="00847E63" w:rsidRDefault="003F1F06" w:rsidP="00292076">
            <w:pPr>
              <w:pStyle w:val="a6"/>
              <w:numPr>
                <w:ilvl w:val="0"/>
                <w:numId w:val="1"/>
              </w:numPr>
              <w:tabs>
                <w:tab w:val="left" w:pos="178"/>
              </w:tabs>
              <w:ind w:left="34" w:hanging="34"/>
              <w:jc w:val="both"/>
            </w:pPr>
            <w:r w:rsidRPr="00847E63">
              <w:t>Развитие самодеятельного творчества и организация досуга населения;</w:t>
            </w:r>
          </w:p>
          <w:p w:rsidR="003F1F06" w:rsidRPr="00847E63" w:rsidRDefault="003F1F06" w:rsidP="00292076">
            <w:pPr>
              <w:pStyle w:val="a6"/>
              <w:numPr>
                <w:ilvl w:val="0"/>
                <w:numId w:val="1"/>
              </w:numPr>
              <w:tabs>
                <w:tab w:val="left" w:pos="178"/>
              </w:tabs>
              <w:ind w:left="34" w:hanging="34"/>
              <w:jc w:val="both"/>
            </w:pPr>
            <w:r w:rsidRPr="00847E63">
              <w:t>сохранение и развитие традиционной народной культуры Кубани;</w:t>
            </w:r>
          </w:p>
          <w:p w:rsidR="003F1F06" w:rsidRPr="00847E63" w:rsidRDefault="003F1F06" w:rsidP="00292076">
            <w:pPr>
              <w:pStyle w:val="a6"/>
              <w:numPr>
                <w:ilvl w:val="0"/>
                <w:numId w:val="1"/>
              </w:numPr>
              <w:tabs>
                <w:tab w:val="left" w:pos="178"/>
              </w:tabs>
              <w:ind w:left="34" w:hanging="34"/>
              <w:jc w:val="both"/>
            </w:pPr>
            <w:r w:rsidRPr="00847E63">
              <w:t>художественно-эстетическое образование и воспитание детей и молодежи;</w:t>
            </w:r>
          </w:p>
          <w:p w:rsidR="003F1F06" w:rsidRPr="00847E63" w:rsidRDefault="003F1F06" w:rsidP="00292076">
            <w:pPr>
              <w:pStyle w:val="a6"/>
              <w:numPr>
                <w:ilvl w:val="0"/>
                <w:numId w:val="1"/>
              </w:numPr>
              <w:tabs>
                <w:tab w:val="left" w:pos="178"/>
              </w:tabs>
              <w:ind w:left="34" w:hanging="34"/>
              <w:jc w:val="both"/>
            </w:pPr>
            <w:r w:rsidRPr="00847E63">
              <w:t>развитие системы дополнительного образования;</w:t>
            </w:r>
          </w:p>
          <w:p w:rsidR="003F1F06" w:rsidRPr="00847E63" w:rsidRDefault="003A524D" w:rsidP="00292076">
            <w:pPr>
              <w:pStyle w:val="a6"/>
              <w:numPr>
                <w:ilvl w:val="0"/>
                <w:numId w:val="1"/>
              </w:numPr>
              <w:tabs>
                <w:tab w:val="left" w:pos="178"/>
              </w:tabs>
              <w:ind w:left="34" w:hanging="34"/>
              <w:jc w:val="both"/>
            </w:pPr>
            <w:r w:rsidRPr="00847E63">
              <w:t>ознаменование памятных дат</w:t>
            </w:r>
            <w:r w:rsidR="003F1F06" w:rsidRPr="00847E63">
              <w:t>;</w:t>
            </w:r>
          </w:p>
          <w:p w:rsidR="003F1F06" w:rsidRPr="00847E63" w:rsidRDefault="003A524D" w:rsidP="00292076">
            <w:pPr>
              <w:pStyle w:val="a6"/>
              <w:numPr>
                <w:ilvl w:val="0"/>
                <w:numId w:val="1"/>
              </w:numPr>
              <w:tabs>
                <w:tab w:val="left" w:pos="178"/>
              </w:tabs>
              <w:ind w:left="34" w:hanging="34"/>
              <w:jc w:val="both"/>
            </w:pPr>
            <w:r w:rsidRPr="00847E63">
              <w:t>поддержка граждан старшего поколения;</w:t>
            </w:r>
          </w:p>
          <w:p w:rsidR="003A524D" w:rsidRPr="00847E63" w:rsidRDefault="003A524D" w:rsidP="00292076">
            <w:pPr>
              <w:pStyle w:val="a6"/>
              <w:numPr>
                <w:ilvl w:val="0"/>
                <w:numId w:val="1"/>
              </w:numPr>
              <w:tabs>
                <w:tab w:val="left" w:pos="178"/>
              </w:tabs>
              <w:ind w:left="34" w:hanging="34"/>
              <w:jc w:val="both"/>
            </w:pPr>
            <w:r w:rsidRPr="00847E63">
              <w:t>проведение социально-значимых мероприятий для социально-незащищенной категории граждан;</w:t>
            </w:r>
          </w:p>
          <w:p w:rsidR="003A524D" w:rsidRPr="00847E63" w:rsidRDefault="003A524D" w:rsidP="00292076">
            <w:pPr>
              <w:pStyle w:val="a6"/>
              <w:numPr>
                <w:ilvl w:val="0"/>
                <w:numId w:val="1"/>
              </w:numPr>
              <w:tabs>
                <w:tab w:val="left" w:pos="178"/>
              </w:tabs>
              <w:ind w:left="34" w:hanging="34"/>
              <w:jc w:val="both"/>
            </w:pPr>
            <w:r w:rsidRPr="00847E63">
              <w:t>поддержка творческих организаций, выявление и поддержка молодых дарований;</w:t>
            </w:r>
          </w:p>
          <w:p w:rsidR="003A524D" w:rsidRPr="00847E63" w:rsidRDefault="003A524D" w:rsidP="00292076">
            <w:pPr>
              <w:pStyle w:val="a6"/>
              <w:numPr>
                <w:ilvl w:val="0"/>
                <w:numId w:val="1"/>
              </w:numPr>
              <w:tabs>
                <w:tab w:val="left" w:pos="178"/>
              </w:tabs>
              <w:ind w:left="34" w:hanging="34"/>
              <w:jc w:val="both"/>
            </w:pPr>
            <w:r w:rsidRPr="00847E63">
              <w:t>организация библиотечного обслуживания населения;</w:t>
            </w:r>
          </w:p>
          <w:p w:rsidR="003A524D" w:rsidRPr="00847E63" w:rsidRDefault="003A524D" w:rsidP="00292076">
            <w:pPr>
              <w:pStyle w:val="a6"/>
              <w:numPr>
                <w:ilvl w:val="0"/>
                <w:numId w:val="1"/>
              </w:numPr>
              <w:tabs>
                <w:tab w:val="left" w:pos="178"/>
              </w:tabs>
              <w:ind w:left="34" w:hanging="34"/>
              <w:jc w:val="both"/>
            </w:pPr>
            <w:r w:rsidRPr="00847E63">
              <w:t xml:space="preserve">комплектование и обеспечение сохранности </w:t>
            </w:r>
            <w:r w:rsidRPr="00847E63">
              <w:lastRenderedPageBreak/>
              <w:t>библиотечных фондов;</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организация научно-методического,                                                                         информационного обеспечения отрасли культуры;</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кадровое обеспечение учреждений отрасли культуры;</w:t>
            </w:r>
          </w:p>
          <w:p w:rsidR="003A524D" w:rsidRPr="00847E63" w:rsidRDefault="003A524D" w:rsidP="003A524D">
            <w:pPr>
              <w:pStyle w:val="a6"/>
              <w:numPr>
                <w:ilvl w:val="0"/>
                <w:numId w:val="1"/>
              </w:numPr>
              <w:tabs>
                <w:tab w:val="center" w:pos="178"/>
                <w:tab w:val="left" w:pos="2018"/>
                <w:tab w:val="left" w:pos="2160"/>
              </w:tabs>
              <w:ind w:left="34" w:hanging="34"/>
              <w:jc w:val="both"/>
            </w:pPr>
            <w:r w:rsidRPr="00847E63">
              <w:t>техническое и технологическое оснащение, обеспечение безопасности учреждений культуры</w:t>
            </w:r>
            <w:r w:rsidR="00AE604F" w:rsidRPr="00847E63">
              <w:t>;</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обеспечение требований охраны труда и техники безопасности в учреждениях культуры;</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совершенствование деятельности учреждений отрасли культуры по предоставлению муниципальных услуг;</w:t>
            </w:r>
          </w:p>
          <w:p w:rsidR="00AE604F" w:rsidRPr="00847E63" w:rsidRDefault="00AE604F" w:rsidP="003A524D">
            <w:pPr>
              <w:pStyle w:val="a6"/>
              <w:numPr>
                <w:ilvl w:val="0"/>
                <w:numId w:val="1"/>
              </w:numPr>
              <w:tabs>
                <w:tab w:val="center" w:pos="178"/>
                <w:tab w:val="left" w:pos="2018"/>
                <w:tab w:val="left" w:pos="2160"/>
              </w:tabs>
              <w:ind w:left="34" w:hanging="34"/>
              <w:jc w:val="both"/>
            </w:pPr>
            <w:r w:rsidRPr="00847E63">
              <w:t>повышение престижности и привлекательности профессий в сфере культуры</w:t>
            </w:r>
          </w:p>
          <w:p w:rsidR="00277366" w:rsidRPr="00847E63" w:rsidRDefault="00277366" w:rsidP="007A329D">
            <w:pPr>
              <w:tabs>
                <w:tab w:val="left" w:pos="4198"/>
              </w:tabs>
              <w:ind w:left="34" w:hanging="34"/>
            </w:pPr>
          </w:p>
        </w:tc>
      </w:tr>
      <w:tr w:rsidR="00277366" w:rsidRPr="00847E63" w:rsidTr="00277366">
        <w:tc>
          <w:tcPr>
            <w:tcW w:w="3652" w:type="dxa"/>
          </w:tcPr>
          <w:p w:rsidR="00277366" w:rsidRPr="00847E63" w:rsidRDefault="00125E45" w:rsidP="000C597C">
            <w:pPr>
              <w:pStyle w:val="a4"/>
              <w:jc w:val="both"/>
              <w:rPr>
                <w:b w:val="0"/>
                <w:bCs/>
                <w:sz w:val="24"/>
              </w:rPr>
            </w:pPr>
            <w:r w:rsidRPr="00847E63">
              <w:rPr>
                <w:b w:val="0"/>
                <w:bCs/>
                <w:sz w:val="24"/>
              </w:rPr>
              <w:lastRenderedPageBreak/>
              <w:t>Перечень целевых показателей муниципальной программы</w:t>
            </w:r>
          </w:p>
        </w:tc>
        <w:tc>
          <w:tcPr>
            <w:tcW w:w="5919" w:type="dxa"/>
          </w:tcPr>
          <w:p w:rsidR="00125E45" w:rsidRPr="00847E63" w:rsidRDefault="008D5631" w:rsidP="008D5631">
            <w:pPr>
              <w:pStyle w:val="a7"/>
              <w:numPr>
                <w:ilvl w:val="0"/>
                <w:numId w:val="2"/>
              </w:numPr>
              <w:tabs>
                <w:tab w:val="left" w:pos="178"/>
              </w:tabs>
              <w:ind w:left="34" w:hanging="34"/>
              <w:jc w:val="both"/>
            </w:pPr>
            <w:r w:rsidRPr="00847E63">
              <w:t>К</w:t>
            </w:r>
            <w:r w:rsidR="00125E45" w:rsidRPr="00847E63">
              <w:t>оличество проведенных культурно-массовых мероприятий;</w:t>
            </w:r>
          </w:p>
          <w:p w:rsidR="00125E45" w:rsidRPr="00847E63" w:rsidRDefault="00125E45" w:rsidP="008D5631">
            <w:pPr>
              <w:pStyle w:val="a7"/>
              <w:numPr>
                <w:ilvl w:val="0"/>
                <w:numId w:val="2"/>
              </w:numPr>
              <w:tabs>
                <w:tab w:val="left" w:pos="176"/>
              </w:tabs>
              <w:ind w:left="34" w:hanging="34"/>
              <w:jc w:val="both"/>
            </w:pPr>
            <w:r w:rsidRPr="00847E63">
              <w:t>количество посетителей культурно-массовых мероприятий;</w:t>
            </w:r>
          </w:p>
          <w:p w:rsidR="00125E45" w:rsidRPr="00847E63" w:rsidRDefault="00125E45" w:rsidP="008D5631">
            <w:pPr>
              <w:pStyle w:val="a7"/>
              <w:numPr>
                <w:ilvl w:val="0"/>
                <w:numId w:val="2"/>
              </w:numPr>
              <w:tabs>
                <w:tab w:val="left" w:pos="218"/>
              </w:tabs>
              <w:ind w:left="34" w:hanging="34"/>
              <w:jc w:val="both"/>
            </w:pPr>
            <w:r w:rsidRPr="00847E63">
              <w:t>количество смотров, конкурсов, фестивалей самодеятельного художественного творчества;</w:t>
            </w:r>
          </w:p>
          <w:p w:rsidR="001D564A" w:rsidRPr="00847E63" w:rsidRDefault="001D564A" w:rsidP="001D564A">
            <w:pPr>
              <w:pStyle w:val="a7"/>
              <w:numPr>
                <w:ilvl w:val="0"/>
                <w:numId w:val="2"/>
              </w:numPr>
              <w:tabs>
                <w:tab w:val="left" w:pos="218"/>
              </w:tabs>
              <w:ind w:left="34" w:hanging="34"/>
              <w:jc w:val="both"/>
            </w:pPr>
            <w:r w:rsidRPr="00847E63">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847E63" w:rsidRDefault="00125E45" w:rsidP="008D5631">
            <w:pPr>
              <w:pStyle w:val="a7"/>
              <w:numPr>
                <w:ilvl w:val="0"/>
                <w:numId w:val="2"/>
              </w:numPr>
              <w:tabs>
                <w:tab w:val="left" w:pos="198"/>
              </w:tabs>
              <w:ind w:left="34" w:hanging="34"/>
              <w:jc w:val="both"/>
            </w:pPr>
            <w:r w:rsidRPr="00847E63">
              <w:t>количество экземпляров библиотечного фонда общедоступных библиотек в расчете на 1 000 человек населения;</w:t>
            </w:r>
          </w:p>
          <w:p w:rsidR="001D564A" w:rsidRPr="00847E63" w:rsidRDefault="00125E45" w:rsidP="001D564A">
            <w:pPr>
              <w:pStyle w:val="a7"/>
              <w:numPr>
                <w:ilvl w:val="0"/>
                <w:numId w:val="2"/>
              </w:numPr>
              <w:tabs>
                <w:tab w:val="left" w:pos="198"/>
              </w:tabs>
              <w:ind w:left="34" w:hanging="34"/>
              <w:jc w:val="both"/>
            </w:pPr>
            <w:r w:rsidRPr="00847E63">
              <w:t>количество экземпляров новых поступлений в библиотечные фонды общедоступных библиотек на 1000 человек населения;</w:t>
            </w:r>
            <w:r w:rsidR="001D564A" w:rsidRPr="00847E63">
              <w:rPr>
                <w:rFonts w:eastAsia="Calibri"/>
                <w:lang w:eastAsia="en-US"/>
              </w:rPr>
              <w:t xml:space="preserve"> </w:t>
            </w:r>
          </w:p>
          <w:p w:rsidR="001D564A" w:rsidRPr="00847E63" w:rsidRDefault="001D564A" w:rsidP="001D564A">
            <w:pPr>
              <w:pStyle w:val="a7"/>
              <w:numPr>
                <w:ilvl w:val="0"/>
                <w:numId w:val="2"/>
              </w:numPr>
              <w:tabs>
                <w:tab w:val="left" w:pos="198"/>
              </w:tabs>
              <w:ind w:left="34" w:hanging="34"/>
              <w:jc w:val="both"/>
            </w:pPr>
            <w:r w:rsidRPr="00847E63">
              <w:rPr>
                <w:rFonts w:eastAsia="Calibri"/>
                <w:lang w:eastAsia="en-US"/>
              </w:rPr>
              <w:t xml:space="preserve">численность участников клубных формирований; </w:t>
            </w:r>
          </w:p>
          <w:p w:rsidR="00125E45" w:rsidRPr="00847E63" w:rsidRDefault="00125E45" w:rsidP="008D5631">
            <w:pPr>
              <w:pStyle w:val="a7"/>
              <w:numPr>
                <w:ilvl w:val="0"/>
                <w:numId w:val="2"/>
              </w:numPr>
              <w:tabs>
                <w:tab w:val="left" w:pos="238"/>
              </w:tabs>
              <w:ind w:left="34" w:hanging="34"/>
              <w:jc w:val="both"/>
            </w:pPr>
            <w:r w:rsidRPr="00847E63">
              <w:t>число пользователей библиотеками в расчете на 1 000 человек населения;</w:t>
            </w:r>
          </w:p>
          <w:p w:rsidR="00C72BE1" w:rsidRPr="00847E63" w:rsidRDefault="00C72BE1" w:rsidP="00C72BE1">
            <w:pPr>
              <w:ind w:left="34" w:hanging="34"/>
              <w:jc w:val="both"/>
              <w:rPr>
                <w:rFonts w:eastAsia="Calibri"/>
                <w:lang w:eastAsia="en-US"/>
              </w:rPr>
            </w:pPr>
            <w:r w:rsidRPr="00847E63">
              <w:t>число посещений библиотек;</w:t>
            </w:r>
            <w:r w:rsidRPr="00847E63">
              <w:rPr>
                <w:rFonts w:eastAsia="Calibri"/>
                <w:lang w:eastAsia="en-US"/>
              </w:rPr>
              <w:t xml:space="preserve"> </w:t>
            </w:r>
          </w:p>
          <w:p w:rsidR="00C72BE1" w:rsidRPr="00847E63" w:rsidRDefault="00C72BE1" w:rsidP="00C72BE1">
            <w:pPr>
              <w:pStyle w:val="a7"/>
              <w:numPr>
                <w:ilvl w:val="0"/>
                <w:numId w:val="2"/>
              </w:numPr>
              <w:tabs>
                <w:tab w:val="left" w:pos="228"/>
              </w:tabs>
              <w:ind w:left="-108" w:firstLine="0"/>
              <w:jc w:val="both"/>
              <w:rPr>
                <w:rFonts w:eastAsia="Calibri"/>
                <w:lang w:eastAsia="en-US"/>
              </w:rPr>
            </w:pPr>
            <w:r w:rsidRPr="00847E63">
              <w:rPr>
                <w:rFonts w:eastAsia="Calibri"/>
                <w:lang w:eastAsia="en-US"/>
              </w:rPr>
              <w:t>охват детей и молодежи образовательными программами детских школ искусств;</w:t>
            </w:r>
          </w:p>
          <w:p w:rsidR="00C72BE1" w:rsidRPr="00847E63" w:rsidRDefault="00777F64" w:rsidP="00C72BE1">
            <w:pPr>
              <w:pStyle w:val="a7"/>
              <w:numPr>
                <w:ilvl w:val="0"/>
                <w:numId w:val="2"/>
              </w:numPr>
              <w:tabs>
                <w:tab w:val="left" w:pos="198"/>
              </w:tabs>
              <w:ind w:left="34" w:hanging="34"/>
              <w:jc w:val="both"/>
            </w:pPr>
            <w:r w:rsidRPr="00847E63">
              <w:rPr>
                <w:rFonts w:eastAsia="Calibri"/>
                <w:lang w:eastAsia="en-US"/>
              </w:rPr>
              <w:t>число обучающихся в детских школах искусств</w:t>
            </w:r>
            <w:r w:rsidR="00C72BE1" w:rsidRPr="00847E63">
              <w:rPr>
                <w:rFonts w:eastAsia="Calibri"/>
                <w:lang w:eastAsia="en-US"/>
              </w:rPr>
              <w:t>;</w:t>
            </w:r>
          </w:p>
          <w:p w:rsidR="00C72BE1" w:rsidRPr="00847E63" w:rsidRDefault="00C72BE1" w:rsidP="00C72BE1">
            <w:pPr>
              <w:pStyle w:val="a7"/>
              <w:numPr>
                <w:ilvl w:val="0"/>
                <w:numId w:val="2"/>
              </w:numPr>
              <w:tabs>
                <w:tab w:val="left" w:pos="198"/>
              </w:tabs>
              <w:ind w:left="34" w:hanging="34"/>
              <w:jc w:val="both"/>
            </w:pPr>
            <w:r w:rsidRPr="00847E63">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847E63" w:rsidRDefault="00125E45" w:rsidP="008D5631">
            <w:pPr>
              <w:pStyle w:val="a7"/>
              <w:numPr>
                <w:ilvl w:val="0"/>
                <w:numId w:val="2"/>
              </w:numPr>
              <w:tabs>
                <w:tab w:val="left" w:pos="188"/>
              </w:tabs>
              <w:ind w:left="34" w:hanging="34"/>
              <w:jc w:val="both"/>
              <w:rPr>
                <w:rFonts w:eastAsia="Calibri"/>
                <w:lang w:eastAsia="en-US"/>
              </w:rPr>
            </w:pPr>
            <w:r w:rsidRPr="00847E63">
              <w:rPr>
                <w:rFonts w:eastAsia="Calibri"/>
                <w:lang w:eastAsia="en-US"/>
              </w:rPr>
              <w:t>повышение уровня удовлетворенности населения Крымского района качеством предоставления муниц</w:t>
            </w:r>
            <w:r w:rsidR="00C72BE1" w:rsidRPr="00847E63">
              <w:rPr>
                <w:rFonts w:eastAsia="Calibri"/>
                <w:lang w:eastAsia="en-US"/>
              </w:rPr>
              <w:t>ипальных услуг в сфере культуры</w:t>
            </w:r>
          </w:p>
          <w:p w:rsidR="008D5631" w:rsidRPr="00847E63" w:rsidRDefault="008D5631" w:rsidP="00C72BE1">
            <w:pPr>
              <w:tabs>
                <w:tab w:val="left" w:pos="188"/>
              </w:tabs>
              <w:jc w:val="both"/>
            </w:pP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t>Этапы и сроки реализации муниципальной программы</w:t>
            </w:r>
          </w:p>
        </w:tc>
        <w:tc>
          <w:tcPr>
            <w:tcW w:w="5919" w:type="dxa"/>
          </w:tcPr>
          <w:p w:rsidR="00420A7F" w:rsidRPr="00847E63" w:rsidRDefault="00420A7F" w:rsidP="008D5631">
            <w:pPr>
              <w:pStyle w:val="1"/>
              <w:numPr>
                <w:ilvl w:val="0"/>
                <w:numId w:val="12"/>
              </w:numPr>
              <w:tabs>
                <w:tab w:val="left" w:pos="238"/>
              </w:tabs>
              <w:ind w:left="0" w:firstLine="34"/>
              <w:outlineLvl w:val="0"/>
              <w:rPr>
                <w:sz w:val="24"/>
              </w:rPr>
            </w:pPr>
            <w:r w:rsidRPr="00847E63">
              <w:rPr>
                <w:sz w:val="24"/>
              </w:rPr>
              <w:t>2020 – 2024  годы</w:t>
            </w:r>
          </w:p>
          <w:p w:rsidR="00420A7F" w:rsidRPr="00847E63" w:rsidRDefault="00420A7F" w:rsidP="007A329D">
            <w:pPr>
              <w:pStyle w:val="a7"/>
              <w:ind w:left="34" w:hanging="34"/>
              <w:jc w:val="both"/>
            </w:pPr>
            <w:r w:rsidRPr="00847E63">
              <w:t>Этапы не предусмотрены</w:t>
            </w: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t>Объ</w:t>
            </w:r>
            <w:r w:rsidR="00912F25" w:rsidRPr="00847E63">
              <w:rPr>
                <w:b w:val="0"/>
                <w:bCs/>
                <w:sz w:val="24"/>
              </w:rPr>
              <w:t>е</w:t>
            </w:r>
            <w:r w:rsidRPr="00847E63">
              <w:rPr>
                <w:b w:val="0"/>
                <w:bCs/>
                <w:sz w:val="24"/>
              </w:rPr>
              <w:t xml:space="preserve">мы бюджетных </w:t>
            </w:r>
            <w:r w:rsidRPr="00847E63">
              <w:rPr>
                <w:b w:val="0"/>
                <w:bCs/>
                <w:sz w:val="24"/>
              </w:rPr>
              <w:lastRenderedPageBreak/>
              <w:t>ассигнований муниципальной программы</w:t>
            </w:r>
          </w:p>
        </w:tc>
        <w:tc>
          <w:tcPr>
            <w:tcW w:w="5919" w:type="dxa"/>
          </w:tcPr>
          <w:p w:rsidR="00420A7F" w:rsidRPr="00250FD5" w:rsidRDefault="008D5631" w:rsidP="008D5631">
            <w:pPr>
              <w:tabs>
                <w:tab w:val="left" w:pos="218"/>
              </w:tabs>
              <w:autoSpaceDE w:val="0"/>
              <w:autoSpaceDN w:val="0"/>
              <w:adjustRightInd w:val="0"/>
              <w:ind w:left="34" w:hanging="34"/>
              <w:jc w:val="both"/>
              <w:rPr>
                <w:bCs/>
                <w:color w:val="000000" w:themeColor="text1"/>
              </w:rPr>
            </w:pPr>
            <w:r w:rsidRPr="00847E63">
              <w:rPr>
                <w:bCs/>
              </w:rPr>
              <w:lastRenderedPageBreak/>
              <w:t xml:space="preserve"> </w:t>
            </w:r>
            <w:r w:rsidR="00292076" w:rsidRPr="00847E63">
              <w:rPr>
                <w:bCs/>
              </w:rPr>
              <w:t xml:space="preserve">  </w:t>
            </w:r>
            <w:r w:rsidR="00420A7F" w:rsidRPr="00847E63">
              <w:rPr>
                <w:bCs/>
              </w:rPr>
              <w:t xml:space="preserve">Общий объем финансирования на реализацию </w:t>
            </w:r>
            <w:r w:rsidR="00420A7F" w:rsidRPr="00847E63">
              <w:rPr>
                <w:bCs/>
              </w:rPr>
              <w:lastRenderedPageBreak/>
              <w:t>муни</w:t>
            </w:r>
            <w:r w:rsidR="00B376CB" w:rsidRPr="00847E63">
              <w:rPr>
                <w:bCs/>
              </w:rPr>
              <w:t xml:space="preserve">ципальной программы составляет </w:t>
            </w:r>
            <w:r w:rsidR="00250FD5" w:rsidRPr="00250FD5">
              <w:rPr>
                <w:color w:val="000000" w:themeColor="text1"/>
              </w:rPr>
              <w:t>625495,1</w:t>
            </w:r>
            <w:r w:rsidR="00420A7F" w:rsidRPr="00250FD5">
              <w:rPr>
                <w:bCs/>
                <w:color w:val="000000" w:themeColor="text1"/>
              </w:rPr>
              <w:t>тыс</w:t>
            </w:r>
            <w:proofErr w:type="gramStart"/>
            <w:r w:rsidR="00420A7F" w:rsidRPr="00250FD5">
              <w:rPr>
                <w:bCs/>
                <w:color w:val="000000" w:themeColor="text1"/>
              </w:rPr>
              <w:t>.р</w:t>
            </w:r>
            <w:proofErr w:type="gramEnd"/>
            <w:r w:rsidR="00420A7F" w:rsidRPr="00250FD5">
              <w:rPr>
                <w:bCs/>
                <w:color w:val="000000" w:themeColor="text1"/>
              </w:rPr>
              <w:t>ублей, в том числе по годам:</w:t>
            </w:r>
          </w:p>
          <w:p w:rsidR="00420A7F" w:rsidRPr="00250FD5" w:rsidRDefault="00420A7F" w:rsidP="00E06804">
            <w:pPr>
              <w:pStyle w:val="a7"/>
              <w:numPr>
                <w:ilvl w:val="0"/>
                <w:numId w:val="9"/>
              </w:numPr>
              <w:autoSpaceDE w:val="0"/>
              <w:autoSpaceDN w:val="0"/>
              <w:adjustRightInd w:val="0"/>
              <w:jc w:val="both"/>
              <w:rPr>
                <w:bCs/>
                <w:color w:val="000000" w:themeColor="text1"/>
              </w:rPr>
            </w:pPr>
            <w:r w:rsidRPr="00250FD5">
              <w:rPr>
                <w:bCs/>
                <w:color w:val="000000" w:themeColor="text1"/>
              </w:rPr>
              <w:t>год</w:t>
            </w:r>
            <w:r w:rsidR="00DD6451" w:rsidRPr="00250FD5">
              <w:rPr>
                <w:bCs/>
                <w:color w:val="000000" w:themeColor="text1"/>
              </w:rPr>
              <w:t xml:space="preserve"> </w:t>
            </w:r>
            <w:r w:rsidR="00167C39" w:rsidRPr="00250FD5">
              <w:rPr>
                <w:bCs/>
                <w:color w:val="000000" w:themeColor="text1"/>
              </w:rPr>
              <w:t xml:space="preserve">– </w:t>
            </w:r>
            <w:r w:rsidR="00D17F22" w:rsidRPr="00250FD5">
              <w:rPr>
                <w:color w:val="000000" w:themeColor="text1"/>
              </w:rPr>
              <w:t>121535,8</w:t>
            </w:r>
            <w:r w:rsidR="0084649E" w:rsidRPr="00250FD5">
              <w:rPr>
                <w:color w:val="000000" w:themeColor="text1"/>
              </w:rPr>
              <w:t xml:space="preserve"> </w:t>
            </w:r>
            <w:r w:rsidR="003A1611" w:rsidRPr="00250FD5">
              <w:rPr>
                <w:color w:val="000000" w:themeColor="text1"/>
              </w:rPr>
              <w:t xml:space="preserve"> </w:t>
            </w:r>
            <w:r w:rsidRPr="00250FD5">
              <w:rPr>
                <w:bCs/>
                <w:color w:val="000000" w:themeColor="text1"/>
              </w:rPr>
              <w:t>тысяч рублей,</w:t>
            </w:r>
          </w:p>
          <w:p w:rsidR="00420A7F" w:rsidRPr="00250FD5" w:rsidRDefault="00420A7F" w:rsidP="000C597C">
            <w:pPr>
              <w:autoSpaceDE w:val="0"/>
              <w:autoSpaceDN w:val="0"/>
              <w:adjustRightInd w:val="0"/>
              <w:ind w:left="34" w:firstLine="283"/>
              <w:jc w:val="both"/>
              <w:rPr>
                <w:bCs/>
                <w:color w:val="000000" w:themeColor="text1"/>
              </w:rPr>
            </w:pPr>
            <w:r w:rsidRPr="00250FD5">
              <w:rPr>
                <w:bCs/>
                <w:color w:val="000000" w:themeColor="text1"/>
              </w:rPr>
              <w:t xml:space="preserve">2021 год –  </w:t>
            </w:r>
            <w:r w:rsidR="00506332" w:rsidRPr="00250FD5">
              <w:rPr>
                <w:color w:val="000000" w:themeColor="text1"/>
              </w:rPr>
              <w:t>141237,</w:t>
            </w:r>
            <w:r w:rsidR="007B3B52" w:rsidRPr="00250FD5">
              <w:rPr>
                <w:color w:val="000000" w:themeColor="text1"/>
              </w:rPr>
              <w:t>8</w:t>
            </w:r>
            <w:r w:rsidR="00373390" w:rsidRPr="00250FD5">
              <w:rPr>
                <w:color w:val="000000" w:themeColor="text1"/>
              </w:rPr>
              <w:t xml:space="preserve"> </w:t>
            </w:r>
            <w:r w:rsidRPr="00250FD5">
              <w:rPr>
                <w:bCs/>
                <w:color w:val="000000" w:themeColor="text1"/>
              </w:rPr>
              <w:t xml:space="preserve">тысяч рублей, </w:t>
            </w:r>
          </w:p>
          <w:p w:rsidR="002F3563" w:rsidRPr="00250FD5" w:rsidRDefault="00DD6451" w:rsidP="000C597C">
            <w:pPr>
              <w:autoSpaceDE w:val="0"/>
              <w:autoSpaceDN w:val="0"/>
              <w:adjustRightInd w:val="0"/>
              <w:ind w:left="34" w:firstLine="283"/>
              <w:jc w:val="both"/>
              <w:rPr>
                <w:bCs/>
                <w:color w:val="000000" w:themeColor="text1"/>
              </w:rPr>
            </w:pPr>
            <w:r w:rsidRPr="00250FD5">
              <w:rPr>
                <w:bCs/>
                <w:color w:val="000000" w:themeColor="text1"/>
              </w:rPr>
              <w:t xml:space="preserve">2022 год –  </w:t>
            </w:r>
            <w:r w:rsidR="00250FD5" w:rsidRPr="00250FD5">
              <w:rPr>
                <w:color w:val="000000" w:themeColor="text1"/>
              </w:rPr>
              <w:t>115753,5</w:t>
            </w:r>
            <w:r w:rsidR="00705449" w:rsidRPr="00250FD5">
              <w:rPr>
                <w:color w:val="000000" w:themeColor="text1"/>
              </w:rPr>
              <w:t xml:space="preserve"> </w:t>
            </w:r>
            <w:r w:rsidR="00420A7F" w:rsidRPr="00250FD5">
              <w:rPr>
                <w:bCs/>
                <w:color w:val="000000" w:themeColor="text1"/>
              </w:rPr>
              <w:t>тысяч рублей,</w:t>
            </w:r>
            <w:r w:rsidR="00027CB4" w:rsidRPr="00250FD5">
              <w:rPr>
                <w:bCs/>
                <w:color w:val="000000" w:themeColor="text1"/>
              </w:rPr>
              <w:t xml:space="preserve"> </w:t>
            </w:r>
          </w:p>
          <w:p w:rsidR="002F3563" w:rsidRPr="00250FD5" w:rsidRDefault="00187B48" w:rsidP="000C597C">
            <w:pPr>
              <w:autoSpaceDE w:val="0"/>
              <w:autoSpaceDN w:val="0"/>
              <w:adjustRightInd w:val="0"/>
              <w:ind w:left="34" w:firstLine="283"/>
              <w:jc w:val="both"/>
              <w:rPr>
                <w:bCs/>
                <w:color w:val="000000" w:themeColor="text1"/>
              </w:rPr>
            </w:pPr>
            <w:r w:rsidRPr="00250FD5">
              <w:rPr>
                <w:bCs/>
                <w:color w:val="000000" w:themeColor="text1"/>
              </w:rPr>
              <w:t xml:space="preserve">2023 год – </w:t>
            </w:r>
            <w:r w:rsidR="00420A7F" w:rsidRPr="00250FD5">
              <w:rPr>
                <w:bCs/>
                <w:color w:val="000000" w:themeColor="text1"/>
              </w:rPr>
              <w:t xml:space="preserve"> </w:t>
            </w:r>
            <w:r w:rsidR="00250FD5" w:rsidRPr="00250FD5">
              <w:rPr>
                <w:color w:val="000000" w:themeColor="text1"/>
              </w:rPr>
              <w:t>119349,2</w:t>
            </w:r>
            <w:r w:rsidR="003A1611" w:rsidRPr="00250FD5">
              <w:rPr>
                <w:color w:val="000000" w:themeColor="text1"/>
              </w:rPr>
              <w:t xml:space="preserve"> </w:t>
            </w:r>
            <w:r w:rsidR="00420A7F" w:rsidRPr="00250FD5">
              <w:rPr>
                <w:bCs/>
                <w:color w:val="000000" w:themeColor="text1"/>
              </w:rPr>
              <w:t>тысяч рублей,</w:t>
            </w:r>
          </w:p>
          <w:p w:rsidR="00420A7F" w:rsidRPr="00250FD5" w:rsidRDefault="00420A7F" w:rsidP="000C597C">
            <w:pPr>
              <w:autoSpaceDE w:val="0"/>
              <w:autoSpaceDN w:val="0"/>
              <w:adjustRightInd w:val="0"/>
              <w:ind w:left="34" w:firstLine="283"/>
              <w:jc w:val="both"/>
              <w:rPr>
                <w:bCs/>
                <w:color w:val="000000" w:themeColor="text1"/>
              </w:rPr>
            </w:pPr>
            <w:r w:rsidRPr="00250FD5">
              <w:rPr>
                <w:bCs/>
                <w:color w:val="000000" w:themeColor="text1"/>
              </w:rPr>
              <w:t>2024 год</w:t>
            </w:r>
            <w:r w:rsidR="00187B48" w:rsidRPr="00250FD5">
              <w:rPr>
                <w:bCs/>
                <w:color w:val="000000" w:themeColor="text1"/>
              </w:rPr>
              <w:t xml:space="preserve"> – </w:t>
            </w:r>
            <w:r w:rsidRPr="00250FD5">
              <w:rPr>
                <w:bCs/>
                <w:color w:val="000000" w:themeColor="text1"/>
              </w:rPr>
              <w:t xml:space="preserve"> </w:t>
            </w:r>
            <w:r w:rsidR="00250FD5" w:rsidRPr="00250FD5">
              <w:rPr>
                <w:color w:val="000000" w:themeColor="text1"/>
              </w:rPr>
              <w:t>127618,8</w:t>
            </w:r>
            <w:r w:rsidR="003A1611" w:rsidRPr="00250FD5">
              <w:rPr>
                <w:color w:val="000000" w:themeColor="text1"/>
              </w:rPr>
              <w:t xml:space="preserve"> </w:t>
            </w:r>
            <w:r w:rsidR="00DD6451" w:rsidRPr="00250FD5">
              <w:rPr>
                <w:bCs/>
                <w:color w:val="000000" w:themeColor="text1"/>
              </w:rPr>
              <w:t>тысяч рублей</w:t>
            </w:r>
          </w:p>
          <w:p w:rsidR="00A404D2" w:rsidRPr="00847E63" w:rsidRDefault="00A404D2" w:rsidP="00A404D2">
            <w:pPr>
              <w:autoSpaceDE w:val="0"/>
              <w:autoSpaceDN w:val="0"/>
              <w:adjustRightInd w:val="0"/>
              <w:ind w:left="34" w:firstLine="283"/>
              <w:jc w:val="both"/>
              <w:rPr>
                <w:bCs/>
              </w:rPr>
            </w:pPr>
            <w:r w:rsidRPr="00847E63">
              <w:rPr>
                <w:bCs/>
              </w:rPr>
              <w:t xml:space="preserve">- из средств федерального бюджета – </w:t>
            </w:r>
            <w:r w:rsidR="00373390" w:rsidRPr="00847E63">
              <w:t xml:space="preserve">10520,7 </w:t>
            </w:r>
            <w:proofErr w:type="spellStart"/>
            <w:r w:rsidRPr="00847E63">
              <w:rPr>
                <w:bCs/>
              </w:rPr>
              <w:t>тыс</w:t>
            </w:r>
            <w:proofErr w:type="gramStart"/>
            <w:r w:rsidRPr="00847E63">
              <w:rPr>
                <w:bCs/>
              </w:rPr>
              <w:t>.р</w:t>
            </w:r>
            <w:proofErr w:type="gramEnd"/>
            <w:r w:rsidRPr="00847E63">
              <w:rPr>
                <w:bCs/>
              </w:rPr>
              <w:t>ублей</w:t>
            </w:r>
            <w:proofErr w:type="spellEnd"/>
            <w:r w:rsidRPr="00847E63">
              <w:rPr>
                <w:bCs/>
              </w:rPr>
              <w:t>, из них по годам:</w:t>
            </w:r>
          </w:p>
          <w:p w:rsidR="00A404D2" w:rsidRPr="00847E63" w:rsidRDefault="00A404D2" w:rsidP="00A404D2">
            <w:pPr>
              <w:pStyle w:val="a7"/>
              <w:numPr>
                <w:ilvl w:val="0"/>
                <w:numId w:val="15"/>
              </w:numPr>
              <w:autoSpaceDE w:val="0"/>
              <w:autoSpaceDN w:val="0"/>
              <w:adjustRightInd w:val="0"/>
              <w:jc w:val="both"/>
              <w:rPr>
                <w:bCs/>
              </w:rPr>
            </w:pPr>
            <w:r w:rsidRPr="00847E63">
              <w:rPr>
                <w:bCs/>
              </w:rPr>
              <w:t xml:space="preserve"> год –   0,00 тысяч рублей,</w:t>
            </w:r>
          </w:p>
          <w:p w:rsidR="00A404D2" w:rsidRPr="00847E63" w:rsidRDefault="00A404D2" w:rsidP="00A404D2">
            <w:pPr>
              <w:autoSpaceDE w:val="0"/>
              <w:autoSpaceDN w:val="0"/>
              <w:adjustRightInd w:val="0"/>
              <w:ind w:left="34" w:firstLine="283"/>
              <w:jc w:val="both"/>
              <w:rPr>
                <w:bCs/>
              </w:rPr>
            </w:pPr>
            <w:r w:rsidRPr="00847E63">
              <w:rPr>
                <w:bCs/>
              </w:rPr>
              <w:t xml:space="preserve">2021 год –  </w:t>
            </w:r>
            <w:r w:rsidR="0063720A" w:rsidRPr="00847E63">
              <w:rPr>
                <w:bCs/>
              </w:rPr>
              <w:t xml:space="preserve"> </w:t>
            </w:r>
            <w:r w:rsidR="00373390" w:rsidRPr="00847E63">
              <w:t xml:space="preserve">10520,7 </w:t>
            </w:r>
            <w:r w:rsidRPr="00847E63">
              <w:rPr>
                <w:bCs/>
              </w:rPr>
              <w:t xml:space="preserve">тысяч рублей, </w:t>
            </w:r>
          </w:p>
          <w:p w:rsidR="00A404D2" w:rsidRPr="00847E63" w:rsidRDefault="00A404D2" w:rsidP="00A404D2">
            <w:pPr>
              <w:autoSpaceDE w:val="0"/>
              <w:autoSpaceDN w:val="0"/>
              <w:adjustRightInd w:val="0"/>
              <w:ind w:left="34" w:firstLine="283"/>
              <w:jc w:val="both"/>
              <w:rPr>
                <w:bCs/>
              </w:rPr>
            </w:pPr>
            <w:r w:rsidRPr="00847E63">
              <w:rPr>
                <w:bCs/>
              </w:rPr>
              <w:t>2022 год –   0,00 тысяч рублей,</w:t>
            </w:r>
          </w:p>
          <w:p w:rsidR="00A404D2" w:rsidRPr="00847E63" w:rsidRDefault="00A404D2" w:rsidP="00A404D2">
            <w:pPr>
              <w:autoSpaceDE w:val="0"/>
              <w:autoSpaceDN w:val="0"/>
              <w:adjustRightInd w:val="0"/>
              <w:ind w:left="34" w:firstLine="283"/>
              <w:jc w:val="both"/>
              <w:rPr>
                <w:bCs/>
              </w:rPr>
            </w:pPr>
            <w:r w:rsidRPr="00847E63">
              <w:rPr>
                <w:bCs/>
              </w:rPr>
              <w:t>2023 год –   0,00 тысяч рублей,</w:t>
            </w:r>
          </w:p>
          <w:p w:rsidR="00A404D2" w:rsidRPr="00847E63" w:rsidRDefault="00A404D2" w:rsidP="00A404D2">
            <w:pPr>
              <w:autoSpaceDE w:val="0"/>
              <w:autoSpaceDN w:val="0"/>
              <w:adjustRightInd w:val="0"/>
              <w:ind w:left="34" w:firstLine="283"/>
              <w:jc w:val="both"/>
              <w:rPr>
                <w:bCs/>
              </w:rPr>
            </w:pPr>
            <w:r w:rsidRPr="00847E63">
              <w:rPr>
                <w:bCs/>
              </w:rPr>
              <w:t>2024 год –   0,00 тысяч рублей;</w:t>
            </w:r>
          </w:p>
          <w:p w:rsidR="00420A7F" w:rsidRPr="00250FD5" w:rsidRDefault="00420A7F" w:rsidP="000C597C">
            <w:pPr>
              <w:autoSpaceDE w:val="0"/>
              <w:autoSpaceDN w:val="0"/>
              <w:adjustRightInd w:val="0"/>
              <w:ind w:left="34" w:firstLine="283"/>
              <w:jc w:val="both"/>
              <w:rPr>
                <w:bCs/>
                <w:color w:val="000000" w:themeColor="text1"/>
              </w:rPr>
            </w:pPr>
            <w:r w:rsidRPr="00847E63">
              <w:rPr>
                <w:bCs/>
              </w:rPr>
              <w:t xml:space="preserve">- из средств краевого бюджета </w:t>
            </w:r>
            <w:r w:rsidRPr="00250FD5">
              <w:rPr>
                <w:bCs/>
                <w:color w:val="000000" w:themeColor="text1"/>
              </w:rPr>
              <w:t xml:space="preserve">– </w:t>
            </w:r>
            <w:r w:rsidR="00250FD5" w:rsidRPr="00250FD5">
              <w:rPr>
                <w:color w:val="000000" w:themeColor="text1"/>
              </w:rPr>
              <w:t>9325,3</w:t>
            </w:r>
            <w:r w:rsidR="00373390" w:rsidRPr="00250FD5">
              <w:rPr>
                <w:color w:val="000000" w:themeColor="text1"/>
              </w:rPr>
              <w:t xml:space="preserve"> </w:t>
            </w:r>
            <w:proofErr w:type="spellStart"/>
            <w:r w:rsidRPr="00250FD5">
              <w:rPr>
                <w:bCs/>
                <w:color w:val="000000" w:themeColor="text1"/>
              </w:rPr>
              <w:t>тыс</w:t>
            </w:r>
            <w:proofErr w:type="gramStart"/>
            <w:r w:rsidRPr="00250FD5">
              <w:rPr>
                <w:bCs/>
                <w:color w:val="000000" w:themeColor="text1"/>
              </w:rPr>
              <w:t>.р</w:t>
            </w:r>
            <w:proofErr w:type="gramEnd"/>
            <w:r w:rsidRPr="00250FD5">
              <w:rPr>
                <w:bCs/>
                <w:color w:val="000000" w:themeColor="text1"/>
              </w:rPr>
              <w:t>ублей</w:t>
            </w:r>
            <w:proofErr w:type="spellEnd"/>
            <w:r w:rsidRPr="00250FD5">
              <w:rPr>
                <w:bCs/>
                <w:color w:val="000000" w:themeColor="text1"/>
              </w:rPr>
              <w:t xml:space="preserve">, из них по годам: </w:t>
            </w:r>
          </w:p>
          <w:p w:rsidR="00420A7F" w:rsidRPr="00250FD5" w:rsidRDefault="00A5609C" w:rsidP="00E06804">
            <w:pPr>
              <w:pStyle w:val="a7"/>
              <w:numPr>
                <w:ilvl w:val="0"/>
                <w:numId w:val="11"/>
              </w:numPr>
              <w:autoSpaceDE w:val="0"/>
              <w:autoSpaceDN w:val="0"/>
              <w:adjustRightInd w:val="0"/>
              <w:jc w:val="both"/>
              <w:rPr>
                <w:bCs/>
                <w:color w:val="000000" w:themeColor="text1"/>
              </w:rPr>
            </w:pPr>
            <w:r w:rsidRPr="00250FD5">
              <w:rPr>
                <w:bCs/>
                <w:color w:val="000000" w:themeColor="text1"/>
              </w:rPr>
              <w:t xml:space="preserve">год –  </w:t>
            </w:r>
            <w:r w:rsidR="0063720A" w:rsidRPr="00250FD5">
              <w:rPr>
                <w:bCs/>
                <w:color w:val="000000" w:themeColor="text1"/>
              </w:rPr>
              <w:t xml:space="preserve"> </w:t>
            </w:r>
            <w:r w:rsidR="009A07FA" w:rsidRPr="00250FD5">
              <w:rPr>
                <w:bCs/>
                <w:color w:val="000000" w:themeColor="text1"/>
              </w:rPr>
              <w:t>4109,1</w:t>
            </w:r>
            <w:r w:rsidR="00420A7F" w:rsidRPr="00250FD5">
              <w:rPr>
                <w:bCs/>
                <w:color w:val="000000" w:themeColor="text1"/>
              </w:rPr>
              <w:t xml:space="preserve"> тысяч рублей,</w:t>
            </w:r>
          </w:p>
          <w:p w:rsidR="00420A7F" w:rsidRPr="00250FD5" w:rsidRDefault="00420A7F" w:rsidP="000C597C">
            <w:pPr>
              <w:autoSpaceDE w:val="0"/>
              <w:autoSpaceDN w:val="0"/>
              <w:adjustRightInd w:val="0"/>
              <w:ind w:left="34" w:firstLine="283"/>
              <w:jc w:val="both"/>
              <w:rPr>
                <w:bCs/>
                <w:color w:val="000000" w:themeColor="text1"/>
              </w:rPr>
            </w:pPr>
            <w:r w:rsidRPr="00250FD5">
              <w:rPr>
                <w:bCs/>
                <w:color w:val="000000" w:themeColor="text1"/>
              </w:rPr>
              <w:t xml:space="preserve">2021 год –   </w:t>
            </w:r>
            <w:r w:rsidR="00373390" w:rsidRPr="00250FD5">
              <w:rPr>
                <w:color w:val="000000" w:themeColor="text1"/>
              </w:rPr>
              <w:t>39</w:t>
            </w:r>
            <w:r w:rsidR="00BA7F83" w:rsidRPr="00250FD5">
              <w:rPr>
                <w:color w:val="000000" w:themeColor="text1"/>
              </w:rPr>
              <w:t>85,3</w:t>
            </w:r>
            <w:r w:rsidR="00373390" w:rsidRPr="00250FD5">
              <w:rPr>
                <w:color w:val="000000" w:themeColor="text1"/>
              </w:rPr>
              <w:t xml:space="preserve"> </w:t>
            </w:r>
            <w:r w:rsidRPr="00250FD5">
              <w:rPr>
                <w:bCs/>
                <w:color w:val="000000" w:themeColor="text1"/>
              </w:rPr>
              <w:t xml:space="preserve">тысяч рублей, </w:t>
            </w:r>
          </w:p>
          <w:p w:rsidR="00420A7F" w:rsidRPr="00250FD5" w:rsidRDefault="00420A7F" w:rsidP="000C597C">
            <w:pPr>
              <w:autoSpaceDE w:val="0"/>
              <w:autoSpaceDN w:val="0"/>
              <w:adjustRightInd w:val="0"/>
              <w:ind w:left="34" w:firstLine="283"/>
              <w:jc w:val="both"/>
              <w:rPr>
                <w:bCs/>
                <w:color w:val="000000" w:themeColor="text1"/>
              </w:rPr>
            </w:pPr>
            <w:r w:rsidRPr="00250FD5">
              <w:rPr>
                <w:bCs/>
                <w:color w:val="000000" w:themeColor="text1"/>
              </w:rPr>
              <w:t xml:space="preserve">2022 год –   </w:t>
            </w:r>
            <w:r w:rsidR="00250FD5" w:rsidRPr="00250FD5">
              <w:rPr>
                <w:bCs/>
                <w:color w:val="000000" w:themeColor="text1"/>
              </w:rPr>
              <w:t>394,3</w:t>
            </w:r>
            <w:r w:rsidRPr="00250FD5">
              <w:rPr>
                <w:bCs/>
                <w:color w:val="000000" w:themeColor="text1"/>
              </w:rPr>
              <w:t xml:space="preserve"> тысяч рублей,</w:t>
            </w:r>
          </w:p>
          <w:p w:rsidR="00420A7F" w:rsidRPr="00250FD5" w:rsidRDefault="008C73AF" w:rsidP="000C597C">
            <w:pPr>
              <w:autoSpaceDE w:val="0"/>
              <w:autoSpaceDN w:val="0"/>
              <w:adjustRightInd w:val="0"/>
              <w:ind w:left="34" w:firstLine="283"/>
              <w:jc w:val="both"/>
              <w:rPr>
                <w:bCs/>
                <w:color w:val="000000" w:themeColor="text1"/>
              </w:rPr>
            </w:pPr>
            <w:r w:rsidRPr="00250FD5">
              <w:rPr>
                <w:bCs/>
                <w:color w:val="000000" w:themeColor="text1"/>
              </w:rPr>
              <w:t xml:space="preserve">2023 год – </w:t>
            </w:r>
            <w:r w:rsidR="00A5609C" w:rsidRPr="00250FD5">
              <w:rPr>
                <w:bCs/>
                <w:color w:val="000000" w:themeColor="text1"/>
              </w:rPr>
              <w:t xml:space="preserve">  </w:t>
            </w:r>
            <w:r w:rsidR="00250FD5" w:rsidRPr="00250FD5">
              <w:rPr>
                <w:bCs/>
                <w:color w:val="000000" w:themeColor="text1"/>
              </w:rPr>
              <w:t>410,1</w:t>
            </w:r>
            <w:r w:rsidR="00705449" w:rsidRPr="00250FD5">
              <w:rPr>
                <w:bCs/>
                <w:color w:val="000000" w:themeColor="text1"/>
              </w:rPr>
              <w:t xml:space="preserve"> </w:t>
            </w:r>
            <w:r w:rsidR="00420A7F" w:rsidRPr="00250FD5">
              <w:rPr>
                <w:bCs/>
                <w:color w:val="000000" w:themeColor="text1"/>
              </w:rPr>
              <w:t>тысяч рублей,</w:t>
            </w:r>
          </w:p>
          <w:p w:rsidR="00420A7F" w:rsidRPr="00250FD5" w:rsidRDefault="008C73AF" w:rsidP="000C597C">
            <w:pPr>
              <w:autoSpaceDE w:val="0"/>
              <w:autoSpaceDN w:val="0"/>
              <w:adjustRightInd w:val="0"/>
              <w:ind w:left="34" w:firstLine="283"/>
              <w:jc w:val="both"/>
              <w:rPr>
                <w:bCs/>
                <w:color w:val="000000" w:themeColor="text1"/>
              </w:rPr>
            </w:pPr>
            <w:r w:rsidRPr="00250FD5">
              <w:rPr>
                <w:bCs/>
                <w:color w:val="000000" w:themeColor="text1"/>
              </w:rPr>
              <w:t xml:space="preserve">2024 год – </w:t>
            </w:r>
            <w:r w:rsidR="00A5609C" w:rsidRPr="00250FD5">
              <w:rPr>
                <w:bCs/>
                <w:color w:val="000000" w:themeColor="text1"/>
              </w:rPr>
              <w:t xml:space="preserve">  </w:t>
            </w:r>
            <w:r w:rsidR="00250FD5" w:rsidRPr="00250FD5">
              <w:rPr>
                <w:bCs/>
                <w:color w:val="000000" w:themeColor="text1"/>
              </w:rPr>
              <w:t>426,5</w:t>
            </w:r>
            <w:r w:rsidR="00DD6451" w:rsidRPr="00250FD5">
              <w:rPr>
                <w:bCs/>
                <w:color w:val="000000" w:themeColor="text1"/>
              </w:rPr>
              <w:t xml:space="preserve"> тысяч рублей;</w:t>
            </w:r>
          </w:p>
          <w:p w:rsidR="00420A7F" w:rsidRPr="00250FD5" w:rsidRDefault="00420A7F" w:rsidP="00B376CB">
            <w:pPr>
              <w:tabs>
                <w:tab w:val="left" w:pos="218"/>
              </w:tabs>
              <w:autoSpaceDE w:val="0"/>
              <w:autoSpaceDN w:val="0"/>
              <w:adjustRightInd w:val="0"/>
              <w:ind w:left="34" w:hanging="34"/>
              <w:jc w:val="both"/>
              <w:rPr>
                <w:bCs/>
                <w:color w:val="000000" w:themeColor="text1"/>
              </w:rPr>
            </w:pPr>
            <w:r w:rsidRPr="00847E63">
              <w:rPr>
                <w:bCs/>
              </w:rPr>
              <w:t xml:space="preserve">- из средств бюджета муниципального образования Крымский район </w:t>
            </w:r>
            <w:r w:rsidRPr="00250FD5">
              <w:rPr>
                <w:bCs/>
                <w:color w:val="000000" w:themeColor="text1"/>
              </w:rPr>
              <w:t xml:space="preserve">–  </w:t>
            </w:r>
            <w:r w:rsidR="00250FD5" w:rsidRPr="00250FD5">
              <w:rPr>
                <w:color w:val="000000" w:themeColor="text1"/>
              </w:rPr>
              <w:t>605649,1</w:t>
            </w:r>
            <w:r w:rsidR="00BA7F83" w:rsidRPr="00250FD5">
              <w:rPr>
                <w:color w:val="000000" w:themeColor="text1"/>
              </w:rPr>
              <w:t xml:space="preserve"> </w:t>
            </w:r>
            <w:proofErr w:type="spellStart"/>
            <w:r w:rsidRPr="00250FD5">
              <w:rPr>
                <w:bCs/>
                <w:color w:val="000000" w:themeColor="text1"/>
              </w:rPr>
              <w:t>тыс</w:t>
            </w:r>
            <w:proofErr w:type="gramStart"/>
            <w:r w:rsidRPr="00250FD5">
              <w:rPr>
                <w:bCs/>
                <w:color w:val="000000" w:themeColor="text1"/>
              </w:rPr>
              <w:t>.р</w:t>
            </w:r>
            <w:proofErr w:type="gramEnd"/>
            <w:r w:rsidRPr="00250FD5">
              <w:rPr>
                <w:bCs/>
                <w:color w:val="000000" w:themeColor="text1"/>
              </w:rPr>
              <w:t>ублей</w:t>
            </w:r>
            <w:proofErr w:type="spellEnd"/>
            <w:r w:rsidRPr="00250FD5">
              <w:rPr>
                <w:bCs/>
                <w:color w:val="000000" w:themeColor="text1"/>
              </w:rPr>
              <w:t>, в том числе по годам:</w:t>
            </w:r>
          </w:p>
          <w:p w:rsidR="00420A7F" w:rsidRPr="00250FD5" w:rsidRDefault="009A07FA" w:rsidP="00E06804">
            <w:pPr>
              <w:pStyle w:val="a7"/>
              <w:numPr>
                <w:ilvl w:val="0"/>
                <w:numId w:val="10"/>
              </w:numPr>
              <w:autoSpaceDE w:val="0"/>
              <w:autoSpaceDN w:val="0"/>
              <w:adjustRightInd w:val="0"/>
              <w:jc w:val="both"/>
              <w:rPr>
                <w:bCs/>
                <w:color w:val="000000" w:themeColor="text1"/>
              </w:rPr>
            </w:pPr>
            <w:r w:rsidRPr="00250FD5">
              <w:rPr>
                <w:bCs/>
                <w:color w:val="000000" w:themeColor="text1"/>
              </w:rPr>
              <w:t>год –</w:t>
            </w:r>
            <w:r w:rsidR="0063720A" w:rsidRPr="00250FD5">
              <w:rPr>
                <w:bCs/>
                <w:color w:val="000000" w:themeColor="text1"/>
              </w:rPr>
              <w:t xml:space="preserve">   </w:t>
            </w:r>
            <w:r w:rsidR="00D17F22" w:rsidRPr="00250FD5">
              <w:rPr>
                <w:color w:val="000000" w:themeColor="text1"/>
              </w:rPr>
              <w:t>117426,</w:t>
            </w:r>
            <w:r w:rsidR="007B0E39" w:rsidRPr="00250FD5">
              <w:rPr>
                <w:color w:val="000000" w:themeColor="text1"/>
              </w:rPr>
              <w:t>7</w:t>
            </w:r>
            <w:r w:rsidR="003A1611" w:rsidRPr="00250FD5">
              <w:rPr>
                <w:color w:val="000000" w:themeColor="text1"/>
              </w:rPr>
              <w:t xml:space="preserve"> </w:t>
            </w:r>
            <w:r w:rsidR="00420A7F" w:rsidRPr="00250FD5">
              <w:rPr>
                <w:bCs/>
                <w:color w:val="000000" w:themeColor="text1"/>
              </w:rPr>
              <w:t>тысяч рублей,</w:t>
            </w:r>
          </w:p>
          <w:p w:rsidR="00420A7F" w:rsidRPr="00250FD5" w:rsidRDefault="00420A7F" w:rsidP="000C597C">
            <w:pPr>
              <w:autoSpaceDE w:val="0"/>
              <w:autoSpaceDN w:val="0"/>
              <w:adjustRightInd w:val="0"/>
              <w:ind w:left="34" w:firstLine="283"/>
              <w:jc w:val="both"/>
              <w:rPr>
                <w:bCs/>
                <w:color w:val="000000" w:themeColor="text1"/>
              </w:rPr>
            </w:pPr>
            <w:r w:rsidRPr="00250FD5">
              <w:rPr>
                <w:bCs/>
                <w:color w:val="000000" w:themeColor="text1"/>
              </w:rPr>
              <w:t>2021</w:t>
            </w:r>
            <w:r w:rsidR="008C73AF" w:rsidRPr="00250FD5">
              <w:rPr>
                <w:bCs/>
                <w:color w:val="000000" w:themeColor="text1"/>
              </w:rPr>
              <w:t xml:space="preserve"> год – </w:t>
            </w:r>
            <w:r w:rsidR="0063720A" w:rsidRPr="00250FD5">
              <w:rPr>
                <w:bCs/>
                <w:color w:val="000000" w:themeColor="text1"/>
              </w:rPr>
              <w:t xml:space="preserve">  </w:t>
            </w:r>
            <w:r w:rsidR="00506332" w:rsidRPr="00250FD5">
              <w:rPr>
                <w:color w:val="000000" w:themeColor="text1"/>
              </w:rPr>
              <w:t>126731,</w:t>
            </w:r>
            <w:r w:rsidR="007B3B52" w:rsidRPr="00250FD5">
              <w:rPr>
                <w:color w:val="000000" w:themeColor="text1"/>
              </w:rPr>
              <w:t>8</w:t>
            </w:r>
            <w:r w:rsidR="00B23F90" w:rsidRPr="00250FD5">
              <w:rPr>
                <w:color w:val="000000" w:themeColor="text1"/>
              </w:rPr>
              <w:t xml:space="preserve"> </w:t>
            </w:r>
            <w:r w:rsidRPr="00250FD5">
              <w:rPr>
                <w:bCs/>
                <w:color w:val="000000" w:themeColor="text1"/>
              </w:rPr>
              <w:t xml:space="preserve">тысяч рублей, </w:t>
            </w:r>
          </w:p>
          <w:p w:rsidR="00B376CB" w:rsidRPr="00250FD5" w:rsidRDefault="0063720A" w:rsidP="00B376CB">
            <w:pPr>
              <w:autoSpaceDE w:val="0"/>
              <w:autoSpaceDN w:val="0"/>
              <w:adjustRightInd w:val="0"/>
              <w:ind w:left="34" w:firstLine="283"/>
              <w:jc w:val="both"/>
              <w:rPr>
                <w:bCs/>
                <w:color w:val="000000" w:themeColor="text1"/>
              </w:rPr>
            </w:pPr>
            <w:r w:rsidRPr="00250FD5">
              <w:rPr>
                <w:bCs/>
                <w:color w:val="000000" w:themeColor="text1"/>
              </w:rPr>
              <w:t xml:space="preserve">2022 год –   </w:t>
            </w:r>
            <w:r w:rsidR="00250FD5" w:rsidRPr="00250FD5">
              <w:rPr>
                <w:color w:val="000000" w:themeColor="text1"/>
              </w:rPr>
              <w:t>115359,2</w:t>
            </w:r>
            <w:r w:rsidR="00B376CB" w:rsidRPr="00250FD5">
              <w:rPr>
                <w:color w:val="000000" w:themeColor="text1"/>
              </w:rPr>
              <w:t xml:space="preserve"> </w:t>
            </w:r>
            <w:r w:rsidR="00B376CB" w:rsidRPr="00250FD5">
              <w:rPr>
                <w:bCs/>
                <w:color w:val="000000" w:themeColor="text1"/>
              </w:rPr>
              <w:t>тысяч рублей,</w:t>
            </w:r>
          </w:p>
          <w:p w:rsidR="00B376CB" w:rsidRPr="00250FD5" w:rsidRDefault="0063720A" w:rsidP="00B376CB">
            <w:pPr>
              <w:autoSpaceDE w:val="0"/>
              <w:autoSpaceDN w:val="0"/>
              <w:adjustRightInd w:val="0"/>
              <w:ind w:left="34" w:firstLine="283"/>
              <w:jc w:val="both"/>
              <w:rPr>
                <w:bCs/>
                <w:color w:val="000000" w:themeColor="text1"/>
              </w:rPr>
            </w:pPr>
            <w:r w:rsidRPr="00250FD5">
              <w:rPr>
                <w:bCs/>
                <w:color w:val="000000" w:themeColor="text1"/>
              </w:rPr>
              <w:t xml:space="preserve">2023 год –   </w:t>
            </w:r>
            <w:r w:rsidR="00250FD5" w:rsidRPr="00250FD5">
              <w:rPr>
                <w:color w:val="000000" w:themeColor="text1"/>
              </w:rPr>
              <w:t>118939,1</w:t>
            </w:r>
            <w:r w:rsidR="00B376CB" w:rsidRPr="00250FD5">
              <w:rPr>
                <w:color w:val="000000" w:themeColor="text1"/>
              </w:rPr>
              <w:t xml:space="preserve"> </w:t>
            </w:r>
            <w:r w:rsidR="00B376CB" w:rsidRPr="00250FD5">
              <w:rPr>
                <w:bCs/>
                <w:color w:val="000000" w:themeColor="text1"/>
              </w:rPr>
              <w:t>тысяч рублей,</w:t>
            </w:r>
          </w:p>
          <w:p w:rsidR="00420A7F" w:rsidRPr="00250FD5" w:rsidRDefault="0063720A" w:rsidP="00B376CB">
            <w:pPr>
              <w:autoSpaceDE w:val="0"/>
              <w:autoSpaceDN w:val="0"/>
              <w:adjustRightInd w:val="0"/>
              <w:ind w:left="34" w:firstLine="283"/>
              <w:jc w:val="both"/>
              <w:rPr>
                <w:bCs/>
                <w:color w:val="000000" w:themeColor="text1"/>
              </w:rPr>
            </w:pPr>
            <w:r w:rsidRPr="00250FD5">
              <w:rPr>
                <w:bCs/>
                <w:color w:val="000000" w:themeColor="text1"/>
              </w:rPr>
              <w:t xml:space="preserve">2024 год –   </w:t>
            </w:r>
            <w:r w:rsidR="00250FD5" w:rsidRPr="00250FD5">
              <w:rPr>
                <w:color w:val="000000" w:themeColor="text1"/>
              </w:rPr>
              <w:t>127192,3</w:t>
            </w:r>
            <w:r w:rsidR="00B376CB" w:rsidRPr="00250FD5">
              <w:rPr>
                <w:color w:val="000000" w:themeColor="text1"/>
              </w:rPr>
              <w:t xml:space="preserve"> </w:t>
            </w:r>
            <w:r w:rsidR="00B376CB" w:rsidRPr="00250FD5">
              <w:rPr>
                <w:bCs/>
                <w:color w:val="000000" w:themeColor="text1"/>
              </w:rPr>
              <w:t>тысяч рублей</w:t>
            </w:r>
          </w:p>
          <w:p w:rsidR="00420A7F" w:rsidRPr="00847E63" w:rsidRDefault="00420A7F" w:rsidP="00B45922">
            <w:pPr>
              <w:pStyle w:val="1"/>
              <w:outlineLvl w:val="0"/>
              <w:rPr>
                <w:sz w:val="24"/>
              </w:rPr>
            </w:pPr>
          </w:p>
        </w:tc>
      </w:tr>
      <w:tr w:rsidR="00420A7F" w:rsidRPr="00847E63" w:rsidTr="00277366">
        <w:tc>
          <w:tcPr>
            <w:tcW w:w="3652" w:type="dxa"/>
          </w:tcPr>
          <w:p w:rsidR="00420A7F" w:rsidRPr="00847E63" w:rsidRDefault="00420A7F" w:rsidP="000C597C">
            <w:pPr>
              <w:pStyle w:val="a4"/>
              <w:jc w:val="both"/>
              <w:rPr>
                <w:b w:val="0"/>
                <w:bCs/>
                <w:sz w:val="24"/>
              </w:rPr>
            </w:pPr>
            <w:r w:rsidRPr="00847E63">
              <w:rPr>
                <w:b w:val="0"/>
                <w:bCs/>
                <w:sz w:val="24"/>
              </w:rPr>
              <w:lastRenderedPageBreak/>
              <w:t xml:space="preserve">Контроль за выполнением </w:t>
            </w:r>
            <w:r w:rsidR="00AE75B8" w:rsidRPr="00847E63">
              <w:rPr>
                <w:b w:val="0"/>
                <w:bCs/>
                <w:sz w:val="24"/>
              </w:rPr>
              <w:t xml:space="preserve">муниципальной </w:t>
            </w:r>
            <w:r w:rsidRPr="00847E63">
              <w:rPr>
                <w:b w:val="0"/>
                <w:bCs/>
                <w:sz w:val="24"/>
              </w:rPr>
              <w:t>программы</w:t>
            </w:r>
          </w:p>
        </w:tc>
        <w:tc>
          <w:tcPr>
            <w:tcW w:w="5919" w:type="dxa"/>
          </w:tcPr>
          <w:p w:rsidR="00420A7F" w:rsidRPr="00847E63" w:rsidRDefault="00AE75B8" w:rsidP="00292076">
            <w:pPr>
              <w:pStyle w:val="a7"/>
              <w:numPr>
                <w:ilvl w:val="0"/>
                <w:numId w:val="3"/>
              </w:numPr>
              <w:tabs>
                <w:tab w:val="left" w:pos="208"/>
              </w:tabs>
              <w:ind w:left="0" w:firstLine="34"/>
              <w:jc w:val="both"/>
            </w:pPr>
            <w:r w:rsidRPr="00847E63">
              <w:t>У</w:t>
            </w:r>
            <w:r w:rsidR="00420A7F" w:rsidRPr="00847E63">
              <w:t>правление культуры администрации муниципального образования Крымский район</w:t>
            </w:r>
          </w:p>
          <w:p w:rsidR="00420A7F" w:rsidRPr="00847E63" w:rsidRDefault="00420A7F" w:rsidP="000C597C">
            <w:pPr>
              <w:pStyle w:val="1"/>
              <w:ind w:left="459" w:hanging="141"/>
              <w:outlineLvl w:val="0"/>
              <w:rPr>
                <w:sz w:val="24"/>
              </w:rPr>
            </w:pPr>
          </w:p>
        </w:tc>
      </w:tr>
    </w:tbl>
    <w:p w:rsidR="00954E18" w:rsidRPr="00847E63" w:rsidRDefault="00954E18" w:rsidP="000C597C">
      <w:pPr>
        <w:tabs>
          <w:tab w:val="left" w:pos="4198"/>
        </w:tabs>
      </w:pPr>
    </w:p>
    <w:p w:rsidR="00373390" w:rsidRPr="00847E63" w:rsidRDefault="00373390" w:rsidP="000C597C">
      <w:pPr>
        <w:pStyle w:val="ConsPlusNormal"/>
        <w:ind w:firstLine="0"/>
        <w:jc w:val="center"/>
        <w:rPr>
          <w:rFonts w:ascii="Times New Roman" w:hAnsi="Times New Roman" w:cs="Times New Roman"/>
          <w:b/>
          <w:sz w:val="28"/>
          <w:szCs w:val="28"/>
        </w:rPr>
      </w:pPr>
    </w:p>
    <w:p w:rsidR="00912F25" w:rsidRPr="00847E63" w:rsidRDefault="00912F25" w:rsidP="000C597C">
      <w:pPr>
        <w:pStyle w:val="ConsPlusNormal"/>
        <w:ind w:firstLine="0"/>
        <w:jc w:val="center"/>
        <w:rPr>
          <w:rFonts w:ascii="Times New Roman" w:hAnsi="Times New Roman" w:cs="Times New Roman"/>
          <w:b/>
          <w:sz w:val="28"/>
          <w:szCs w:val="28"/>
        </w:rPr>
      </w:pPr>
      <w:r w:rsidRPr="00847E63">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912F25" w:rsidRPr="00847E63" w:rsidRDefault="009003C5" w:rsidP="000C597C">
      <w:pPr>
        <w:jc w:val="both"/>
        <w:rPr>
          <w:bCs/>
          <w:sz w:val="28"/>
          <w:szCs w:val="28"/>
          <w:lang w:eastAsia="x-none"/>
        </w:rPr>
      </w:pPr>
      <w:r w:rsidRPr="00847E63">
        <w:tab/>
      </w:r>
      <w:r w:rsidR="00912F25" w:rsidRPr="00847E63">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847E63">
        <w:rPr>
          <w:sz w:val="28"/>
          <w:szCs w:val="28"/>
        </w:rPr>
        <w:t xml:space="preserve"> качественное изменение общества, обеспечивающее</w:t>
      </w:r>
      <w:r w:rsidR="00912F25" w:rsidRPr="00847E63">
        <w:rPr>
          <w:rStyle w:val="w"/>
          <w:rFonts w:ascii="Helvetica" w:hAnsi="Helvetica" w:cs="Helvetica"/>
          <w:sz w:val="28"/>
          <w:szCs w:val="28"/>
          <w:shd w:val="clear" w:color="auto" w:fill="FFFFFF"/>
        </w:rPr>
        <w:t xml:space="preserve"> </w:t>
      </w:r>
      <w:r w:rsidR="00912F25" w:rsidRPr="00847E63">
        <w:rPr>
          <w:bCs/>
          <w:sz w:val="28"/>
          <w:szCs w:val="28"/>
          <w:lang w:eastAsia="x-none"/>
        </w:rPr>
        <w:t> условия для повышения качества жизни человека.</w:t>
      </w:r>
    </w:p>
    <w:p w:rsidR="001B336E" w:rsidRPr="00847E63" w:rsidRDefault="00D4667C" w:rsidP="000C597C">
      <w:pPr>
        <w:ind w:firstLine="426"/>
        <w:jc w:val="both"/>
        <w:rPr>
          <w:sz w:val="28"/>
          <w:szCs w:val="28"/>
        </w:rPr>
      </w:pPr>
      <w:r w:rsidRPr="00847E63">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847E63">
        <w:rPr>
          <w:sz w:val="28"/>
          <w:szCs w:val="28"/>
        </w:rPr>
        <w:t xml:space="preserve"> </w:t>
      </w:r>
      <w:r w:rsidRPr="00847E63">
        <w:rPr>
          <w:sz w:val="28"/>
          <w:szCs w:val="28"/>
        </w:rPr>
        <w:t>Законом Краснодарского края от 3 ноября 2000 года № 325 «О культуре»</w:t>
      </w:r>
      <w:r w:rsidR="001B336E" w:rsidRPr="00847E63">
        <w:rPr>
          <w:sz w:val="28"/>
          <w:szCs w:val="28"/>
        </w:rPr>
        <w:t>,</w:t>
      </w:r>
      <w:r w:rsidRPr="00847E63">
        <w:rPr>
          <w:sz w:val="28"/>
          <w:szCs w:val="28"/>
        </w:rPr>
        <w:t xml:space="preserve"> закреплены полномочия органов местного самоуправления по созданию условий </w:t>
      </w:r>
      <w:r w:rsidR="001B336E" w:rsidRPr="00847E63">
        <w:rPr>
          <w:sz w:val="28"/>
          <w:szCs w:val="28"/>
        </w:rPr>
        <w:t xml:space="preserve">для организации библиотечного обслуживания населения </w:t>
      </w:r>
      <w:proofErr w:type="spellStart"/>
      <w:r w:rsidR="001B336E" w:rsidRPr="00847E63">
        <w:rPr>
          <w:sz w:val="28"/>
          <w:szCs w:val="28"/>
        </w:rPr>
        <w:t>межпоселенческими</w:t>
      </w:r>
      <w:proofErr w:type="spellEnd"/>
      <w:r w:rsidR="001B336E" w:rsidRPr="00847E63">
        <w:rPr>
          <w:sz w:val="28"/>
          <w:szCs w:val="28"/>
        </w:rPr>
        <w:t xml:space="preserve"> библиотеками, комплектования и обеспечения </w:t>
      </w:r>
      <w:r w:rsidR="001B336E" w:rsidRPr="00847E63">
        <w:rPr>
          <w:sz w:val="28"/>
          <w:szCs w:val="28"/>
        </w:rPr>
        <w:lastRenderedPageBreak/>
        <w:t>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24428B" w:rsidRPr="00847E63" w:rsidRDefault="001B336E" w:rsidP="000C597C">
      <w:pPr>
        <w:pStyle w:val="a8"/>
        <w:spacing w:line="240" w:lineRule="auto"/>
        <w:ind w:right="0" w:firstLine="851"/>
      </w:pPr>
      <w:r w:rsidRPr="00847E63">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847E63">
        <w:t>киновидеозрелищное</w:t>
      </w:r>
      <w:proofErr w:type="spellEnd"/>
      <w:r w:rsidRPr="00847E63">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847E63">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847E63" w:rsidRDefault="001B336E" w:rsidP="000C597C">
      <w:pPr>
        <w:pStyle w:val="a8"/>
        <w:spacing w:line="240" w:lineRule="auto"/>
        <w:ind w:right="0" w:firstLine="851"/>
      </w:pPr>
      <w:r w:rsidRPr="00847E63">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w:t>
      </w:r>
      <w:proofErr w:type="spellStart"/>
      <w:r w:rsidRPr="00847E63">
        <w:t>межпоселенческая</w:t>
      </w:r>
      <w:proofErr w:type="spellEnd"/>
      <w:r w:rsidRPr="00847E63">
        <w:t xml:space="preserve">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847E63">
        <w:t>Нижнебаканской</w:t>
      </w:r>
      <w:proofErr w:type="spellEnd"/>
      <w:r w:rsidRPr="00847E63">
        <w:t xml:space="preserve"> муниципального образования Крымский райо</w:t>
      </w:r>
      <w:r w:rsidR="00881825" w:rsidRPr="00847E63">
        <w:t xml:space="preserve">н, МБУДО детская школа искусств </w:t>
      </w:r>
      <w:r w:rsidRPr="00847E63">
        <w:t>станицы Троицкой муниципального образования Крымский район.</w:t>
      </w:r>
    </w:p>
    <w:p w:rsidR="001B336E" w:rsidRPr="00847E63" w:rsidRDefault="001B336E" w:rsidP="000C597C">
      <w:pPr>
        <w:pStyle w:val="a8"/>
        <w:spacing w:line="240" w:lineRule="auto"/>
        <w:ind w:right="0" w:firstLine="851"/>
      </w:pPr>
      <w:r w:rsidRPr="00847E63">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847E63" w:rsidRDefault="001B336E" w:rsidP="000C597C">
      <w:pPr>
        <w:pStyle w:val="a8"/>
        <w:spacing w:line="240" w:lineRule="auto"/>
        <w:ind w:right="0" w:firstLine="851"/>
      </w:pPr>
      <w:r w:rsidRPr="00847E63">
        <w:t xml:space="preserve">С каждым годом раскрываются новые таланты, творческие коллективы и отдельные исполнители регулярно становятся призерами, </w:t>
      </w:r>
      <w:r w:rsidRPr="00847E63">
        <w:lastRenderedPageBreak/>
        <w:t>победителями, лауреатами и дипломантами международных, всероссийских, 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rsidRPr="00847E63">
        <w:t xml:space="preserve"> каждому</w:t>
      </w:r>
      <w:r w:rsidRPr="00847E63">
        <w:t xml:space="preserve">.  </w:t>
      </w:r>
    </w:p>
    <w:p w:rsidR="001B336E" w:rsidRPr="00847E63" w:rsidRDefault="001B336E" w:rsidP="000C597C">
      <w:pPr>
        <w:ind w:firstLine="426"/>
        <w:jc w:val="both"/>
        <w:rPr>
          <w:sz w:val="28"/>
          <w:szCs w:val="28"/>
        </w:rPr>
      </w:pPr>
      <w:r w:rsidRPr="00847E63">
        <w:rPr>
          <w:sz w:val="28"/>
          <w:szCs w:val="28"/>
        </w:rPr>
        <w:t>Ежегодно</w:t>
      </w:r>
      <w:r w:rsidR="00C72BE1" w:rsidRPr="00847E63">
        <w:rPr>
          <w:sz w:val="28"/>
          <w:szCs w:val="28"/>
        </w:rPr>
        <w:t>,</w:t>
      </w:r>
      <w:r w:rsidRPr="00847E63">
        <w:rPr>
          <w:sz w:val="28"/>
          <w:szCs w:val="28"/>
        </w:rPr>
        <w:t xml:space="preserve"> под руководством управления культуры и при участии творческих коллективов района</w:t>
      </w:r>
      <w:r w:rsidR="00C72BE1" w:rsidRPr="00847E63">
        <w:rPr>
          <w:sz w:val="28"/>
          <w:szCs w:val="28"/>
        </w:rPr>
        <w:t>,</w:t>
      </w:r>
      <w:r w:rsidRPr="00847E63">
        <w:rPr>
          <w:sz w:val="28"/>
          <w:szCs w:val="28"/>
        </w:rPr>
        <w:t xml:space="preserve"> проводятся не менее </w:t>
      </w:r>
      <w:r w:rsidR="00157C06" w:rsidRPr="00847E63">
        <w:rPr>
          <w:sz w:val="28"/>
          <w:szCs w:val="28"/>
        </w:rPr>
        <w:t>10</w:t>
      </w:r>
      <w:r w:rsidR="00C72BE1" w:rsidRPr="00847E63">
        <w:rPr>
          <w:sz w:val="28"/>
          <w:szCs w:val="28"/>
        </w:rPr>
        <w:t>-</w:t>
      </w:r>
      <w:r w:rsidR="00157C06" w:rsidRPr="00847E63">
        <w:rPr>
          <w:sz w:val="28"/>
          <w:szCs w:val="28"/>
        </w:rPr>
        <w:t>т</w:t>
      </w:r>
      <w:r w:rsidR="00C72BE1" w:rsidRPr="00847E63">
        <w:rPr>
          <w:sz w:val="28"/>
          <w:szCs w:val="28"/>
        </w:rPr>
        <w:t>и</w:t>
      </w:r>
      <w:r w:rsidRPr="00847E63">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sidRPr="00847E63">
        <w:rPr>
          <w:sz w:val="28"/>
          <w:szCs w:val="28"/>
        </w:rPr>
        <w:t>.</w:t>
      </w:r>
    </w:p>
    <w:p w:rsidR="0024428B" w:rsidRPr="00847E63" w:rsidRDefault="0024428B" w:rsidP="000C597C">
      <w:pPr>
        <w:pStyle w:val="a8"/>
        <w:tabs>
          <w:tab w:val="clear" w:pos="9000"/>
          <w:tab w:val="left" w:pos="9356"/>
        </w:tabs>
        <w:spacing w:line="240" w:lineRule="auto"/>
        <w:ind w:right="0" w:firstLine="720"/>
      </w:pPr>
      <w:r w:rsidRPr="00847E63">
        <w:t>В Крымском районе в прошедшем году было проведено 22 районных праздника, фестиваля и конкурса самодеятельного творчества</w:t>
      </w:r>
      <w:r w:rsidR="00C72BE1" w:rsidRPr="00847E63">
        <w:t>.</w:t>
      </w:r>
    </w:p>
    <w:p w:rsidR="0024428B" w:rsidRPr="00847E63" w:rsidRDefault="0024428B" w:rsidP="000C597C">
      <w:pPr>
        <w:pStyle w:val="a8"/>
        <w:tabs>
          <w:tab w:val="clear" w:pos="9000"/>
          <w:tab w:val="left" w:pos="9356"/>
        </w:tabs>
        <w:spacing w:line="240" w:lineRule="auto"/>
        <w:ind w:right="0" w:firstLine="720"/>
      </w:pPr>
      <w:r w:rsidRPr="00847E63">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847E63">
        <w:t xml:space="preserve">. В </w:t>
      </w:r>
      <w:r w:rsidRPr="00847E63">
        <w:t>20</w:t>
      </w:r>
      <w:r w:rsidR="006066E0" w:rsidRPr="00847E63">
        <w:t>20</w:t>
      </w:r>
      <w:r w:rsidRPr="00847E63">
        <w:t xml:space="preserve"> году – это </w:t>
      </w:r>
      <w:r w:rsidR="006066E0" w:rsidRPr="00847E63">
        <w:t>187</w:t>
      </w:r>
      <w:r w:rsidR="00187B48" w:rsidRPr="00847E63">
        <w:t xml:space="preserve"> </w:t>
      </w:r>
      <w:r w:rsidR="00C72BE1" w:rsidRPr="00847E63">
        <w:t>фестивал</w:t>
      </w:r>
      <w:r w:rsidR="006066E0" w:rsidRPr="00847E63">
        <w:t>ей</w:t>
      </w:r>
      <w:r w:rsidRPr="00847E63">
        <w:t xml:space="preserve"> и конкурс</w:t>
      </w:r>
      <w:r w:rsidR="006066E0" w:rsidRPr="00847E63">
        <w:t>ов</w:t>
      </w:r>
      <w:r w:rsidRPr="00847E63">
        <w:t>, лауреатами</w:t>
      </w:r>
      <w:r w:rsidR="00187B48" w:rsidRPr="00847E63">
        <w:t xml:space="preserve"> и дипломантами</w:t>
      </w:r>
      <w:r w:rsidRPr="00847E63">
        <w:t xml:space="preserve"> которых стали </w:t>
      </w:r>
      <w:r w:rsidR="006066E0" w:rsidRPr="00847E63">
        <w:t>около</w:t>
      </w:r>
      <w:r w:rsidRPr="00847E63">
        <w:t xml:space="preserve"> </w:t>
      </w:r>
      <w:r w:rsidR="00187B48" w:rsidRPr="00847E63">
        <w:t>2</w:t>
      </w:r>
      <w:r w:rsidR="006066E0" w:rsidRPr="00847E63">
        <w:t>4</w:t>
      </w:r>
      <w:r w:rsidR="00187B48" w:rsidRPr="00847E63">
        <w:t>0</w:t>
      </w:r>
      <w:r w:rsidRPr="00847E63">
        <w:t xml:space="preserve"> коллективов и исполнителей.</w:t>
      </w:r>
    </w:p>
    <w:p w:rsidR="003E0F5B" w:rsidRPr="00847E63" w:rsidRDefault="003E0F5B" w:rsidP="003E0F5B">
      <w:pPr>
        <w:ind w:firstLine="851"/>
        <w:jc w:val="both"/>
        <w:rPr>
          <w:sz w:val="28"/>
          <w:szCs w:val="28"/>
        </w:rPr>
      </w:pPr>
      <w:r w:rsidRPr="00847E63">
        <w:rPr>
          <w:sz w:val="28"/>
          <w:szCs w:val="28"/>
        </w:rPr>
        <w:t>В Крымском районе почетное звание «народный самодеятельный коллектив» и «образцовый художественный коллектив» имеют 33 творческих коллектива учреждений культуры и других ведомств, в том числе – 10 коллективов, работающих на базе МБУ «Социально-культурный центр муниципального образования Крымский район» и детских школ искусств, с числом участников 732 человека. Все они являются визитной карточкой Крымского района и с большим успехом представляют его в крае.</w:t>
      </w:r>
    </w:p>
    <w:p w:rsidR="0024428B" w:rsidRPr="00847E63" w:rsidRDefault="0024428B" w:rsidP="000C597C">
      <w:pPr>
        <w:pStyle w:val="a8"/>
        <w:tabs>
          <w:tab w:val="clear" w:pos="9000"/>
          <w:tab w:val="left" w:pos="709"/>
          <w:tab w:val="left" w:pos="9356"/>
        </w:tabs>
        <w:spacing w:line="240" w:lineRule="auto"/>
        <w:ind w:right="0" w:firstLine="709"/>
      </w:pPr>
      <w:r w:rsidRPr="00847E63">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847E63">
        <w:t>, 2 - общественной деятельностью</w:t>
      </w:r>
      <w:r w:rsidRPr="00847E63">
        <w:t>.</w:t>
      </w:r>
    </w:p>
    <w:p w:rsidR="000C597C" w:rsidRPr="00847E63" w:rsidRDefault="000C597C" w:rsidP="000C597C">
      <w:pPr>
        <w:pStyle w:val="a8"/>
        <w:tabs>
          <w:tab w:val="clear" w:pos="9000"/>
          <w:tab w:val="left" w:pos="709"/>
          <w:tab w:val="left" w:pos="9356"/>
        </w:tabs>
        <w:spacing w:line="240" w:lineRule="auto"/>
        <w:ind w:right="0" w:firstLine="709"/>
      </w:pPr>
      <w:r w:rsidRPr="00847E63">
        <w:t xml:space="preserve">В </w:t>
      </w:r>
      <w:r w:rsidR="006E695A" w:rsidRPr="00847E63">
        <w:t>Детских школах иску</w:t>
      </w:r>
      <w:proofErr w:type="gramStart"/>
      <w:r w:rsidR="006E695A" w:rsidRPr="00847E63">
        <w:t>сств Кр</w:t>
      </w:r>
      <w:proofErr w:type="gramEnd"/>
      <w:r w:rsidR="006E695A" w:rsidRPr="00847E63">
        <w:t xml:space="preserve">ымского района </w:t>
      </w:r>
      <w:r w:rsidRPr="00847E63">
        <w:t xml:space="preserve">обучаются </w:t>
      </w:r>
      <w:r w:rsidR="00025535" w:rsidRPr="00847E63">
        <w:t>около 1400</w:t>
      </w:r>
      <w:r w:rsidRPr="00847E63">
        <w:t xml:space="preserve">  детей в возрасте от 5 до 18 лет. Процент охвата детского населения художественным образованием составляет 10,7%. </w:t>
      </w:r>
      <w:r w:rsidR="006E695A" w:rsidRPr="00847E63">
        <w:t xml:space="preserve">В области искусств, в школах реализуются 28 общеразвивающих и 21 предпрофессиональная образовательные программы. </w:t>
      </w:r>
      <w:r w:rsidRPr="00847E63">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847E63" w:rsidRDefault="000C597C" w:rsidP="000C597C">
      <w:pPr>
        <w:pStyle w:val="a8"/>
        <w:tabs>
          <w:tab w:val="clear" w:pos="9000"/>
          <w:tab w:val="left" w:pos="709"/>
          <w:tab w:val="left" w:pos="9356"/>
        </w:tabs>
        <w:spacing w:line="240" w:lineRule="auto"/>
        <w:ind w:right="0" w:firstLine="709"/>
      </w:pPr>
      <w:r w:rsidRPr="00847E63">
        <w:t xml:space="preserve">Показательным является факт продолжения обучения выпускников школ искусств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847E63">
        <w:t xml:space="preserve">Для обеспечения полноценного учебного </w:t>
      </w:r>
      <w:r w:rsidRPr="00847E63">
        <w:lastRenderedPageBreak/>
        <w:t>процесса МБУДО детская школа искусств города Крымска,</w:t>
      </w:r>
      <w:r w:rsidR="006E695A" w:rsidRPr="00847E63">
        <w:t xml:space="preserve"> в которой обучаются более 60</w:t>
      </w:r>
      <w:r w:rsidR="008C5961" w:rsidRPr="00847E63">
        <w:t>0 человек и которая является</w:t>
      </w:r>
      <w:r w:rsidRPr="00847E63">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847E63" w:rsidRDefault="000C597C" w:rsidP="000C597C">
      <w:pPr>
        <w:pStyle w:val="a8"/>
        <w:tabs>
          <w:tab w:val="clear" w:pos="9000"/>
          <w:tab w:val="left" w:pos="709"/>
          <w:tab w:val="left" w:pos="9356"/>
        </w:tabs>
        <w:spacing w:line="240" w:lineRule="auto"/>
        <w:ind w:right="0" w:firstLine="709"/>
      </w:pPr>
      <w:r w:rsidRPr="00847E63">
        <w:t>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w:t>
      </w:r>
      <w:r w:rsidR="00E33132" w:rsidRPr="00847E63">
        <w:t>: преподаватели музыкальных дисциплин,</w:t>
      </w:r>
      <w:r w:rsidRPr="00847E63">
        <w:t xml:space="preserve">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847E63" w:rsidRDefault="000C597C" w:rsidP="000C597C">
      <w:pPr>
        <w:pStyle w:val="aa"/>
        <w:tabs>
          <w:tab w:val="left" w:pos="0"/>
          <w:tab w:val="left" w:pos="9356"/>
        </w:tabs>
        <w:spacing w:after="0"/>
        <w:ind w:left="0" w:firstLine="709"/>
        <w:jc w:val="both"/>
        <w:rPr>
          <w:sz w:val="28"/>
          <w:szCs w:val="28"/>
        </w:rPr>
      </w:pPr>
      <w:r w:rsidRPr="00847E63">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847E63" w:rsidRDefault="000C597C" w:rsidP="000C597C">
      <w:pPr>
        <w:pStyle w:val="a6"/>
        <w:tabs>
          <w:tab w:val="left" w:pos="709"/>
          <w:tab w:val="left" w:pos="9356"/>
        </w:tabs>
        <w:ind w:firstLine="709"/>
        <w:jc w:val="both"/>
        <w:rPr>
          <w:sz w:val="28"/>
          <w:szCs w:val="28"/>
        </w:rPr>
      </w:pPr>
      <w:r w:rsidRPr="00847E63">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sidRPr="00847E63">
        <w:rPr>
          <w:sz w:val="28"/>
          <w:szCs w:val="28"/>
        </w:rPr>
        <w:t xml:space="preserve"> сети</w:t>
      </w:r>
      <w:r w:rsidRPr="00847E63">
        <w:rPr>
          <w:sz w:val="28"/>
          <w:szCs w:val="28"/>
        </w:rPr>
        <w:t xml:space="preserve"> Интернет.</w:t>
      </w:r>
    </w:p>
    <w:p w:rsidR="000C597C" w:rsidRPr="00847E63" w:rsidRDefault="000C597C" w:rsidP="000C597C">
      <w:pPr>
        <w:pStyle w:val="a6"/>
        <w:tabs>
          <w:tab w:val="left" w:pos="709"/>
          <w:tab w:val="left" w:pos="9356"/>
        </w:tabs>
        <w:ind w:firstLine="709"/>
        <w:jc w:val="both"/>
        <w:rPr>
          <w:sz w:val="28"/>
          <w:szCs w:val="28"/>
        </w:rPr>
      </w:pPr>
      <w:r w:rsidRPr="00847E63">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847E63" w:rsidRDefault="000C597C" w:rsidP="000C597C">
      <w:pPr>
        <w:pStyle w:val="aa"/>
        <w:tabs>
          <w:tab w:val="left" w:pos="709"/>
          <w:tab w:val="left" w:pos="9356"/>
        </w:tabs>
        <w:spacing w:after="0"/>
        <w:ind w:left="0" w:firstLine="709"/>
        <w:jc w:val="both"/>
        <w:rPr>
          <w:sz w:val="28"/>
          <w:szCs w:val="28"/>
        </w:rPr>
      </w:pPr>
      <w:r w:rsidRPr="00847E63">
        <w:rPr>
          <w:sz w:val="28"/>
          <w:szCs w:val="28"/>
        </w:rPr>
        <w:t xml:space="preserve">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847E63">
        <w:rPr>
          <w:sz w:val="28"/>
          <w:szCs w:val="28"/>
        </w:rPr>
        <w:t>звукоусилительной</w:t>
      </w:r>
      <w:proofErr w:type="spellEnd"/>
      <w:r w:rsidRPr="00847E63">
        <w:rPr>
          <w:sz w:val="28"/>
          <w:szCs w:val="28"/>
        </w:rPr>
        <w:t xml:space="preserve"> и световой аппаратуры, сценических костюмов и обуви, установка видеонаблюдения.</w:t>
      </w:r>
    </w:p>
    <w:p w:rsidR="000C597C" w:rsidRPr="00847E63" w:rsidRDefault="000C597C" w:rsidP="000C597C">
      <w:pPr>
        <w:pStyle w:val="aa"/>
        <w:tabs>
          <w:tab w:val="left" w:pos="709"/>
          <w:tab w:val="left" w:pos="9356"/>
        </w:tabs>
        <w:spacing w:after="0"/>
        <w:ind w:left="0" w:firstLine="709"/>
        <w:jc w:val="both"/>
        <w:rPr>
          <w:sz w:val="28"/>
          <w:szCs w:val="28"/>
        </w:rPr>
      </w:pPr>
      <w:r w:rsidRPr="00847E63">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847E63" w:rsidRDefault="000C597C" w:rsidP="00E51AE8">
      <w:pPr>
        <w:tabs>
          <w:tab w:val="left" w:pos="709"/>
          <w:tab w:val="left" w:pos="9356"/>
        </w:tabs>
        <w:ind w:firstLine="709"/>
        <w:jc w:val="both"/>
        <w:rPr>
          <w:sz w:val="28"/>
          <w:szCs w:val="28"/>
        </w:rPr>
      </w:pPr>
      <w:r w:rsidRPr="00847E63">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847E63">
        <w:rPr>
          <w:sz w:val="28"/>
          <w:szCs w:val="28"/>
        </w:rPr>
        <w:t>социальной</w:t>
      </w:r>
      <w:r w:rsidRPr="00847E63">
        <w:rPr>
          <w:sz w:val="28"/>
          <w:szCs w:val="28"/>
        </w:rPr>
        <w:t xml:space="preserve"> атмосферы, </w:t>
      </w:r>
      <w:r w:rsidR="008C5961" w:rsidRPr="00847E63">
        <w:rPr>
          <w:sz w:val="28"/>
          <w:szCs w:val="28"/>
        </w:rPr>
        <w:t xml:space="preserve">укрепление </w:t>
      </w:r>
      <w:r w:rsidRPr="00847E63">
        <w:rPr>
          <w:sz w:val="28"/>
          <w:szCs w:val="28"/>
        </w:rPr>
        <w:t xml:space="preserve">духовности и нравственности </w:t>
      </w:r>
      <w:r w:rsidR="008C5961" w:rsidRPr="00847E63">
        <w:rPr>
          <w:sz w:val="28"/>
          <w:szCs w:val="28"/>
        </w:rPr>
        <w:t>общества</w:t>
      </w:r>
      <w:r w:rsidRPr="00847E63">
        <w:rPr>
          <w:sz w:val="28"/>
          <w:szCs w:val="28"/>
        </w:rPr>
        <w:t>, поддержка и дальнейшее развитие</w:t>
      </w:r>
      <w:r w:rsidR="008C5961" w:rsidRPr="00847E63">
        <w:rPr>
          <w:sz w:val="28"/>
          <w:szCs w:val="28"/>
        </w:rPr>
        <w:t xml:space="preserve"> творческого потенциала населения, поддержка</w:t>
      </w:r>
      <w:r w:rsidRPr="00847E63">
        <w:rPr>
          <w:sz w:val="28"/>
          <w:szCs w:val="28"/>
        </w:rPr>
        <w:t xml:space="preserve"> национальных культур народов, проживающих на территории Крымского </w:t>
      </w:r>
      <w:r w:rsidRPr="00847E63">
        <w:rPr>
          <w:sz w:val="28"/>
          <w:szCs w:val="28"/>
        </w:rPr>
        <w:lastRenderedPageBreak/>
        <w:t xml:space="preserve">района, упрочение статуса Крымского района как одного из культурных центров Краснодарского края. </w:t>
      </w:r>
    </w:p>
    <w:p w:rsidR="00E51AE8" w:rsidRPr="00847E63" w:rsidRDefault="00E51AE8" w:rsidP="00E51AE8">
      <w:pPr>
        <w:pStyle w:val="21"/>
        <w:spacing w:after="0" w:line="240" w:lineRule="auto"/>
        <w:rPr>
          <w:bCs/>
          <w:sz w:val="28"/>
        </w:rPr>
      </w:pPr>
    </w:p>
    <w:p w:rsidR="00E51AE8" w:rsidRPr="00847E63" w:rsidRDefault="00E51AE8" w:rsidP="00E51AE8">
      <w:pPr>
        <w:pStyle w:val="21"/>
        <w:jc w:val="center"/>
        <w:rPr>
          <w:b/>
          <w:bCs/>
          <w:sz w:val="28"/>
        </w:rPr>
      </w:pPr>
      <w:r w:rsidRPr="00847E63">
        <w:rPr>
          <w:b/>
          <w:bCs/>
          <w:sz w:val="28"/>
        </w:rPr>
        <w:t>2. Цели, задачи, сроки и этапы реализации муниципальной программы</w:t>
      </w:r>
    </w:p>
    <w:p w:rsidR="00E51AE8" w:rsidRPr="00847E63" w:rsidRDefault="00E51AE8" w:rsidP="00E51AE8">
      <w:pPr>
        <w:ind w:firstLine="708"/>
        <w:jc w:val="both"/>
        <w:rPr>
          <w:sz w:val="28"/>
          <w:szCs w:val="28"/>
        </w:rPr>
      </w:pPr>
      <w:r w:rsidRPr="00847E63">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847E63" w:rsidRDefault="00E51AE8" w:rsidP="00E51AE8">
      <w:pPr>
        <w:ind w:firstLine="360"/>
        <w:jc w:val="both"/>
        <w:rPr>
          <w:sz w:val="28"/>
          <w:szCs w:val="28"/>
        </w:rPr>
      </w:pPr>
      <w:r w:rsidRPr="00847E63">
        <w:rPr>
          <w:sz w:val="28"/>
          <w:szCs w:val="28"/>
        </w:rPr>
        <w:t>Комплексная реализация поставленных целей требует решения следующих задач:</w:t>
      </w:r>
    </w:p>
    <w:p w:rsidR="00E51AE8" w:rsidRPr="00847E63" w:rsidRDefault="00E51AE8" w:rsidP="00E06804">
      <w:pPr>
        <w:pStyle w:val="a7"/>
        <w:numPr>
          <w:ilvl w:val="0"/>
          <w:numId w:val="7"/>
        </w:numPr>
        <w:ind w:left="0" w:firstLine="426"/>
        <w:jc w:val="both"/>
        <w:rPr>
          <w:sz w:val="28"/>
          <w:szCs w:val="28"/>
        </w:rPr>
      </w:pPr>
      <w:r w:rsidRPr="00847E63">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сохранение и развитие системы дополнительного образования в сфере культуры;</w:t>
      </w:r>
    </w:p>
    <w:p w:rsidR="00E51AE8" w:rsidRPr="00847E63" w:rsidRDefault="00E51AE8" w:rsidP="00E06804">
      <w:pPr>
        <w:pStyle w:val="a7"/>
        <w:numPr>
          <w:ilvl w:val="0"/>
          <w:numId w:val="7"/>
        </w:numPr>
        <w:ind w:left="0" w:firstLine="426"/>
        <w:jc w:val="both"/>
        <w:rPr>
          <w:sz w:val="28"/>
          <w:szCs w:val="28"/>
        </w:rPr>
      </w:pPr>
      <w:r w:rsidRPr="00847E63">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847E63" w:rsidRDefault="00E51AE8" w:rsidP="00E06804">
      <w:pPr>
        <w:pStyle w:val="a7"/>
        <w:numPr>
          <w:ilvl w:val="0"/>
          <w:numId w:val="7"/>
        </w:numPr>
        <w:ind w:left="0" w:firstLine="426"/>
        <w:jc w:val="both"/>
        <w:rPr>
          <w:sz w:val="28"/>
          <w:szCs w:val="28"/>
        </w:rPr>
      </w:pPr>
      <w:r w:rsidRPr="00847E63">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51AE8" w:rsidRPr="00847E63" w:rsidRDefault="00E51AE8" w:rsidP="00E06804">
      <w:pPr>
        <w:pStyle w:val="a7"/>
        <w:numPr>
          <w:ilvl w:val="0"/>
          <w:numId w:val="7"/>
        </w:numPr>
        <w:ind w:left="0" w:firstLine="426"/>
        <w:jc w:val="both"/>
        <w:rPr>
          <w:sz w:val="28"/>
          <w:szCs w:val="28"/>
        </w:rPr>
      </w:pPr>
      <w:r w:rsidRPr="00847E63">
        <w:rPr>
          <w:sz w:val="28"/>
          <w:szCs w:val="28"/>
        </w:rPr>
        <w:t>укрепление единого культурного потенциала Крымского района;</w:t>
      </w:r>
    </w:p>
    <w:p w:rsidR="00E51AE8" w:rsidRPr="00847E63" w:rsidRDefault="00E51AE8" w:rsidP="00E06804">
      <w:pPr>
        <w:pStyle w:val="a7"/>
        <w:numPr>
          <w:ilvl w:val="0"/>
          <w:numId w:val="7"/>
        </w:numPr>
        <w:ind w:left="0" w:firstLine="426"/>
        <w:jc w:val="both"/>
        <w:rPr>
          <w:sz w:val="28"/>
          <w:szCs w:val="28"/>
        </w:rPr>
      </w:pPr>
      <w:r w:rsidRPr="00847E63">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847E63" w:rsidRDefault="00E51AE8" w:rsidP="004B383F">
      <w:pPr>
        <w:ind w:left="426"/>
        <w:jc w:val="both"/>
        <w:rPr>
          <w:sz w:val="28"/>
          <w:szCs w:val="28"/>
        </w:rPr>
      </w:pPr>
      <w:r w:rsidRPr="00847E63">
        <w:rPr>
          <w:sz w:val="28"/>
          <w:szCs w:val="28"/>
        </w:rPr>
        <w:t>Срок реализации муниципальной программы: 2020</w:t>
      </w:r>
      <w:r w:rsidR="004B383F" w:rsidRPr="00847E63">
        <w:rPr>
          <w:sz w:val="28"/>
          <w:szCs w:val="28"/>
        </w:rPr>
        <w:t xml:space="preserve"> </w:t>
      </w:r>
      <w:r w:rsidRPr="00847E63">
        <w:rPr>
          <w:sz w:val="28"/>
          <w:szCs w:val="28"/>
        </w:rPr>
        <w:t>-</w:t>
      </w:r>
      <w:r w:rsidR="004B383F" w:rsidRPr="00847E63">
        <w:rPr>
          <w:sz w:val="28"/>
          <w:szCs w:val="28"/>
        </w:rPr>
        <w:t xml:space="preserve"> </w:t>
      </w:r>
      <w:r w:rsidRPr="00847E63">
        <w:rPr>
          <w:sz w:val="28"/>
          <w:szCs w:val="28"/>
        </w:rPr>
        <w:t xml:space="preserve">2024 годы. </w:t>
      </w:r>
    </w:p>
    <w:p w:rsidR="00E51AE8" w:rsidRPr="00847E63" w:rsidRDefault="0037168D" w:rsidP="004B383F">
      <w:pPr>
        <w:ind w:left="426"/>
        <w:jc w:val="both"/>
        <w:rPr>
          <w:sz w:val="28"/>
          <w:szCs w:val="28"/>
        </w:rPr>
      </w:pPr>
      <w:r w:rsidRPr="00847E63">
        <w:rPr>
          <w:sz w:val="28"/>
          <w:szCs w:val="28"/>
        </w:rPr>
        <w:t>Э</w:t>
      </w:r>
      <w:r w:rsidR="00187B48" w:rsidRPr="00847E63">
        <w:rPr>
          <w:sz w:val="28"/>
          <w:szCs w:val="28"/>
        </w:rPr>
        <w:t>тап</w:t>
      </w:r>
      <w:r w:rsidRPr="00847E63">
        <w:rPr>
          <w:sz w:val="28"/>
          <w:szCs w:val="28"/>
        </w:rPr>
        <w:t>ы не предусмотрены</w:t>
      </w:r>
      <w:r w:rsidR="00E51AE8" w:rsidRPr="00847E63">
        <w:rPr>
          <w:sz w:val="28"/>
          <w:szCs w:val="28"/>
        </w:rPr>
        <w:t>.</w:t>
      </w:r>
    </w:p>
    <w:p w:rsidR="00E51AE8" w:rsidRPr="00847E63" w:rsidRDefault="00E51AE8" w:rsidP="00E51AE8">
      <w:pPr>
        <w:pStyle w:val="21"/>
        <w:jc w:val="center"/>
        <w:rPr>
          <w:b/>
          <w:bCs/>
          <w:sz w:val="28"/>
          <w:szCs w:val="28"/>
        </w:rPr>
      </w:pPr>
    </w:p>
    <w:p w:rsidR="00E51AE8" w:rsidRPr="00847E63" w:rsidRDefault="00E51AE8" w:rsidP="00203ACF">
      <w:pPr>
        <w:pStyle w:val="21"/>
        <w:rPr>
          <w:b/>
          <w:bCs/>
          <w:sz w:val="28"/>
          <w:szCs w:val="28"/>
        </w:rPr>
      </w:pPr>
    </w:p>
    <w:p w:rsidR="00E51AE8" w:rsidRPr="00847E63" w:rsidRDefault="00E51AE8" w:rsidP="00E51AE8">
      <w:pPr>
        <w:pStyle w:val="21"/>
        <w:jc w:val="center"/>
        <w:rPr>
          <w:b/>
          <w:bCs/>
          <w:sz w:val="28"/>
          <w:szCs w:val="28"/>
        </w:rPr>
        <w:sectPr w:rsidR="00E51AE8" w:rsidRPr="00847E63" w:rsidSect="00EB0740">
          <w:headerReference w:type="default" r:id="rId9"/>
          <w:pgSz w:w="11906" w:h="16838"/>
          <w:pgMar w:top="1134" w:right="850" w:bottom="1134" w:left="1701" w:header="708" w:footer="708" w:gutter="0"/>
          <w:cols w:space="708"/>
          <w:titlePg/>
          <w:docGrid w:linePitch="360"/>
        </w:sectPr>
      </w:pPr>
    </w:p>
    <w:p w:rsidR="00E51AE8" w:rsidRPr="00847E63" w:rsidRDefault="00E51AE8" w:rsidP="00BA6BB4">
      <w:pPr>
        <w:pStyle w:val="21"/>
        <w:spacing w:after="0" w:line="240" w:lineRule="auto"/>
        <w:jc w:val="center"/>
        <w:rPr>
          <w:b/>
          <w:bCs/>
          <w:sz w:val="28"/>
        </w:rPr>
      </w:pPr>
      <w:r w:rsidRPr="00847E63">
        <w:rPr>
          <w:bCs/>
          <w:sz w:val="28"/>
        </w:rPr>
        <w:lastRenderedPageBreak/>
        <w:t xml:space="preserve">3. </w:t>
      </w:r>
      <w:r w:rsidRPr="00847E63">
        <w:rPr>
          <w:b/>
          <w:bCs/>
          <w:sz w:val="28"/>
        </w:rPr>
        <w:t>Перечень о</w:t>
      </w:r>
      <w:r w:rsidR="0034549B" w:rsidRPr="00847E63">
        <w:rPr>
          <w:b/>
          <w:bCs/>
          <w:sz w:val="28"/>
        </w:rPr>
        <w:t>сновных</w:t>
      </w:r>
      <w:r w:rsidRPr="00847E63">
        <w:rPr>
          <w:b/>
          <w:bCs/>
          <w:sz w:val="28"/>
        </w:rPr>
        <w:t xml:space="preserve"> мероприятий муниципальной программы </w:t>
      </w:r>
    </w:p>
    <w:p w:rsidR="00E51AE8" w:rsidRPr="00847E63" w:rsidRDefault="00E51AE8" w:rsidP="002814F7">
      <w:pPr>
        <w:pStyle w:val="21"/>
        <w:spacing w:after="0" w:line="360" w:lineRule="auto"/>
        <w:jc w:val="right"/>
        <w:rPr>
          <w:bCs/>
          <w:sz w:val="28"/>
        </w:rPr>
      </w:pPr>
      <w:r w:rsidRPr="00847E63">
        <w:rPr>
          <w:bCs/>
          <w:sz w:val="28"/>
        </w:rPr>
        <w:t xml:space="preserve">Таблица </w:t>
      </w:r>
      <w:r w:rsidR="00994CF1" w:rsidRPr="00847E63">
        <w:rPr>
          <w:bCs/>
          <w:sz w:val="28"/>
        </w:rPr>
        <w:t xml:space="preserve">№ </w:t>
      </w:r>
      <w:r w:rsidRPr="00847E63">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847E63" w:rsidRPr="00847E63" w:rsidTr="000C4EF2">
        <w:trPr>
          <w:trHeight w:val="518"/>
        </w:trPr>
        <w:tc>
          <w:tcPr>
            <w:tcW w:w="697" w:type="dxa"/>
            <w:gridSpan w:val="2"/>
            <w:vMerge w:val="restart"/>
            <w:shd w:val="clear" w:color="auto" w:fill="auto"/>
            <w:vAlign w:val="center"/>
          </w:tcPr>
          <w:p w:rsidR="00E51AE8" w:rsidRPr="00847E63" w:rsidRDefault="00E51AE8" w:rsidP="00741A0A">
            <w:pPr>
              <w:spacing w:line="216" w:lineRule="auto"/>
              <w:ind w:left="-113" w:right="-57"/>
              <w:jc w:val="center"/>
            </w:pPr>
            <w:r w:rsidRPr="00847E63">
              <w:t>№</w:t>
            </w:r>
          </w:p>
          <w:p w:rsidR="00E51AE8" w:rsidRPr="00847E63" w:rsidRDefault="00E51AE8" w:rsidP="00741A0A">
            <w:pPr>
              <w:spacing w:line="216" w:lineRule="auto"/>
              <w:ind w:left="-113" w:right="-57"/>
              <w:jc w:val="center"/>
            </w:pPr>
            <w:proofErr w:type="gramStart"/>
            <w:r w:rsidRPr="00847E63">
              <w:t>п</w:t>
            </w:r>
            <w:proofErr w:type="gramEnd"/>
            <w:r w:rsidRPr="00847E63">
              <w:t>/п</w:t>
            </w:r>
          </w:p>
        </w:tc>
        <w:tc>
          <w:tcPr>
            <w:tcW w:w="2119" w:type="dxa"/>
            <w:vMerge w:val="restart"/>
            <w:shd w:val="clear" w:color="auto" w:fill="auto"/>
            <w:vAlign w:val="center"/>
          </w:tcPr>
          <w:p w:rsidR="00E51AE8" w:rsidRPr="00847E63" w:rsidRDefault="00E51AE8" w:rsidP="00086369">
            <w:pPr>
              <w:spacing w:line="216" w:lineRule="auto"/>
              <w:ind w:left="-113" w:right="-57"/>
              <w:jc w:val="center"/>
            </w:pPr>
            <w:r w:rsidRPr="00847E63">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847E63" w:rsidRDefault="00E51AE8" w:rsidP="00741A0A">
            <w:pPr>
              <w:spacing w:line="216" w:lineRule="auto"/>
              <w:ind w:left="-113" w:right="-57"/>
              <w:jc w:val="center"/>
            </w:pPr>
            <w:r w:rsidRPr="00847E63">
              <w:rPr>
                <w:shd w:val="clear" w:color="auto" w:fill="FFFFFF"/>
              </w:rPr>
              <w:t>Источник финансирования</w:t>
            </w:r>
          </w:p>
        </w:tc>
        <w:tc>
          <w:tcPr>
            <w:tcW w:w="1140" w:type="dxa"/>
            <w:vMerge w:val="restart"/>
            <w:shd w:val="clear" w:color="auto" w:fill="auto"/>
            <w:vAlign w:val="center"/>
          </w:tcPr>
          <w:p w:rsidR="00E51AE8" w:rsidRPr="00847E63" w:rsidRDefault="00E51AE8" w:rsidP="00741A0A">
            <w:pPr>
              <w:spacing w:line="216" w:lineRule="auto"/>
              <w:ind w:left="-113" w:right="-57"/>
              <w:jc w:val="center"/>
              <w:rPr>
                <w:shd w:val="clear" w:color="auto" w:fill="FFFFFF"/>
              </w:rPr>
            </w:pPr>
            <w:r w:rsidRPr="00847E63">
              <w:rPr>
                <w:shd w:val="clear" w:color="auto" w:fill="FFFFFF"/>
              </w:rPr>
              <w:t xml:space="preserve">Объем </w:t>
            </w:r>
            <w:proofErr w:type="spellStart"/>
            <w:proofErr w:type="gramStart"/>
            <w:r w:rsidRPr="00847E63">
              <w:rPr>
                <w:shd w:val="clear" w:color="auto" w:fill="FFFFFF"/>
              </w:rPr>
              <w:t>финанси-рования</w:t>
            </w:r>
            <w:proofErr w:type="spellEnd"/>
            <w:proofErr w:type="gramEnd"/>
            <w:r w:rsidRPr="00847E63">
              <w:rPr>
                <w:shd w:val="clear" w:color="auto" w:fill="FFFFFF"/>
              </w:rPr>
              <w:t xml:space="preserve">, </w:t>
            </w:r>
          </w:p>
          <w:p w:rsidR="00E51AE8" w:rsidRPr="00847E63" w:rsidRDefault="00E51AE8" w:rsidP="00741A0A">
            <w:pPr>
              <w:spacing w:line="216" w:lineRule="auto"/>
              <w:ind w:left="-113" w:right="-57"/>
              <w:jc w:val="center"/>
              <w:rPr>
                <w:shd w:val="clear" w:color="auto" w:fill="FFFFFF"/>
              </w:rPr>
            </w:pPr>
            <w:r w:rsidRPr="00847E63">
              <w:rPr>
                <w:shd w:val="clear" w:color="auto" w:fill="FFFFFF"/>
              </w:rPr>
              <w:t>всего</w:t>
            </w:r>
          </w:p>
          <w:p w:rsidR="00E51AE8" w:rsidRPr="00847E63" w:rsidRDefault="00E51AE8" w:rsidP="00741A0A">
            <w:pPr>
              <w:spacing w:line="216" w:lineRule="auto"/>
              <w:ind w:left="-113" w:right="-57"/>
              <w:jc w:val="center"/>
            </w:pPr>
            <w:r w:rsidRPr="00847E63">
              <w:rPr>
                <w:shd w:val="clear" w:color="auto" w:fill="FFFFFF"/>
              </w:rPr>
              <w:t>(</w:t>
            </w:r>
            <w:proofErr w:type="spellStart"/>
            <w:r w:rsidRPr="00847E63">
              <w:rPr>
                <w:shd w:val="clear" w:color="auto" w:fill="FFFFFF"/>
              </w:rPr>
              <w:t>тыс</w:t>
            </w:r>
            <w:proofErr w:type="gramStart"/>
            <w:r w:rsidRPr="00847E63">
              <w:rPr>
                <w:shd w:val="clear" w:color="auto" w:fill="FFFFFF"/>
              </w:rPr>
              <w:t>.р</w:t>
            </w:r>
            <w:proofErr w:type="gramEnd"/>
            <w:r w:rsidRPr="00847E63">
              <w:rPr>
                <w:shd w:val="clear" w:color="auto" w:fill="FFFFFF"/>
              </w:rPr>
              <w:t>уб</w:t>
            </w:r>
            <w:proofErr w:type="spellEnd"/>
            <w:r w:rsidRPr="00847E63">
              <w:rPr>
                <w:shd w:val="clear" w:color="auto" w:fill="FFFFFF"/>
              </w:rPr>
              <w:t>)</w:t>
            </w:r>
          </w:p>
        </w:tc>
        <w:tc>
          <w:tcPr>
            <w:tcW w:w="5682" w:type="dxa"/>
            <w:gridSpan w:val="9"/>
          </w:tcPr>
          <w:p w:rsidR="00E51AE8" w:rsidRPr="00847E63" w:rsidRDefault="00E51AE8" w:rsidP="00741A0A">
            <w:pPr>
              <w:spacing w:line="216" w:lineRule="auto"/>
              <w:ind w:left="-113" w:right="-57"/>
              <w:jc w:val="center"/>
              <w:rPr>
                <w:shd w:val="clear" w:color="auto" w:fill="FFFFFF"/>
              </w:rPr>
            </w:pPr>
            <w:r w:rsidRPr="00847E63">
              <w:t>В том числе по годам</w:t>
            </w:r>
          </w:p>
        </w:tc>
        <w:tc>
          <w:tcPr>
            <w:tcW w:w="1700" w:type="dxa"/>
            <w:gridSpan w:val="2"/>
            <w:vMerge w:val="restart"/>
            <w:shd w:val="clear" w:color="auto" w:fill="auto"/>
            <w:vAlign w:val="center"/>
          </w:tcPr>
          <w:p w:rsidR="00E51AE8" w:rsidRPr="00847E63" w:rsidRDefault="00E51AE8" w:rsidP="00741A0A">
            <w:pPr>
              <w:spacing w:line="216" w:lineRule="auto"/>
              <w:ind w:left="-113" w:right="-57"/>
              <w:jc w:val="center"/>
              <w:rPr>
                <w:shd w:val="clear" w:color="auto" w:fill="FFFFFF"/>
              </w:rPr>
            </w:pPr>
            <w:r w:rsidRPr="00847E63">
              <w:rPr>
                <w:shd w:val="clear" w:color="auto" w:fill="FFFFFF"/>
              </w:rPr>
              <w:t xml:space="preserve">Ожидаемый </w:t>
            </w:r>
            <w:proofErr w:type="spellStart"/>
            <w:proofErr w:type="gramStart"/>
            <w:r w:rsidRPr="00847E63">
              <w:rPr>
                <w:shd w:val="clear" w:color="auto" w:fill="FFFFFF"/>
              </w:rPr>
              <w:t>непосред-ственный</w:t>
            </w:r>
            <w:proofErr w:type="spellEnd"/>
            <w:proofErr w:type="gramEnd"/>
          </w:p>
          <w:p w:rsidR="00E51AE8" w:rsidRPr="00847E63" w:rsidRDefault="00E51AE8" w:rsidP="00741A0A">
            <w:pPr>
              <w:spacing w:line="216" w:lineRule="auto"/>
              <w:ind w:left="-113"/>
              <w:jc w:val="center"/>
            </w:pPr>
            <w:r w:rsidRPr="00847E63">
              <w:rPr>
                <w:shd w:val="clear" w:color="auto" w:fill="FFFFFF"/>
              </w:rPr>
              <w:t>результат (краткое описание)</w:t>
            </w:r>
          </w:p>
        </w:tc>
        <w:tc>
          <w:tcPr>
            <w:tcW w:w="1849" w:type="dxa"/>
            <w:gridSpan w:val="2"/>
            <w:vMerge w:val="restart"/>
            <w:shd w:val="clear" w:color="auto" w:fill="auto"/>
            <w:vAlign w:val="center"/>
          </w:tcPr>
          <w:p w:rsidR="00E51AE8" w:rsidRPr="00847E63" w:rsidRDefault="00E51AE8" w:rsidP="00741A0A">
            <w:pPr>
              <w:shd w:val="clear" w:color="auto" w:fill="FFFFFF"/>
              <w:spacing w:line="216" w:lineRule="auto"/>
              <w:ind w:left="-113" w:right="-57"/>
              <w:jc w:val="center"/>
              <w:textAlignment w:val="baseline"/>
            </w:pPr>
            <w:r w:rsidRPr="00847E63">
              <w:rPr>
                <w:shd w:val="clear" w:color="auto" w:fill="FFFFFF"/>
              </w:rPr>
              <w:t>Муниципальный заказчик мероприятия, получатели субсидии, ответственный за выполнение мероприятия</w:t>
            </w:r>
          </w:p>
        </w:tc>
      </w:tr>
      <w:tr w:rsidR="00847E63" w:rsidRPr="00847E63" w:rsidTr="000C4EF2">
        <w:tc>
          <w:tcPr>
            <w:tcW w:w="697" w:type="dxa"/>
            <w:gridSpan w:val="2"/>
            <w:vMerge/>
            <w:shd w:val="clear" w:color="auto" w:fill="auto"/>
          </w:tcPr>
          <w:p w:rsidR="00E51AE8" w:rsidRPr="00847E63" w:rsidRDefault="00E51AE8" w:rsidP="00741A0A">
            <w:pPr>
              <w:spacing w:line="216" w:lineRule="auto"/>
            </w:pPr>
          </w:p>
        </w:tc>
        <w:tc>
          <w:tcPr>
            <w:tcW w:w="2119" w:type="dxa"/>
            <w:vMerge/>
            <w:shd w:val="clear" w:color="auto" w:fill="auto"/>
          </w:tcPr>
          <w:p w:rsidR="00E51AE8" w:rsidRPr="00847E63" w:rsidRDefault="00E51AE8" w:rsidP="00741A0A">
            <w:pPr>
              <w:spacing w:line="216" w:lineRule="auto"/>
            </w:pPr>
          </w:p>
        </w:tc>
        <w:tc>
          <w:tcPr>
            <w:tcW w:w="1983" w:type="dxa"/>
            <w:gridSpan w:val="3"/>
            <w:vMerge/>
            <w:shd w:val="clear" w:color="auto" w:fill="auto"/>
          </w:tcPr>
          <w:p w:rsidR="00E51AE8" w:rsidRPr="00847E63" w:rsidRDefault="00E51AE8" w:rsidP="00741A0A">
            <w:pPr>
              <w:spacing w:line="216" w:lineRule="auto"/>
            </w:pPr>
          </w:p>
        </w:tc>
        <w:tc>
          <w:tcPr>
            <w:tcW w:w="1140" w:type="dxa"/>
            <w:vMerge/>
            <w:shd w:val="clear" w:color="auto" w:fill="auto"/>
          </w:tcPr>
          <w:p w:rsidR="00E51AE8" w:rsidRPr="00847E63" w:rsidRDefault="00E51AE8" w:rsidP="00741A0A">
            <w:pPr>
              <w:spacing w:line="216" w:lineRule="auto"/>
            </w:pPr>
          </w:p>
        </w:tc>
        <w:tc>
          <w:tcPr>
            <w:tcW w:w="1140" w:type="dxa"/>
            <w:gridSpan w:val="2"/>
            <w:shd w:val="clear" w:color="auto" w:fill="auto"/>
            <w:vAlign w:val="center"/>
          </w:tcPr>
          <w:p w:rsidR="00E51AE8" w:rsidRPr="00847E63" w:rsidRDefault="00E51AE8" w:rsidP="00741A0A">
            <w:pPr>
              <w:spacing w:line="216" w:lineRule="auto"/>
              <w:jc w:val="center"/>
            </w:pPr>
            <w:r w:rsidRPr="00847E63">
              <w:t>2020</w:t>
            </w:r>
          </w:p>
        </w:tc>
        <w:tc>
          <w:tcPr>
            <w:tcW w:w="1134" w:type="dxa"/>
            <w:gridSpan w:val="2"/>
            <w:shd w:val="clear" w:color="auto" w:fill="auto"/>
            <w:vAlign w:val="center"/>
          </w:tcPr>
          <w:p w:rsidR="00E51AE8" w:rsidRPr="00847E63" w:rsidRDefault="00E51AE8" w:rsidP="00741A0A">
            <w:pPr>
              <w:spacing w:line="216" w:lineRule="auto"/>
              <w:jc w:val="center"/>
            </w:pPr>
            <w:r w:rsidRPr="00847E63">
              <w:t>2021</w:t>
            </w:r>
          </w:p>
        </w:tc>
        <w:tc>
          <w:tcPr>
            <w:tcW w:w="1134" w:type="dxa"/>
            <w:gridSpan w:val="2"/>
            <w:shd w:val="clear" w:color="auto" w:fill="auto"/>
            <w:vAlign w:val="center"/>
          </w:tcPr>
          <w:p w:rsidR="00E51AE8" w:rsidRPr="00847E63" w:rsidRDefault="00E51AE8" w:rsidP="00741A0A">
            <w:pPr>
              <w:spacing w:line="216" w:lineRule="auto"/>
              <w:jc w:val="center"/>
            </w:pPr>
            <w:r w:rsidRPr="00847E63">
              <w:t>2022</w:t>
            </w:r>
          </w:p>
        </w:tc>
        <w:tc>
          <w:tcPr>
            <w:tcW w:w="1134" w:type="dxa"/>
            <w:vAlign w:val="center"/>
          </w:tcPr>
          <w:p w:rsidR="00E51AE8" w:rsidRPr="00847E63" w:rsidRDefault="00E51AE8" w:rsidP="00741A0A">
            <w:pPr>
              <w:spacing w:line="216" w:lineRule="auto"/>
              <w:jc w:val="center"/>
            </w:pPr>
            <w:r w:rsidRPr="00847E63">
              <w:t>2023</w:t>
            </w:r>
          </w:p>
        </w:tc>
        <w:tc>
          <w:tcPr>
            <w:tcW w:w="1140" w:type="dxa"/>
            <w:gridSpan w:val="2"/>
            <w:vAlign w:val="center"/>
          </w:tcPr>
          <w:p w:rsidR="00E51AE8" w:rsidRPr="00847E63" w:rsidRDefault="00E51AE8" w:rsidP="00741A0A">
            <w:pPr>
              <w:spacing w:line="216" w:lineRule="auto"/>
              <w:jc w:val="center"/>
            </w:pPr>
            <w:r w:rsidRPr="00847E63">
              <w:t>2024</w:t>
            </w:r>
          </w:p>
        </w:tc>
        <w:tc>
          <w:tcPr>
            <w:tcW w:w="1700" w:type="dxa"/>
            <w:gridSpan w:val="2"/>
            <w:vMerge/>
            <w:shd w:val="clear" w:color="auto" w:fill="auto"/>
          </w:tcPr>
          <w:p w:rsidR="00E51AE8" w:rsidRPr="00847E63" w:rsidRDefault="00E51AE8" w:rsidP="00741A0A">
            <w:pPr>
              <w:spacing w:line="216" w:lineRule="auto"/>
            </w:pPr>
          </w:p>
        </w:tc>
        <w:tc>
          <w:tcPr>
            <w:tcW w:w="1849" w:type="dxa"/>
            <w:gridSpan w:val="2"/>
            <w:vMerge/>
            <w:shd w:val="clear" w:color="auto" w:fill="auto"/>
          </w:tcPr>
          <w:p w:rsidR="00E51AE8" w:rsidRPr="00847E63" w:rsidRDefault="00E51AE8" w:rsidP="00741A0A">
            <w:pPr>
              <w:spacing w:line="216" w:lineRule="auto"/>
            </w:pPr>
          </w:p>
        </w:tc>
      </w:tr>
      <w:tr w:rsidR="00847E63" w:rsidRPr="00847E63" w:rsidTr="000C4EF2">
        <w:tc>
          <w:tcPr>
            <w:tcW w:w="697" w:type="dxa"/>
            <w:gridSpan w:val="2"/>
            <w:shd w:val="clear" w:color="auto" w:fill="auto"/>
            <w:vAlign w:val="center"/>
          </w:tcPr>
          <w:p w:rsidR="00E51AE8" w:rsidRPr="00847E63" w:rsidRDefault="00E51AE8" w:rsidP="00741A0A">
            <w:pPr>
              <w:spacing w:line="216" w:lineRule="auto"/>
              <w:jc w:val="center"/>
            </w:pPr>
            <w:r w:rsidRPr="00847E63">
              <w:t>1</w:t>
            </w:r>
          </w:p>
        </w:tc>
        <w:tc>
          <w:tcPr>
            <w:tcW w:w="2119" w:type="dxa"/>
            <w:vAlign w:val="center"/>
          </w:tcPr>
          <w:p w:rsidR="00E51AE8" w:rsidRPr="00847E63" w:rsidRDefault="00E51AE8" w:rsidP="00741A0A">
            <w:pPr>
              <w:spacing w:line="216" w:lineRule="auto"/>
              <w:jc w:val="center"/>
            </w:pPr>
            <w:r w:rsidRPr="00847E63">
              <w:t>2</w:t>
            </w:r>
          </w:p>
        </w:tc>
        <w:tc>
          <w:tcPr>
            <w:tcW w:w="1983" w:type="dxa"/>
            <w:gridSpan w:val="3"/>
            <w:shd w:val="clear" w:color="auto" w:fill="auto"/>
            <w:vAlign w:val="center"/>
          </w:tcPr>
          <w:p w:rsidR="00E51AE8" w:rsidRPr="00847E63" w:rsidRDefault="00E51AE8" w:rsidP="00741A0A">
            <w:pPr>
              <w:spacing w:line="216" w:lineRule="auto"/>
              <w:jc w:val="center"/>
            </w:pPr>
            <w:r w:rsidRPr="00847E63">
              <w:t>3</w:t>
            </w:r>
          </w:p>
        </w:tc>
        <w:tc>
          <w:tcPr>
            <w:tcW w:w="1140" w:type="dxa"/>
            <w:shd w:val="clear" w:color="auto" w:fill="auto"/>
            <w:vAlign w:val="center"/>
          </w:tcPr>
          <w:p w:rsidR="00E51AE8" w:rsidRPr="00847E63" w:rsidRDefault="00E51AE8" w:rsidP="00741A0A">
            <w:pPr>
              <w:spacing w:line="216" w:lineRule="auto"/>
              <w:jc w:val="center"/>
            </w:pPr>
            <w:r w:rsidRPr="00847E63">
              <w:t>4</w:t>
            </w:r>
          </w:p>
        </w:tc>
        <w:tc>
          <w:tcPr>
            <w:tcW w:w="1140" w:type="dxa"/>
            <w:gridSpan w:val="2"/>
            <w:shd w:val="clear" w:color="auto" w:fill="auto"/>
            <w:vAlign w:val="center"/>
          </w:tcPr>
          <w:p w:rsidR="00E51AE8" w:rsidRPr="00847E63" w:rsidRDefault="00E51AE8" w:rsidP="00741A0A">
            <w:pPr>
              <w:spacing w:line="216" w:lineRule="auto"/>
              <w:jc w:val="center"/>
            </w:pPr>
            <w:r w:rsidRPr="00847E63">
              <w:t>5</w:t>
            </w:r>
          </w:p>
        </w:tc>
        <w:tc>
          <w:tcPr>
            <w:tcW w:w="1134" w:type="dxa"/>
            <w:gridSpan w:val="2"/>
            <w:shd w:val="clear" w:color="auto" w:fill="auto"/>
            <w:vAlign w:val="center"/>
          </w:tcPr>
          <w:p w:rsidR="00E51AE8" w:rsidRPr="00847E63" w:rsidRDefault="00E51AE8" w:rsidP="00741A0A">
            <w:pPr>
              <w:spacing w:line="216" w:lineRule="auto"/>
              <w:jc w:val="center"/>
            </w:pPr>
            <w:r w:rsidRPr="00847E63">
              <w:t>6</w:t>
            </w:r>
          </w:p>
        </w:tc>
        <w:tc>
          <w:tcPr>
            <w:tcW w:w="1134" w:type="dxa"/>
            <w:gridSpan w:val="2"/>
            <w:shd w:val="clear" w:color="auto" w:fill="auto"/>
            <w:vAlign w:val="center"/>
          </w:tcPr>
          <w:p w:rsidR="00E51AE8" w:rsidRPr="00847E63" w:rsidRDefault="00E51AE8" w:rsidP="00741A0A">
            <w:pPr>
              <w:spacing w:line="216" w:lineRule="auto"/>
              <w:jc w:val="center"/>
            </w:pPr>
            <w:r w:rsidRPr="00847E63">
              <w:t>7</w:t>
            </w:r>
          </w:p>
        </w:tc>
        <w:tc>
          <w:tcPr>
            <w:tcW w:w="1134" w:type="dxa"/>
          </w:tcPr>
          <w:p w:rsidR="00E51AE8" w:rsidRPr="00847E63" w:rsidRDefault="00E51AE8" w:rsidP="00741A0A">
            <w:pPr>
              <w:spacing w:line="216" w:lineRule="auto"/>
              <w:jc w:val="center"/>
            </w:pPr>
            <w:r w:rsidRPr="00847E63">
              <w:t>8</w:t>
            </w:r>
          </w:p>
        </w:tc>
        <w:tc>
          <w:tcPr>
            <w:tcW w:w="1140" w:type="dxa"/>
            <w:gridSpan w:val="2"/>
            <w:shd w:val="clear" w:color="auto" w:fill="auto"/>
            <w:vAlign w:val="center"/>
          </w:tcPr>
          <w:p w:rsidR="00E51AE8" w:rsidRPr="00847E63" w:rsidRDefault="00E51AE8" w:rsidP="00741A0A">
            <w:pPr>
              <w:spacing w:line="216" w:lineRule="auto"/>
              <w:jc w:val="center"/>
            </w:pPr>
            <w:r w:rsidRPr="00847E63">
              <w:t>9</w:t>
            </w:r>
          </w:p>
        </w:tc>
        <w:tc>
          <w:tcPr>
            <w:tcW w:w="1700" w:type="dxa"/>
            <w:gridSpan w:val="2"/>
            <w:shd w:val="clear" w:color="auto" w:fill="auto"/>
            <w:vAlign w:val="center"/>
          </w:tcPr>
          <w:p w:rsidR="00E51AE8" w:rsidRPr="00847E63" w:rsidRDefault="00E51AE8" w:rsidP="00741A0A">
            <w:pPr>
              <w:spacing w:line="216" w:lineRule="auto"/>
              <w:jc w:val="center"/>
            </w:pPr>
            <w:r w:rsidRPr="00847E63">
              <w:t>10</w:t>
            </w:r>
          </w:p>
        </w:tc>
        <w:tc>
          <w:tcPr>
            <w:tcW w:w="1849" w:type="dxa"/>
            <w:gridSpan w:val="2"/>
            <w:shd w:val="clear" w:color="auto" w:fill="auto"/>
            <w:vAlign w:val="center"/>
          </w:tcPr>
          <w:p w:rsidR="00E51AE8" w:rsidRPr="00847E63" w:rsidRDefault="00E51AE8" w:rsidP="00741A0A">
            <w:pPr>
              <w:spacing w:line="216" w:lineRule="auto"/>
              <w:jc w:val="center"/>
            </w:pPr>
            <w:r w:rsidRPr="00847E63">
              <w:t>11</w:t>
            </w:r>
          </w:p>
        </w:tc>
      </w:tr>
      <w:tr w:rsidR="00847E63" w:rsidRPr="00847E63" w:rsidTr="000C4EF2">
        <w:tc>
          <w:tcPr>
            <w:tcW w:w="697" w:type="dxa"/>
            <w:gridSpan w:val="2"/>
            <w:shd w:val="clear" w:color="auto" w:fill="auto"/>
          </w:tcPr>
          <w:p w:rsidR="00187B48" w:rsidRPr="00847E63" w:rsidRDefault="00187B48" w:rsidP="00741A0A">
            <w:pPr>
              <w:spacing w:line="216" w:lineRule="auto"/>
              <w:jc w:val="center"/>
            </w:pPr>
          </w:p>
          <w:p w:rsidR="00E51AE8" w:rsidRPr="00847E63" w:rsidRDefault="00E51AE8" w:rsidP="00741A0A">
            <w:pPr>
              <w:spacing w:line="216" w:lineRule="auto"/>
              <w:jc w:val="center"/>
            </w:pPr>
            <w:r w:rsidRPr="00847E63">
              <w:t>1.</w:t>
            </w:r>
          </w:p>
        </w:tc>
        <w:tc>
          <w:tcPr>
            <w:tcW w:w="2119" w:type="dxa"/>
            <w:vAlign w:val="center"/>
          </w:tcPr>
          <w:p w:rsidR="00187B48" w:rsidRPr="00847E63" w:rsidRDefault="00187B48" w:rsidP="00741A0A">
            <w:pPr>
              <w:spacing w:line="216" w:lineRule="auto"/>
              <w:rPr>
                <w:b/>
                <w:i/>
              </w:rPr>
            </w:pPr>
          </w:p>
          <w:p w:rsidR="00E51AE8" w:rsidRPr="00847E63" w:rsidRDefault="00E51AE8" w:rsidP="00741A0A">
            <w:pPr>
              <w:spacing w:line="216" w:lineRule="auto"/>
              <w:rPr>
                <w:b/>
                <w:i/>
              </w:rPr>
            </w:pPr>
            <w:r w:rsidRPr="00847E63">
              <w:rPr>
                <w:b/>
                <w:i/>
              </w:rPr>
              <w:t xml:space="preserve">Задача: </w:t>
            </w:r>
          </w:p>
        </w:tc>
        <w:tc>
          <w:tcPr>
            <w:tcW w:w="12354" w:type="dxa"/>
            <w:gridSpan w:val="17"/>
            <w:shd w:val="clear" w:color="auto" w:fill="auto"/>
            <w:vAlign w:val="center"/>
          </w:tcPr>
          <w:p w:rsidR="00187B48" w:rsidRPr="00847E63" w:rsidRDefault="00187B48" w:rsidP="009E7B3E">
            <w:pPr>
              <w:spacing w:line="216" w:lineRule="auto"/>
              <w:jc w:val="both"/>
              <w:rPr>
                <w:b/>
                <w:i/>
              </w:rPr>
            </w:pPr>
          </w:p>
          <w:p w:rsidR="00E51AE8" w:rsidRPr="00847E63" w:rsidRDefault="00777F64" w:rsidP="009E7B3E">
            <w:pPr>
              <w:spacing w:line="216" w:lineRule="auto"/>
              <w:jc w:val="both"/>
              <w:rPr>
                <w:b/>
                <w:i/>
              </w:rPr>
            </w:pPr>
            <w:r w:rsidRPr="00847E63">
              <w:rPr>
                <w:b/>
                <w:i/>
              </w:rPr>
              <w:t>Развитие самодеятельного творчества и организация досуга населения</w:t>
            </w:r>
          </w:p>
        </w:tc>
      </w:tr>
      <w:tr w:rsidR="00847E63" w:rsidRPr="00847E63" w:rsidTr="000C4EF2">
        <w:tc>
          <w:tcPr>
            <w:tcW w:w="697" w:type="dxa"/>
            <w:gridSpan w:val="2"/>
            <w:vMerge w:val="restart"/>
            <w:shd w:val="clear" w:color="auto" w:fill="auto"/>
          </w:tcPr>
          <w:p w:rsidR="00E71FF5" w:rsidRPr="00847E63" w:rsidRDefault="00E71FF5" w:rsidP="0082448D">
            <w:pPr>
              <w:spacing w:line="216" w:lineRule="auto"/>
              <w:jc w:val="center"/>
            </w:pPr>
            <w:r w:rsidRPr="00847E63">
              <w:t>1.1</w:t>
            </w:r>
          </w:p>
        </w:tc>
        <w:tc>
          <w:tcPr>
            <w:tcW w:w="2119" w:type="dxa"/>
            <w:vMerge w:val="restart"/>
            <w:shd w:val="clear" w:color="auto" w:fill="auto"/>
          </w:tcPr>
          <w:p w:rsidR="00E71FF5" w:rsidRPr="00847E63" w:rsidRDefault="00E71FF5" w:rsidP="0082448D">
            <w:pPr>
              <w:spacing w:line="216" w:lineRule="auto"/>
            </w:pPr>
            <w:r w:rsidRPr="00847E63">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E71FF5" w:rsidRPr="00847E63" w:rsidRDefault="00FE726B" w:rsidP="0082448D">
            <w:pPr>
              <w:spacing w:line="216" w:lineRule="auto"/>
            </w:pPr>
            <w:r w:rsidRPr="00847E63">
              <w:t>В</w:t>
            </w:r>
            <w:r w:rsidR="00E71FF5" w:rsidRPr="00847E63">
              <w:t>сего</w:t>
            </w:r>
          </w:p>
          <w:p w:rsidR="00E71FF5" w:rsidRPr="00847E63" w:rsidRDefault="00E71FF5" w:rsidP="0082448D">
            <w:pPr>
              <w:spacing w:line="216" w:lineRule="auto"/>
            </w:pPr>
          </w:p>
        </w:tc>
        <w:tc>
          <w:tcPr>
            <w:tcW w:w="1140" w:type="dxa"/>
            <w:shd w:val="clear" w:color="auto" w:fill="auto"/>
          </w:tcPr>
          <w:p w:rsidR="00E71FF5" w:rsidRPr="00847E63" w:rsidRDefault="00FE2E1C" w:rsidP="00B23F90">
            <w:pPr>
              <w:spacing w:line="216" w:lineRule="auto"/>
              <w:jc w:val="center"/>
            </w:pPr>
            <w:r>
              <w:t>427,7</w:t>
            </w:r>
          </w:p>
        </w:tc>
        <w:tc>
          <w:tcPr>
            <w:tcW w:w="1140" w:type="dxa"/>
            <w:gridSpan w:val="2"/>
            <w:shd w:val="clear" w:color="auto" w:fill="auto"/>
          </w:tcPr>
          <w:p w:rsidR="00E71FF5" w:rsidRPr="00847E63" w:rsidRDefault="00E71FF5" w:rsidP="0082448D">
            <w:pPr>
              <w:spacing w:line="216" w:lineRule="auto"/>
              <w:jc w:val="center"/>
            </w:pPr>
            <w:r w:rsidRPr="00847E63">
              <w:t>0,0</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B17B9C" w:rsidP="0082448D">
            <w:pPr>
              <w:spacing w:line="216" w:lineRule="auto"/>
              <w:jc w:val="center"/>
            </w:pPr>
            <w:r w:rsidRPr="00847E63">
              <w:t>107,3</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A918FE" w:rsidP="0082448D">
            <w:pPr>
              <w:spacing w:line="216" w:lineRule="auto"/>
              <w:jc w:val="center"/>
            </w:pPr>
            <w:r w:rsidRPr="00847E63">
              <w:t>106,8</w:t>
            </w:r>
          </w:p>
          <w:p w:rsidR="00E71FF5" w:rsidRPr="00847E63" w:rsidRDefault="00E71FF5" w:rsidP="0082448D">
            <w:pPr>
              <w:spacing w:line="216" w:lineRule="auto"/>
              <w:jc w:val="center"/>
            </w:pPr>
          </w:p>
        </w:tc>
        <w:tc>
          <w:tcPr>
            <w:tcW w:w="1134" w:type="dxa"/>
          </w:tcPr>
          <w:p w:rsidR="00A918FE" w:rsidRPr="00847E63" w:rsidRDefault="00A918FE" w:rsidP="00A918FE">
            <w:pPr>
              <w:spacing w:line="216" w:lineRule="auto"/>
              <w:jc w:val="center"/>
            </w:pPr>
            <w:r w:rsidRPr="00847E63">
              <w:t>106,8</w:t>
            </w:r>
          </w:p>
          <w:p w:rsidR="00E71FF5" w:rsidRPr="00847E63" w:rsidRDefault="00E71FF5" w:rsidP="0082448D">
            <w:pPr>
              <w:spacing w:line="216" w:lineRule="auto"/>
              <w:jc w:val="center"/>
            </w:pPr>
          </w:p>
        </w:tc>
        <w:tc>
          <w:tcPr>
            <w:tcW w:w="1140" w:type="dxa"/>
            <w:gridSpan w:val="2"/>
          </w:tcPr>
          <w:p w:rsidR="00A918FE" w:rsidRPr="00847E63" w:rsidRDefault="00A918FE" w:rsidP="00A918FE">
            <w:pPr>
              <w:spacing w:line="216" w:lineRule="auto"/>
              <w:jc w:val="center"/>
            </w:pPr>
            <w:r w:rsidRPr="00847E63">
              <w:t>106,8</w:t>
            </w:r>
          </w:p>
          <w:p w:rsidR="00E71FF5" w:rsidRPr="00847E63" w:rsidRDefault="00E71FF5" w:rsidP="00771185">
            <w:pPr>
              <w:spacing w:line="216" w:lineRule="auto"/>
              <w:jc w:val="center"/>
            </w:pPr>
          </w:p>
        </w:tc>
        <w:tc>
          <w:tcPr>
            <w:tcW w:w="1700" w:type="dxa"/>
            <w:gridSpan w:val="2"/>
            <w:vMerge w:val="restart"/>
            <w:shd w:val="clear" w:color="auto" w:fill="auto"/>
          </w:tcPr>
          <w:p w:rsidR="00E71FF5" w:rsidRPr="00847E63" w:rsidRDefault="00E71FF5" w:rsidP="0082448D">
            <w:pPr>
              <w:spacing w:line="216" w:lineRule="auto"/>
            </w:pPr>
            <w:r w:rsidRPr="00847E63">
              <w:rPr>
                <w:bCs/>
              </w:rPr>
              <w:t xml:space="preserve">Повышение исполнительского мастерства </w:t>
            </w:r>
            <w:r w:rsidRPr="00847E63">
              <w:t>участников творческих коллективов,  солистов, музыкантов учреждений культуры</w:t>
            </w:r>
          </w:p>
        </w:tc>
        <w:tc>
          <w:tcPr>
            <w:tcW w:w="1849" w:type="dxa"/>
            <w:gridSpan w:val="2"/>
            <w:vMerge w:val="restart"/>
            <w:shd w:val="clear" w:color="auto" w:fill="auto"/>
          </w:tcPr>
          <w:p w:rsidR="00E71FF5" w:rsidRPr="00847E63" w:rsidRDefault="00A918FE" w:rsidP="00A918FE">
            <w:pPr>
              <w:pStyle w:val="21"/>
              <w:spacing w:after="0" w:line="240" w:lineRule="auto"/>
              <w:rPr>
                <w:bCs/>
              </w:rPr>
            </w:pPr>
            <w:r w:rsidRPr="00847E63">
              <w:rPr>
                <w:bCs/>
              </w:rPr>
              <w:t>О</w:t>
            </w:r>
            <w:r w:rsidR="00E71FF5" w:rsidRPr="00847E63">
              <w:rPr>
                <w:bCs/>
              </w:rPr>
              <w:t>тветственный за выполнение мероприятий</w:t>
            </w:r>
            <w:r w:rsidRPr="00847E63">
              <w:rPr>
                <w:bCs/>
              </w:rPr>
              <w:t xml:space="preserve"> -Управление культуры, (далее – УК)</w:t>
            </w:r>
            <w:r w:rsidR="00E71FF5" w:rsidRPr="00847E63">
              <w:rPr>
                <w:bCs/>
              </w:rPr>
              <w:t xml:space="preserve">, </w:t>
            </w:r>
            <w:r w:rsidRPr="00847E63">
              <w:rPr>
                <w:bCs/>
              </w:rPr>
              <w:t xml:space="preserve">получатели субсидий </w:t>
            </w:r>
            <w:r w:rsidR="00E71FF5" w:rsidRPr="00847E63">
              <w:rPr>
                <w:bCs/>
              </w:rPr>
              <w:t xml:space="preserve"> – </w:t>
            </w:r>
            <w:r w:rsidRPr="00847E63">
              <w:rPr>
                <w:bCs/>
              </w:rPr>
              <w:t>МБУ «ЦМТО УК», МБУ «СКЦ МО Крымский район»</w:t>
            </w: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местный бюджет</w:t>
            </w:r>
          </w:p>
          <w:p w:rsidR="00E71FF5" w:rsidRPr="00847E63" w:rsidRDefault="00E71FF5" w:rsidP="0082448D">
            <w:pPr>
              <w:spacing w:line="216" w:lineRule="auto"/>
            </w:pPr>
          </w:p>
        </w:tc>
        <w:tc>
          <w:tcPr>
            <w:tcW w:w="1140" w:type="dxa"/>
            <w:shd w:val="clear" w:color="auto" w:fill="auto"/>
          </w:tcPr>
          <w:p w:rsidR="00E71FF5" w:rsidRPr="00847E63" w:rsidRDefault="00FE2E1C" w:rsidP="00B87E9B">
            <w:pPr>
              <w:jc w:val="center"/>
            </w:pPr>
            <w:r>
              <w:t>427,7</w:t>
            </w:r>
          </w:p>
        </w:tc>
        <w:tc>
          <w:tcPr>
            <w:tcW w:w="1140" w:type="dxa"/>
            <w:gridSpan w:val="2"/>
            <w:shd w:val="clear" w:color="auto" w:fill="auto"/>
          </w:tcPr>
          <w:p w:rsidR="00E71FF5" w:rsidRPr="00847E63" w:rsidRDefault="00E71FF5" w:rsidP="00B87E9B">
            <w:pPr>
              <w:jc w:val="center"/>
            </w:pPr>
            <w:r w:rsidRPr="00847E63">
              <w:t>0,0</w:t>
            </w:r>
          </w:p>
        </w:tc>
        <w:tc>
          <w:tcPr>
            <w:tcW w:w="1134" w:type="dxa"/>
            <w:gridSpan w:val="2"/>
            <w:shd w:val="clear" w:color="auto" w:fill="auto"/>
          </w:tcPr>
          <w:p w:rsidR="00E71FF5" w:rsidRPr="00847E63" w:rsidRDefault="00B17B9C" w:rsidP="0082448D">
            <w:pPr>
              <w:spacing w:line="216" w:lineRule="auto"/>
              <w:jc w:val="center"/>
            </w:pPr>
            <w:r w:rsidRPr="00847E63">
              <w:t>107,3</w:t>
            </w:r>
          </w:p>
          <w:p w:rsidR="00E71FF5" w:rsidRPr="00847E63" w:rsidRDefault="00E71FF5" w:rsidP="0082448D">
            <w:pPr>
              <w:spacing w:line="216" w:lineRule="auto"/>
              <w:jc w:val="center"/>
            </w:pPr>
          </w:p>
        </w:tc>
        <w:tc>
          <w:tcPr>
            <w:tcW w:w="1134" w:type="dxa"/>
            <w:gridSpan w:val="2"/>
            <w:shd w:val="clear" w:color="auto" w:fill="auto"/>
          </w:tcPr>
          <w:p w:rsidR="00E71FF5" w:rsidRPr="00847E63" w:rsidRDefault="00A918FE" w:rsidP="0082448D">
            <w:pPr>
              <w:spacing w:line="216" w:lineRule="auto"/>
              <w:jc w:val="center"/>
            </w:pPr>
            <w:r w:rsidRPr="00847E63">
              <w:t>106,8</w:t>
            </w:r>
          </w:p>
          <w:p w:rsidR="00E71FF5" w:rsidRPr="00847E63" w:rsidRDefault="00E71FF5" w:rsidP="0082448D">
            <w:pPr>
              <w:spacing w:line="216" w:lineRule="auto"/>
              <w:jc w:val="center"/>
            </w:pPr>
          </w:p>
        </w:tc>
        <w:tc>
          <w:tcPr>
            <w:tcW w:w="1134" w:type="dxa"/>
          </w:tcPr>
          <w:p w:rsidR="00A918FE" w:rsidRPr="00847E63" w:rsidRDefault="00A918FE" w:rsidP="00A918FE">
            <w:pPr>
              <w:spacing w:line="216" w:lineRule="auto"/>
              <w:jc w:val="center"/>
            </w:pPr>
            <w:r w:rsidRPr="00847E63">
              <w:t>106,8</w:t>
            </w:r>
          </w:p>
          <w:p w:rsidR="00E71FF5" w:rsidRPr="00847E63" w:rsidRDefault="00E71FF5" w:rsidP="0082448D">
            <w:pPr>
              <w:spacing w:line="216" w:lineRule="auto"/>
              <w:jc w:val="center"/>
            </w:pPr>
          </w:p>
        </w:tc>
        <w:tc>
          <w:tcPr>
            <w:tcW w:w="1140" w:type="dxa"/>
            <w:gridSpan w:val="2"/>
          </w:tcPr>
          <w:p w:rsidR="00A918FE" w:rsidRPr="00847E63" w:rsidRDefault="00A918FE" w:rsidP="00A918FE">
            <w:pPr>
              <w:spacing w:line="216" w:lineRule="auto"/>
              <w:jc w:val="center"/>
            </w:pPr>
            <w:r w:rsidRPr="00847E63">
              <w:t>106,8</w:t>
            </w:r>
          </w:p>
          <w:p w:rsidR="00E71FF5" w:rsidRPr="00847E63" w:rsidRDefault="00E71FF5" w:rsidP="00771185">
            <w:pPr>
              <w:spacing w:line="216" w:lineRule="auto"/>
              <w:jc w:val="center"/>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jc w:val="center"/>
            </w:pPr>
          </w:p>
        </w:tc>
        <w:tc>
          <w:tcPr>
            <w:tcW w:w="1140" w:type="dxa"/>
            <w:gridSpan w:val="2"/>
            <w:shd w:val="clear" w:color="auto" w:fill="auto"/>
          </w:tcPr>
          <w:p w:rsidR="00E71FF5" w:rsidRPr="00847E63" w:rsidRDefault="00E71FF5" w:rsidP="0082448D">
            <w:pPr>
              <w:spacing w:line="216" w:lineRule="auto"/>
              <w:jc w:val="center"/>
            </w:pPr>
          </w:p>
        </w:tc>
        <w:tc>
          <w:tcPr>
            <w:tcW w:w="1134" w:type="dxa"/>
            <w:gridSpan w:val="2"/>
            <w:shd w:val="clear" w:color="auto" w:fill="auto"/>
          </w:tcPr>
          <w:p w:rsidR="00E71FF5" w:rsidRPr="00847E63" w:rsidRDefault="00E71FF5" w:rsidP="0082448D">
            <w:pPr>
              <w:spacing w:line="216" w:lineRule="auto"/>
              <w:jc w:val="center"/>
            </w:pPr>
          </w:p>
        </w:tc>
        <w:tc>
          <w:tcPr>
            <w:tcW w:w="1134" w:type="dxa"/>
            <w:gridSpan w:val="2"/>
            <w:shd w:val="clear" w:color="auto" w:fill="auto"/>
          </w:tcPr>
          <w:p w:rsidR="00E71FF5" w:rsidRPr="00847E63" w:rsidRDefault="00E71FF5" w:rsidP="0082448D">
            <w:pPr>
              <w:spacing w:line="216" w:lineRule="auto"/>
              <w:jc w:val="center"/>
            </w:pPr>
          </w:p>
        </w:tc>
        <w:tc>
          <w:tcPr>
            <w:tcW w:w="1134" w:type="dxa"/>
          </w:tcPr>
          <w:p w:rsidR="00E71FF5" w:rsidRPr="00847E63" w:rsidRDefault="00E71FF5" w:rsidP="0082448D">
            <w:pPr>
              <w:spacing w:line="216" w:lineRule="auto"/>
              <w:jc w:val="center"/>
            </w:pPr>
          </w:p>
        </w:tc>
        <w:tc>
          <w:tcPr>
            <w:tcW w:w="1140" w:type="dxa"/>
            <w:gridSpan w:val="2"/>
          </w:tcPr>
          <w:p w:rsidR="00E71FF5" w:rsidRPr="00847E63" w:rsidRDefault="00E71FF5" w:rsidP="0082448D">
            <w:pPr>
              <w:spacing w:line="216" w:lineRule="auto"/>
              <w:jc w:val="center"/>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val="restart"/>
            <w:shd w:val="clear" w:color="auto" w:fill="auto"/>
          </w:tcPr>
          <w:p w:rsidR="00E71FF5" w:rsidRPr="00847E63" w:rsidRDefault="00E71FF5" w:rsidP="0082448D">
            <w:pPr>
              <w:spacing w:line="216" w:lineRule="auto"/>
              <w:jc w:val="center"/>
            </w:pPr>
            <w:r w:rsidRPr="00847E63">
              <w:t>1.2</w:t>
            </w:r>
          </w:p>
        </w:tc>
        <w:tc>
          <w:tcPr>
            <w:tcW w:w="2119" w:type="dxa"/>
            <w:vMerge w:val="restart"/>
            <w:shd w:val="clear" w:color="auto" w:fill="auto"/>
          </w:tcPr>
          <w:p w:rsidR="00E71FF5" w:rsidRPr="00847E63" w:rsidRDefault="00E71FF5" w:rsidP="0082448D">
            <w:pPr>
              <w:jc w:val="both"/>
            </w:pPr>
            <w:r w:rsidRPr="00847E63">
              <w:t xml:space="preserve">Организация  и проведение зональных и краевых конкурсов, смотров, фестивалей </w:t>
            </w:r>
            <w:r w:rsidRPr="00847E63">
              <w:lastRenderedPageBreak/>
              <w:t>самодеятельного творчества</w:t>
            </w:r>
          </w:p>
        </w:tc>
        <w:tc>
          <w:tcPr>
            <w:tcW w:w="1983" w:type="dxa"/>
            <w:gridSpan w:val="3"/>
            <w:shd w:val="clear" w:color="auto" w:fill="auto"/>
          </w:tcPr>
          <w:p w:rsidR="00E71FF5" w:rsidRPr="00847E63" w:rsidRDefault="00FE726B" w:rsidP="0082448D">
            <w:pPr>
              <w:spacing w:line="216" w:lineRule="auto"/>
            </w:pPr>
            <w:r w:rsidRPr="00847E63">
              <w:lastRenderedPageBreak/>
              <w:t>В</w:t>
            </w:r>
            <w:r w:rsidR="00E71FF5" w:rsidRPr="00847E63">
              <w:t>сего</w:t>
            </w:r>
          </w:p>
          <w:p w:rsidR="00E71FF5" w:rsidRPr="00847E63" w:rsidRDefault="00E71FF5" w:rsidP="0082448D">
            <w:pPr>
              <w:spacing w:line="216" w:lineRule="auto"/>
            </w:pPr>
          </w:p>
        </w:tc>
        <w:tc>
          <w:tcPr>
            <w:tcW w:w="1140" w:type="dxa"/>
            <w:shd w:val="clear" w:color="auto" w:fill="auto"/>
          </w:tcPr>
          <w:p w:rsidR="00E71FF5" w:rsidRPr="00847E63" w:rsidRDefault="00FE2E1C" w:rsidP="0082448D">
            <w:pPr>
              <w:spacing w:line="216" w:lineRule="auto"/>
              <w:jc w:val="center"/>
            </w:pPr>
            <w:r>
              <w:t>300,0</w:t>
            </w:r>
          </w:p>
        </w:tc>
        <w:tc>
          <w:tcPr>
            <w:tcW w:w="1140" w:type="dxa"/>
            <w:gridSpan w:val="2"/>
            <w:shd w:val="clear" w:color="auto" w:fill="auto"/>
          </w:tcPr>
          <w:p w:rsidR="00E71FF5" w:rsidRPr="00847E63" w:rsidRDefault="00E71FF5" w:rsidP="00B87E9B">
            <w:pPr>
              <w:spacing w:line="216" w:lineRule="auto"/>
              <w:jc w:val="center"/>
            </w:pPr>
            <w:r w:rsidRPr="00847E63">
              <w:t>0,0</w:t>
            </w:r>
          </w:p>
        </w:tc>
        <w:tc>
          <w:tcPr>
            <w:tcW w:w="1134" w:type="dxa"/>
            <w:gridSpan w:val="2"/>
            <w:shd w:val="clear" w:color="auto" w:fill="auto"/>
          </w:tcPr>
          <w:p w:rsidR="00E71FF5" w:rsidRPr="00847E63" w:rsidRDefault="008C5B7A" w:rsidP="0082448D">
            <w:pPr>
              <w:spacing w:line="216" w:lineRule="auto"/>
              <w:jc w:val="center"/>
            </w:pPr>
            <w:r w:rsidRPr="00847E63">
              <w:t>0,0</w:t>
            </w:r>
          </w:p>
        </w:tc>
        <w:tc>
          <w:tcPr>
            <w:tcW w:w="1134" w:type="dxa"/>
            <w:gridSpan w:val="2"/>
            <w:shd w:val="clear" w:color="auto" w:fill="auto"/>
          </w:tcPr>
          <w:p w:rsidR="00E71FF5" w:rsidRPr="00847E63" w:rsidRDefault="00A918FE" w:rsidP="0082448D">
            <w:pPr>
              <w:spacing w:line="216" w:lineRule="auto"/>
              <w:jc w:val="center"/>
            </w:pPr>
            <w:r w:rsidRPr="00847E63">
              <w:t>100,0</w:t>
            </w:r>
          </w:p>
        </w:tc>
        <w:tc>
          <w:tcPr>
            <w:tcW w:w="1134" w:type="dxa"/>
          </w:tcPr>
          <w:p w:rsidR="00E71FF5" w:rsidRPr="00847E63" w:rsidRDefault="00A918FE" w:rsidP="0082448D">
            <w:pPr>
              <w:spacing w:line="216" w:lineRule="auto"/>
              <w:jc w:val="center"/>
            </w:pPr>
            <w:r w:rsidRPr="00847E63">
              <w:t>100,0</w:t>
            </w:r>
          </w:p>
        </w:tc>
        <w:tc>
          <w:tcPr>
            <w:tcW w:w="1140" w:type="dxa"/>
            <w:gridSpan w:val="2"/>
          </w:tcPr>
          <w:p w:rsidR="00E71FF5" w:rsidRPr="00847E63" w:rsidRDefault="00A918FE" w:rsidP="00771185">
            <w:pPr>
              <w:spacing w:line="216" w:lineRule="auto"/>
              <w:jc w:val="center"/>
            </w:pPr>
            <w:r w:rsidRPr="00847E63">
              <w:t>100,0</w:t>
            </w:r>
          </w:p>
        </w:tc>
        <w:tc>
          <w:tcPr>
            <w:tcW w:w="1700" w:type="dxa"/>
            <w:gridSpan w:val="2"/>
            <w:vMerge w:val="restart"/>
            <w:shd w:val="clear" w:color="auto" w:fill="auto"/>
          </w:tcPr>
          <w:p w:rsidR="00E71FF5" w:rsidRPr="00847E63" w:rsidRDefault="00E71FF5"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pStyle w:val="21"/>
              <w:spacing w:after="0" w:line="240" w:lineRule="auto"/>
              <w:rPr>
                <w:bCs/>
              </w:rPr>
            </w:pPr>
            <w:r w:rsidRPr="00847E63">
              <w:rPr>
                <w:bCs/>
              </w:rPr>
              <w:t>О</w:t>
            </w:r>
            <w:r w:rsidR="00E71FF5" w:rsidRPr="00847E63">
              <w:rPr>
                <w:bCs/>
              </w:rPr>
              <w:t>тветственный за выполнение мероприятий</w:t>
            </w:r>
            <w:r w:rsidRPr="00847E63">
              <w:rPr>
                <w:bCs/>
              </w:rPr>
              <w:t xml:space="preserve"> –УК,</w:t>
            </w:r>
          </w:p>
          <w:p w:rsidR="00E71FF5" w:rsidRPr="00847E63" w:rsidRDefault="00A918FE" w:rsidP="00A918FE">
            <w:pPr>
              <w:pStyle w:val="21"/>
              <w:spacing w:after="0" w:line="240" w:lineRule="auto"/>
              <w:rPr>
                <w:bCs/>
              </w:rPr>
            </w:pPr>
            <w:r w:rsidRPr="00847E63">
              <w:rPr>
                <w:bCs/>
              </w:rPr>
              <w:t xml:space="preserve"> </w:t>
            </w:r>
            <w:r w:rsidR="00E71FF5" w:rsidRPr="00847E63">
              <w:rPr>
                <w:bCs/>
              </w:rPr>
              <w:t>получател</w:t>
            </w:r>
            <w:r w:rsidRPr="00847E63">
              <w:rPr>
                <w:bCs/>
              </w:rPr>
              <w:t>ь</w:t>
            </w:r>
            <w:r w:rsidR="00E71FF5" w:rsidRPr="00847E63">
              <w:rPr>
                <w:bCs/>
              </w:rPr>
              <w:t xml:space="preserve"> субсидий</w:t>
            </w:r>
            <w:r w:rsidRPr="00847E63">
              <w:rPr>
                <w:bCs/>
              </w:rPr>
              <w:t>- МБУ «ЦМТО УК»</w:t>
            </w: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местный бюджет</w:t>
            </w:r>
          </w:p>
          <w:p w:rsidR="00E71FF5" w:rsidRPr="00847E63" w:rsidRDefault="00E71FF5" w:rsidP="0082448D">
            <w:pPr>
              <w:spacing w:line="216" w:lineRule="auto"/>
            </w:pPr>
          </w:p>
        </w:tc>
        <w:tc>
          <w:tcPr>
            <w:tcW w:w="1140" w:type="dxa"/>
            <w:shd w:val="clear" w:color="auto" w:fill="auto"/>
          </w:tcPr>
          <w:p w:rsidR="00E71FF5" w:rsidRPr="00847E63" w:rsidRDefault="00FE2E1C" w:rsidP="0082448D">
            <w:pPr>
              <w:spacing w:line="216" w:lineRule="auto"/>
              <w:jc w:val="center"/>
            </w:pPr>
            <w:r>
              <w:t>300,0</w:t>
            </w:r>
          </w:p>
        </w:tc>
        <w:tc>
          <w:tcPr>
            <w:tcW w:w="1140" w:type="dxa"/>
            <w:gridSpan w:val="2"/>
            <w:shd w:val="clear" w:color="auto" w:fill="auto"/>
          </w:tcPr>
          <w:p w:rsidR="00E71FF5" w:rsidRPr="00847E63" w:rsidRDefault="00E71FF5" w:rsidP="0082448D">
            <w:pPr>
              <w:spacing w:line="216" w:lineRule="auto"/>
              <w:jc w:val="center"/>
            </w:pPr>
            <w:r w:rsidRPr="00847E63">
              <w:t>0,0</w:t>
            </w:r>
          </w:p>
        </w:tc>
        <w:tc>
          <w:tcPr>
            <w:tcW w:w="1134" w:type="dxa"/>
            <w:gridSpan w:val="2"/>
            <w:shd w:val="clear" w:color="auto" w:fill="auto"/>
          </w:tcPr>
          <w:p w:rsidR="00E71FF5" w:rsidRPr="00847E63" w:rsidRDefault="008C5B7A" w:rsidP="0082448D">
            <w:pPr>
              <w:spacing w:line="216" w:lineRule="auto"/>
              <w:jc w:val="center"/>
            </w:pPr>
            <w:r w:rsidRPr="00847E63">
              <w:t>0,0</w:t>
            </w:r>
          </w:p>
        </w:tc>
        <w:tc>
          <w:tcPr>
            <w:tcW w:w="1134" w:type="dxa"/>
            <w:gridSpan w:val="2"/>
            <w:shd w:val="clear" w:color="auto" w:fill="auto"/>
          </w:tcPr>
          <w:p w:rsidR="00E71FF5" w:rsidRPr="00847E63" w:rsidRDefault="00A918FE" w:rsidP="0082448D">
            <w:pPr>
              <w:spacing w:line="216" w:lineRule="auto"/>
              <w:jc w:val="center"/>
            </w:pPr>
            <w:r w:rsidRPr="00847E63">
              <w:t>100,0</w:t>
            </w:r>
          </w:p>
        </w:tc>
        <w:tc>
          <w:tcPr>
            <w:tcW w:w="1134" w:type="dxa"/>
          </w:tcPr>
          <w:p w:rsidR="00E71FF5" w:rsidRPr="00847E63" w:rsidRDefault="00A918FE" w:rsidP="00BC147F">
            <w:pPr>
              <w:spacing w:line="216" w:lineRule="auto"/>
              <w:jc w:val="center"/>
            </w:pPr>
            <w:r w:rsidRPr="00847E63">
              <w:t>100,0</w:t>
            </w:r>
          </w:p>
        </w:tc>
        <w:tc>
          <w:tcPr>
            <w:tcW w:w="1140" w:type="dxa"/>
            <w:gridSpan w:val="2"/>
          </w:tcPr>
          <w:p w:rsidR="00E71FF5" w:rsidRPr="00847E63" w:rsidRDefault="00A918FE" w:rsidP="00771185">
            <w:pPr>
              <w:spacing w:line="216" w:lineRule="auto"/>
              <w:jc w:val="center"/>
            </w:pPr>
            <w:r w:rsidRPr="00847E63">
              <w:t>100,0</w:t>
            </w: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shd w:val="clear" w:color="auto" w:fill="auto"/>
          </w:tcPr>
          <w:p w:rsidR="00E71FF5" w:rsidRPr="00847E63" w:rsidRDefault="00E71FF5" w:rsidP="0082448D">
            <w:pPr>
              <w:spacing w:line="216" w:lineRule="auto"/>
              <w:jc w:val="center"/>
            </w:pPr>
          </w:p>
        </w:tc>
        <w:tc>
          <w:tcPr>
            <w:tcW w:w="2119" w:type="dxa"/>
            <w:vMerge/>
            <w:shd w:val="clear" w:color="auto" w:fill="auto"/>
          </w:tcPr>
          <w:p w:rsidR="00E71FF5" w:rsidRPr="00847E63" w:rsidRDefault="00E71FF5" w:rsidP="0082448D">
            <w:pPr>
              <w:spacing w:line="216" w:lineRule="auto"/>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pPr>
          </w:p>
        </w:tc>
        <w:tc>
          <w:tcPr>
            <w:tcW w:w="1140"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tcPr>
          <w:p w:rsidR="00E71FF5" w:rsidRPr="00847E63" w:rsidRDefault="00E71FF5" w:rsidP="0082448D">
            <w:pPr>
              <w:spacing w:line="216" w:lineRule="auto"/>
            </w:pPr>
          </w:p>
        </w:tc>
        <w:tc>
          <w:tcPr>
            <w:tcW w:w="1140" w:type="dxa"/>
            <w:gridSpan w:val="2"/>
          </w:tcPr>
          <w:p w:rsidR="00E71FF5" w:rsidRPr="00847E63" w:rsidRDefault="00E71FF5" w:rsidP="0082448D">
            <w:pPr>
              <w:spacing w:line="216" w:lineRule="auto"/>
            </w:pPr>
          </w:p>
        </w:tc>
        <w:tc>
          <w:tcPr>
            <w:tcW w:w="1700" w:type="dxa"/>
            <w:gridSpan w:val="2"/>
            <w:vMerge/>
            <w:shd w:val="clear" w:color="auto" w:fill="auto"/>
          </w:tcPr>
          <w:p w:rsidR="00E71FF5" w:rsidRPr="00847E63" w:rsidRDefault="00E71FF5" w:rsidP="0082448D">
            <w:pPr>
              <w:spacing w:line="216" w:lineRule="auto"/>
            </w:pPr>
          </w:p>
        </w:tc>
        <w:tc>
          <w:tcPr>
            <w:tcW w:w="1849" w:type="dxa"/>
            <w:gridSpan w:val="2"/>
            <w:vMerge/>
            <w:shd w:val="clear" w:color="auto" w:fill="auto"/>
          </w:tcPr>
          <w:p w:rsidR="00E71FF5" w:rsidRPr="00847E63" w:rsidRDefault="00E71FF5" w:rsidP="0082448D">
            <w:pPr>
              <w:spacing w:line="216" w:lineRule="auto"/>
            </w:pPr>
          </w:p>
        </w:tc>
      </w:tr>
      <w:tr w:rsidR="00847E63" w:rsidRPr="00847E63" w:rsidTr="000C4EF2">
        <w:tc>
          <w:tcPr>
            <w:tcW w:w="697" w:type="dxa"/>
            <w:gridSpan w:val="2"/>
            <w:vMerge w:val="restart"/>
            <w:shd w:val="clear" w:color="auto" w:fill="auto"/>
          </w:tcPr>
          <w:p w:rsidR="00A918FE" w:rsidRPr="00847E63" w:rsidRDefault="00A918FE" w:rsidP="0082448D">
            <w:pPr>
              <w:spacing w:line="216" w:lineRule="auto"/>
              <w:jc w:val="center"/>
            </w:pPr>
            <w:r w:rsidRPr="00847E63">
              <w:lastRenderedPageBreak/>
              <w:t>1.3</w:t>
            </w:r>
          </w:p>
        </w:tc>
        <w:tc>
          <w:tcPr>
            <w:tcW w:w="2119" w:type="dxa"/>
            <w:vMerge w:val="restart"/>
            <w:shd w:val="clear" w:color="auto" w:fill="auto"/>
          </w:tcPr>
          <w:p w:rsidR="00A918FE" w:rsidRPr="00847E63" w:rsidRDefault="00A918FE" w:rsidP="0082448D">
            <w:pPr>
              <w:spacing w:line="216" w:lineRule="auto"/>
            </w:pPr>
            <w:r w:rsidRPr="00847E63">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847E63" w:rsidRDefault="00A918FE" w:rsidP="0082448D">
            <w:pPr>
              <w:spacing w:line="216" w:lineRule="auto"/>
            </w:pPr>
            <w:r w:rsidRPr="00847E63">
              <w:t>Всего</w:t>
            </w:r>
          </w:p>
          <w:p w:rsidR="00A918FE" w:rsidRPr="00847E63" w:rsidRDefault="00A918FE" w:rsidP="0082448D">
            <w:pPr>
              <w:spacing w:line="216" w:lineRule="auto"/>
            </w:pPr>
          </w:p>
        </w:tc>
        <w:tc>
          <w:tcPr>
            <w:tcW w:w="1140" w:type="dxa"/>
            <w:shd w:val="clear" w:color="auto" w:fill="auto"/>
          </w:tcPr>
          <w:p w:rsidR="00A918FE" w:rsidRPr="00847E63" w:rsidRDefault="00FE2E1C" w:rsidP="0082448D">
            <w:pPr>
              <w:spacing w:line="216" w:lineRule="auto"/>
              <w:jc w:val="center"/>
            </w:pPr>
            <w:r>
              <w:t>1455,9</w:t>
            </w:r>
          </w:p>
        </w:tc>
        <w:tc>
          <w:tcPr>
            <w:tcW w:w="1140" w:type="dxa"/>
            <w:gridSpan w:val="2"/>
            <w:shd w:val="clear" w:color="auto" w:fill="auto"/>
          </w:tcPr>
          <w:p w:rsidR="00A918FE" w:rsidRPr="00847E63" w:rsidRDefault="00A918FE" w:rsidP="0082448D">
            <w:pPr>
              <w:spacing w:line="216" w:lineRule="auto"/>
              <w:jc w:val="center"/>
            </w:pPr>
            <w:r w:rsidRPr="00847E63">
              <w:t>221,4</w:t>
            </w:r>
          </w:p>
        </w:tc>
        <w:tc>
          <w:tcPr>
            <w:tcW w:w="1134" w:type="dxa"/>
            <w:gridSpan w:val="2"/>
            <w:shd w:val="clear" w:color="auto" w:fill="auto"/>
          </w:tcPr>
          <w:p w:rsidR="00A918FE" w:rsidRPr="00847E63" w:rsidRDefault="008C5B7A" w:rsidP="008C5B7A">
            <w:pPr>
              <w:spacing w:line="216" w:lineRule="auto"/>
              <w:jc w:val="center"/>
            </w:pPr>
            <w:r w:rsidRPr="00847E63">
              <w:t>484,</w:t>
            </w:r>
            <w:r w:rsidR="00A918FE" w:rsidRPr="00847E63">
              <w:t>5</w:t>
            </w:r>
          </w:p>
        </w:tc>
        <w:tc>
          <w:tcPr>
            <w:tcW w:w="1134" w:type="dxa"/>
            <w:gridSpan w:val="2"/>
            <w:shd w:val="clear" w:color="auto" w:fill="auto"/>
          </w:tcPr>
          <w:p w:rsidR="00A918FE" w:rsidRPr="00847E63" w:rsidRDefault="00A918FE" w:rsidP="0082448D">
            <w:pPr>
              <w:spacing w:line="216" w:lineRule="auto"/>
              <w:jc w:val="center"/>
            </w:pPr>
            <w:r w:rsidRPr="00847E63">
              <w:t>250,0</w:t>
            </w:r>
          </w:p>
        </w:tc>
        <w:tc>
          <w:tcPr>
            <w:tcW w:w="1134" w:type="dxa"/>
          </w:tcPr>
          <w:p w:rsidR="00A918FE" w:rsidRPr="00847E63" w:rsidRDefault="00A918FE" w:rsidP="00A918FE">
            <w:pPr>
              <w:spacing w:line="216" w:lineRule="auto"/>
              <w:jc w:val="center"/>
            </w:pPr>
            <w:r w:rsidRPr="00847E63">
              <w:t>250,0</w:t>
            </w:r>
          </w:p>
        </w:tc>
        <w:tc>
          <w:tcPr>
            <w:tcW w:w="1140" w:type="dxa"/>
            <w:gridSpan w:val="2"/>
          </w:tcPr>
          <w:p w:rsidR="00A918FE" w:rsidRPr="00847E63" w:rsidRDefault="00A918FE" w:rsidP="00A918FE">
            <w:pPr>
              <w:spacing w:line="216" w:lineRule="auto"/>
              <w:jc w:val="center"/>
            </w:pPr>
            <w:r w:rsidRPr="00847E63">
              <w:t>250,0</w:t>
            </w:r>
          </w:p>
        </w:tc>
        <w:tc>
          <w:tcPr>
            <w:tcW w:w="1700" w:type="dxa"/>
            <w:gridSpan w:val="2"/>
            <w:vMerge w:val="restart"/>
            <w:shd w:val="clear" w:color="auto" w:fill="auto"/>
          </w:tcPr>
          <w:p w:rsidR="00A918FE" w:rsidRPr="00847E63" w:rsidRDefault="00A918FE"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spacing w:line="216" w:lineRule="auto"/>
            </w:pPr>
            <w:r w:rsidRPr="00847E63">
              <w:rPr>
                <w:bCs/>
              </w:rPr>
              <w:t xml:space="preserve">Ответственный за выполнение мероприятий - УК,  получатель субсидий  - МБУ «ЦМТО УК» </w:t>
            </w:r>
          </w:p>
        </w:tc>
      </w:tr>
      <w:tr w:rsidR="00847E63" w:rsidRPr="00847E63" w:rsidTr="000C4EF2">
        <w:tc>
          <w:tcPr>
            <w:tcW w:w="697" w:type="dxa"/>
            <w:gridSpan w:val="2"/>
            <w:vMerge/>
            <w:shd w:val="clear" w:color="auto" w:fill="auto"/>
            <w:vAlign w:val="center"/>
          </w:tcPr>
          <w:p w:rsidR="00A918FE" w:rsidRPr="00847E63" w:rsidRDefault="00A918FE" w:rsidP="0082448D">
            <w:pPr>
              <w:spacing w:line="216" w:lineRule="auto"/>
            </w:pPr>
          </w:p>
        </w:tc>
        <w:tc>
          <w:tcPr>
            <w:tcW w:w="2119" w:type="dxa"/>
            <w:vMerge/>
            <w:shd w:val="clear" w:color="auto" w:fill="auto"/>
          </w:tcPr>
          <w:p w:rsidR="00A918FE" w:rsidRPr="00847E63" w:rsidRDefault="00A918FE" w:rsidP="0082448D">
            <w:pPr>
              <w:pStyle w:val="21"/>
              <w:jc w:val="both"/>
              <w:rPr>
                <w:bCs/>
              </w:rPr>
            </w:pPr>
          </w:p>
        </w:tc>
        <w:tc>
          <w:tcPr>
            <w:tcW w:w="1983" w:type="dxa"/>
            <w:gridSpan w:val="3"/>
            <w:shd w:val="clear" w:color="auto" w:fill="auto"/>
          </w:tcPr>
          <w:p w:rsidR="00A918FE" w:rsidRPr="00847E63" w:rsidRDefault="00A918FE" w:rsidP="0082448D">
            <w:pPr>
              <w:spacing w:line="216" w:lineRule="auto"/>
            </w:pPr>
            <w:r w:rsidRPr="00847E63">
              <w:t>местный бюджет</w:t>
            </w:r>
          </w:p>
          <w:p w:rsidR="00A918FE" w:rsidRPr="00847E63" w:rsidRDefault="00A918FE" w:rsidP="0082448D">
            <w:pPr>
              <w:spacing w:line="216" w:lineRule="auto"/>
            </w:pPr>
          </w:p>
        </w:tc>
        <w:tc>
          <w:tcPr>
            <w:tcW w:w="1140" w:type="dxa"/>
            <w:shd w:val="clear" w:color="auto" w:fill="auto"/>
          </w:tcPr>
          <w:p w:rsidR="00A918FE" w:rsidRPr="00847E63" w:rsidRDefault="00FE2E1C" w:rsidP="0082448D">
            <w:pPr>
              <w:spacing w:line="216" w:lineRule="auto"/>
              <w:jc w:val="center"/>
            </w:pPr>
            <w:r>
              <w:t>1455,9</w:t>
            </w:r>
          </w:p>
        </w:tc>
        <w:tc>
          <w:tcPr>
            <w:tcW w:w="1140" w:type="dxa"/>
            <w:gridSpan w:val="2"/>
            <w:shd w:val="clear" w:color="auto" w:fill="auto"/>
          </w:tcPr>
          <w:p w:rsidR="00A918FE" w:rsidRPr="00847E63" w:rsidRDefault="00A918FE" w:rsidP="0082448D">
            <w:pPr>
              <w:spacing w:line="216" w:lineRule="auto"/>
              <w:jc w:val="center"/>
            </w:pPr>
            <w:r w:rsidRPr="00847E63">
              <w:t>221,4</w:t>
            </w:r>
          </w:p>
        </w:tc>
        <w:tc>
          <w:tcPr>
            <w:tcW w:w="1134" w:type="dxa"/>
            <w:gridSpan w:val="2"/>
            <w:shd w:val="clear" w:color="auto" w:fill="auto"/>
          </w:tcPr>
          <w:p w:rsidR="00A918FE" w:rsidRPr="00847E63" w:rsidRDefault="008C5B7A" w:rsidP="0082448D">
            <w:pPr>
              <w:spacing w:line="216" w:lineRule="auto"/>
              <w:jc w:val="center"/>
            </w:pPr>
            <w:r w:rsidRPr="00847E63">
              <w:t>484</w:t>
            </w:r>
            <w:r w:rsidR="00A918FE" w:rsidRPr="00847E63">
              <w:t>,5</w:t>
            </w:r>
          </w:p>
        </w:tc>
        <w:tc>
          <w:tcPr>
            <w:tcW w:w="1134" w:type="dxa"/>
            <w:gridSpan w:val="2"/>
            <w:shd w:val="clear" w:color="auto" w:fill="auto"/>
          </w:tcPr>
          <w:p w:rsidR="00A918FE" w:rsidRPr="00847E63" w:rsidRDefault="00A918FE" w:rsidP="0082448D">
            <w:pPr>
              <w:spacing w:line="216" w:lineRule="auto"/>
              <w:jc w:val="center"/>
            </w:pPr>
            <w:r w:rsidRPr="00847E63">
              <w:t>250,0</w:t>
            </w:r>
          </w:p>
        </w:tc>
        <w:tc>
          <w:tcPr>
            <w:tcW w:w="1134" w:type="dxa"/>
          </w:tcPr>
          <w:p w:rsidR="00A918FE" w:rsidRPr="00847E63" w:rsidRDefault="00A918FE" w:rsidP="00A918FE">
            <w:pPr>
              <w:spacing w:line="216" w:lineRule="auto"/>
              <w:jc w:val="center"/>
            </w:pPr>
            <w:r w:rsidRPr="00847E63">
              <w:t>250,0</w:t>
            </w:r>
          </w:p>
        </w:tc>
        <w:tc>
          <w:tcPr>
            <w:tcW w:w="1140" w:type="dxa"/>
            <w:gridSpan w:val="2"/>
          </w:tcPr>
          <w:p w:rsidR="00A918FE" w:rsidRPr="00847E63" w:rsidRDefault="00A918FE" w:rsidP="00A918FE">
            <w:pPr>
              <w:spacing w:line="216" w:lineRule="auto"/>
              <w:jc w:val="center"/>
            </w:pPr>
            <w:r w:rsidRPr="00847E63">
              <w:t>250,0</w:t>
            </w:r>
          </w:p>
        </w:tc>
        <w:tc>
          <w:tcPr>
            <w:tcW w:w="1700" w:type="dxa"/>
            <w:gridSpan w:val="2"/>
            <w:vMerge/>
            <w:shd w:val="clear" w:color="auto" w:fill="auto"/>
            <w:vAlign w:val="center"/>
          </w:tcPr>
          <w:p w:rsidR="00A918FE" w:rsidRPr="00847E63" w:rsidRDefault="00A918FE" w:rsidP="0082448D">
            <w:pPr>
              <w:spacing w:line="216" w:lineRule="auto"/>
              <w:jc w:val="center"/>
            </w:pPr>
          </w:p>
        </w:tc>
        <w:tc>
          <w:tcPr>
            <w:tcW w:w="1849" w:type="dxa"/>
            <w:gridSpan w:val="2"/>
            <w:vMerge/>
            <w:shd w:val="clear" w:color="auto" w:fill="auto"/>
            <w:vAlign w:val="center"/>
          </w:tcPr>
          <w:p w:rsidR="00A918FE" w:rsidRPr="00847E63" w:rsidRDefault="00A918FE" w:rsidP="0082448D">
            <w:pPr>
              <w:spacing w:line="216" w:lineRule="auto"/>
              <w:jc w:val="center"/>
            </w:pPr>
          </w:p>
        </w:tc>
      </w:tr>
      <w:tr w:rsidR="00847E63" w:rsidRPr="00847E63" w:rsidTr="000C4EF2">
        <w:tc>
          <w:tcPr>
            <w:tcW w:w="697" w:type="dxa"/>
            <w:gridSpan w:val="2"/>
            <w:vMerge/>
            <w:shd w:val="clear" w:color="auto" w:fill="auto"/>
            <w:vAlign w:val="center"/>
          </w:tcPr>
          <w:p w:rsidR="00E71FF5" w:rsidRPr="00847E63" w:rsidRDefault="00E71FF5" w:rsidP="0082448D">
            <w:pPr>
              <w:spacing w:line="216" w:lineRule="auto"/>
            </w:pPr>
          </w:p>
        </w:tc>
        <w:tc>
          <w:tcPr>
            <w:tcW w:w="2119" w:type="dxa"/>
            <w:vMerge/>
            <w:shd w:val="clear" w:color="auto" w:fill="auto"/>
          </w:tcPr>
          <w:p w:rsidR="00E71FF5" w:rsidRPr="00847E63" w:rsidRDefault="00E71FF5" w:rsidP="0082448D">
            <w:pPr>
              <w:pStyle w:val="21"/>
              <w:jc w:val="both"/>
              <w:rPr>
                <w:bCs/>
              </w:rPr>
            </w:pPr>
          </w:p>
        </w:tc>
        <w:tc>
          <w:tcPr>
            <w:tcW w:w="1983" w:type="dxa"/>
            <w:gridSpan w:val="3"/>
            <w:shd w:val="clear" w:color="auto" w:fill="auto"/>
          </w:tcPr>
          <w:p w:rsidR="00E71FF5" w:rsidRPr="00847E63" w:rsidRDefault="00E71FF5" w:rsidP="0082448D">
            <w:pPr>
              <w:spacing w:line="216" w:lineRule="auto"/>
            </w:pPr>
            <w:r w:rsidRPr="00847E63">
              <w:t>краевой бюджет</w:t>
            </w:r>
          </w:p>
          <w:p w:rsidR="00E71FF5" w:rsidRPr="00847E63" w:rsidRDefault="00E71FF5" w:rsidP="0082448D">
            <w:pPr>
              <w:spacing w:line="216" w:lineRule="auto"/>
            </w:pPr>
          </w:p>
        </w:tc>
        <w:tc>
          <w:tcPr>
            <w:tcW w:w="1140" w:type="dxa"/>
            <w:shd w:val="clear" w:color="auto" w:fill="auto"/>
          </w:tcPr>
          <w:p w:rsidR="00E71FF5" w:rsidRPr="00847E63" w:rsidRDefault="00E71FF5" w:rsidP="0082448D">
            <w:pPr>
              <w:spacing w:line="216" w:lineRule="auto"/>
            </w:pPr>
          </w:p>
        </w:tc>
        <w:tc>
          <w:tcPr>
            <w:tcW w:w="1140"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gridSpan w:val="2"/>
            <w:shd w:val="clear" w:color="auto" w:fill="auto"/>
          </w:tcPr>
          <w:p w:rsidR="00E71FF5" w:rsidRPr="00847E63" w:rsidRDefault="00E71FF5" w:rsidP="0082448D">
            <w:pPr>
              <w:spacing w:line="216" w:lineRule="auto"/>
            </w:pPr>
          </w:p>
        </w:tc>
        <w:tc>
          <w:tcPr>
            <w:tcW w:w="1134" w:type="dxa"/>
          </w:tcPr>
          <w:p w:rsidR="00E71FF5" w:rsidRPr="00847E63" w:rsidRDefault="00E71FF5" w:rsidP="0082448D">
            <w:pPr>
              <w:spacing w:line="216" w:lineRule="auto"/>
            </w:pPr>
          </w:p>
        </w:tc>
        <w:tc>
          <w:tcPr>
            <w:tcW w:w="1140" w:type="dxa"/>
            <w:gridSpan w:val="2"/>
          </w:tcPr>
          <w:p w:rsidR="00E71FF5" w:rsidRPr="00847E63" w:rsidRDefault="00E71FF5" w:rsidP="0082448D">
            <w:pPr>
              <w:spacing w:line="216" w:lineRule="auto"/>
            </w:pPr>
          </w:p>
        </w:tc>
        <w:tc>
          <w:tcPr>
            <w:tcW w:w="1700" w:type="dxa"/>
            <w:gridSpan w:val="2"/>
            <w:vMerge/>
            <w:shd w:val="clear" w:color="auto" w:fill="auto"/>
            <w:vAlign w:val="center"/>
          </w:tcPr>
          <w:p w:rsidR="00E71FF5" w:rsidRPr="00847E63" w:rsidRDefault="00E71FF5" w:rsidP="0082448D">
            <w:pPr>
              <w:spacing w:line="216" w:lineRule="auto"/>
              <w:jc w:val="center"/>
            </w:pPr>
          </w:p>
        </w:tc>
        <w:tc>
          <w:tcPr>
            <w:tcW w:w="1849" w:type="dxa"/>
            <w:gridSpan w:val="2"/>
            <w:vMerge/>
            <w:shd w:val="clear" w:color="auto" w:fill="auto"/>
            <w:vAlign w:val="center"/>
          </w:tcPr>
          <w:p w:rsidR="00E71FF5" w:rsidRPr="00847E63" w:rsidRDefault="00E71FF5" w:rsidP="0082448D">
            <w:pPr>
              <w:spacing w:line="216" w:lineRule="auto"/>
              <w:jc w:val="center"/>
            </w:pPr>
          </w:p>
        </w:tc>
      </w:tr>
      <w:tr w:rsidR="00847E63" w:rsidRPr="00847E63" w:rsidTr="000C4EF2">
        <w:tc>
          <w:tcPr>
            <w:tcW w:w="697" w:type="dxa"/>
            <w:gridSpan w:val="2"/>
            <w:vMerge w:val="restart"/>
            <w:shd w:val="clear" w:color="auto" w:fill="auto"/>
          </w:tcPr>
          <w:p w:rsidR="00A918FE" w:rsidRPr="00847E63" w:rsidRDefault="00A918FE" w:rsidP="006D67C7">
            <w:pPr>
              <w:spacing w:line="216" w:lineRule="auto"/>
              <w:jc w:val="center"/>
            </w:pPr>
            <w:r w:rsidRPr="00847E63">
              <w:t>1.4</w:t>
            </w:r>
          </w:p>
          <w:p w:rsidR="00A918FE" w:rsidRPr="00847E63" w:rsidRDefault="00A918FE" w:rsidP="006D67C7">
            <w:pPr>
              <w:spacing w:line="216" w:lineRule="auto"/>
              <w:jc w:val="center"/>
            </w:pPr>
          </w:p>
        </w:tc>
        <w:tc>
          <w:tcPr>
            <w:tcW w:w="2119" w:type="dxa"/>
            <w:vMerge w:val="restart"/>
            <w:shd w:val="clear" w:color="auto" w:fill="auto"/>
          </w:tcPr>
          <w:p w:rsidR="00A918FE" w:rsidRPr="00847E63" w:rsidRDefault="00A918FE" w:rsidP="006D67C7">
            <w:pPr>
              <w:jc w:val="both"/>
            </w:pPr>
            <w:r w:rsidRPr="00847E63">
              <w:t>Организация и проведение районных праздничных и тематических мероприятий</w:t>
            </w:r>
          </w:p>
          <w:p w:rsidR="00A918FE" w:rsidRPr="00847E63" w:rsidRDefault="00A918FE" w:rsidP="006D67C7">
            <w:pPr>
              <w:jc w:val="both"/>
            </w:pPr>
          </w:p>
        </w:tc>
        <w:tc>
          <w:tcPr>
            <w:tcW w:w="1983" w:type="dxa"/>
            <w:gridSpan w:val="3"/>
            <w:shd w:val="clear" w:color="auto" w:fill="auto"/>
          </w:tcPr>
          <w:p w:rsidR="00A918FE" w:rsidRPr="00847E63" w:rsidRDefault="00A918FE" w:rsidP="006D67C7">
            <w:pPr>
              <w:spacing w:line="216" w:lineRule="auto"/>
            </w:pPr>
            <w:r w:rsidRPr="00847E63">
              <w:t>Всего</w:t>
            </w:r>
          </w:p>
          <w:p w:rsidR="00A918FE" w:rsidRPr="00847E63" w:rsidRDefault="00A918FE" w:rsidP="006D67C7">
            <w:pPr>
              <w:spacing w:line="216" w:lineRule="auto"/>
            </w:pPr>
          </w:p>
        </w:tc>
        <w:tc>
          <w:tcPr>
            <w:tcW w:w="1140" w:type="dxa"/>
            <w:shd w:val="clear" w:color="auto" w:fill="auto"/>
          </w:tcPr>
          <w:p w:rsidR="00A918FE" w:rsidRPr="00847E63" w:rsidRDefault="00FE2E1C" w:rsidP="00445FC7">
            <w:pPr>
              <w:spacing w:line="216" w:lineRule="auto"/>
              <w:jc w:val="center"/>
            </w:pPr>
            <w:r>
              <w:t>26344,7</w:t>
            </w:r>
          </w:p>
        </w:tc>
        <w:tc>
          <w:tcPr>
            <w:tcW w:w="1140" w:type="dxa"/>
            <w:gridSpan w:val="2"/>
            <w:shd w:val="clear" w:color="auto" w:fill="auto"/>
          </w:tcPr>
          <w:p w:rsidR="00A918FE" w:rsidRPr="00847E63" w:rsidRDefault="00A918FE" w:rsidP="006D67C7">
            <w:pPr>
              <w:spacing w:line="216" w:lineRule="auto"/>
              <w:jc w:val="center"/>
            </w:pPr>
            <w:r w:rsidRPr="00847E63">
              <w:t>7623,7</w:t>
            </w:r>
          </w:p>
        </w:tc>
        <w:tc>
          <w:tcPr>
            <w:tcW w:w="1134" w:type="dxa"/>
            <w:gridSpan w:val="2"/>
            <w:shd w:val="clear" w:color="auto" w:fill="auto"/>
          </w:tcPr>
          <w:p w:rsidR="00A918FE" w:rsidRPr="00847E63" w:rsidRDefault="008D2F38" w:rsidP="008C5B7A">
            <w:pPr>
              <w:spacing w:line="216" w:lineRule="auto"/>
              <w:jc w:val="center"/>
            </w:pPr>
            <w:r w:rsidRPr="00847E63">
              <w:t>12274,2</w:t>
            </w:r>
          </w:p>
        </w:tc>
        <w:tc>
          <w:tcPr>
            <w:tcW w:w="1134" w:type="dxa"/>
            <w:gridSpan w:val="2"/>
            <w:shd w:val="clear" w:color="auto" w:fill="auto"/>
          </w:tcPr>
          <w:p w:rsidR="00A918FE" w:rsidRPr="00847E63" w:rsidRDefault="006B4DDB" w:rsidP="006D67C7">
            <w:pPr>
              <w:jc w:val="center"/>
            </w:pPr>
            <w:r>
              <w:t>2546,8</w:t>
            </w:r>
          </w:p>
        </w:tc>
        <w:tc>
          <w:tcPr>
            <w:tcW w:w="1134" w:type="dxa"/>
          </w:tcPr>
          <w:p w:rsidR="00A918FE" w:rsidRPr="00847E63" w:rsidRDefault="00A918FE" w:rsidP="00A918FE">
            <w:pPr>
              <w:jc w:val="center"/>
            </w:pPr>
            <w:r w:rsidRPr="00847E63">
              <w:t>450,0</w:t>
            </w:r>
          </w:p>
        </w:tc>
        <w:tc>
          <w:tcPr>
            <w:tcW w:w="1140" w:type="dxa"/>
            <w:gridSpan w:val="2"/>
          </w:tcPr>
          <w:p w:rsidR="00A918FE" w:rsidRPr="00847E63" w:rsidRDefault="006B4DDB" w:rsidP="00A918FE">
            <w:pPr>
              <w:jc w:val="center"/>
            </w:pPr>
            <w:r>
              <w:t>3</w:t>
            </w:r>
            <w:r w:rsidR="00A918FE" w:rsidRPr="00847E63">
              <w:t>450,0</w:t>
            </w:r>
          </w:p>
        </w:tc>
        <w:tc>
          <w:tcPr>
            <w:tcW w:w="1700" w:type="dxa"/>
            <w:gridSpan w:val="2"/>
            <w:vMerge w:val="restart"/>
            <w:shd w:val="clear" w:color="auto" w:fill="auto"/>
          </w:tcPr>
          <w:p w:rsidR="00A918FE" w:rsidRPr="00847E63" w:rsidRDefault="00A918FE"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A918FE" w:rsidRPr="00847E63" w:rsidRDefault="00A918FE" w:rsidP="00A918FE">
            <w:pPr>
              <w:spacing w:line="216" w:lineRule="auto"/>
            </w:pPr>
            <w:r w:rsidRPr="00847E63">
              <w:rPr>
                <w:bCs/>
              </w:rPr>
              <w:t xml:space="preserve">Ответственный за выполнение мероприятий - УК,  получатель субсидий  - МБУ «СКЦ МО Крымский район» </w:t>
            </w:r>
          </w:p>
        </w:tc>
      </w:tr>
      <w:tr w:rsidR="006B4DDB" w:rsidRPr="00847E63" w:rsidTr="000C4EF2">
        <w:tc>
          <w:tcPr>
            <w:tcW w:w="697" w:type="dxa"/>
            <w:gridSpan w:val="2"/>
            <w:vMerge/>
            <w:shd w:val="clear" w:color="auto" w:fill="auto"/>
            <w:vAlign w:val="center"/>
          </w:tcPr>
          <w:p w:rsidR="006B4DDB" w:rsidRPr="00847E63" w:rsidRDefault="006B4DDB" w:rsidP="006D67C7">
            <w:pPr>
              <w:spacing w:line="216" w:lineRule="auto"/>
            </w:pPr>
          </w:p>
        </w:tc>
        <w:tc>
          <w:tcPr>
            <w:tcW w:w="2119" w:type="dxa"/>
            <w:vMerge/>
            <w:shd w:val="clear" w:color="auto" w:fill="auto"/>
          </w:tcPr>
          <w:p w:rsidR="006B4DDB" w:rsidRPr="00847E63" w:rsidRDefault="006B4DDB" w:rsidP="006D67C7">
            <w:pPr>
              <w:pStyle w:val="21"/>
              <w:spacing w:after="0" w:line="240" w:lineRule="auto"/>
              <w:jc w:val="both"/>
              <w:rPr>
                <w:bCs/>
              </w:rPr>
            </w:pPr>
          </w:p>
        </w:tc>
        <w:tc>
          <w:tcPr>
            <w:tcW w:w="1983" w:type="dxa"/>
            <w:gridSpan w:val="3"/>
            <w:shd w:val="clear" w:color="auto" w:fill="auto"/>
          </w:tcPr>
          <w:p w:rsidR="006B4DDB" w:rsidRPr="00847E63" w:rsidRDefault="006B4DDB" w:rsidP="006D67C7">
            <w:pPr>
              <w:spacing w:line="216" w:lineRule="auto"/>
            </w:pPr>
            <w:r w:rsidRPr="00847E63">
              <w:t>местный бюджет</w:t>
            </w:r>
          </w:p>
          <w:p w:rsidR="006B4DDB" w:rsidRPr="00847E63" w:rsidRDefault="006B4DDB" w:rsidP="006D67C7">
            <w:pPr>
              <w:spacing w:line="216" w:lineRule="auto"/>
            </w:pPr>
          </w:p>
        </w:tc>
        <w:tc>
          <w:tcPr>
            <w:tcW w:w="1140" w:type="dxa"/>
            <w:shd w:val="clear" w:color="auto" w:fill="auto"/>
          </w:tcPr>
          <w:p w:rsidR="006B4DDB" w:rsidRPr="00847E63" w:rsidRDefault="00FE2E1C" w:rsidP="0084649E">
            <w:pPr>
              <w:spacing w:line="216" w:lineRule="auto"/>
              <w:jc w:val="center"/>
            </w:pPr>
            <w:r>
              <w:t>26344,7</w:t>
            </w:r>
          </w:p>
        </w:tc>
        <w:tc>
          <w:tcPr>
            <w:tcW w:w="1140" w:type="dxa"/>
            <w:gridSpan w:val="2"/>
            <w:shd w:val="clear" w:color="auto" w:fill="auto"/>
          </w:tcPr>
          <w:p w:rsidR="006B4DDB" w:rsidRPr="00847E63" w:rsidRDefault="006B4DDB" w:rsidP="006D67C7">
            <w:pPr>
              <w:spacing w:line="216" w:lineRule="auto"/>
              <w:jc w:val="center"/>
            </w:pPr>
            <w:r w:rsidRPr="00847E63">
              <w:t>7623,7</w:t>
            </w:r>
          </w:p>
        </w:tc>
        <w:tc>
          <w:tcPr>
            <w:tcW w:w="1134" w:type="dxa"/>
            <w:gridSpan w:val="2"/>
            <w:shd w:val="clear" w:color="auto" w:fill="auto"/>
          </w:tcPr>
          <w:p w:rsidR="006B4DDB" w:rsidRPr="00847E63" w:rsidRDefault="006B4DDB" w:rsidP="006D67C7">
            <w:pPr>
              <w:spacing w:line="216" w:lineRule="auto"/>
              <w:jc w:val="center"/>
            </w:pPr>
            <w:r w:rsidRPr="00847E63">
              <w:t>12274,2</w:t>
            </w:r>
          </w:p>
        </w:tc>
        <w:tc>
          <w:tcPr>
            <w:tcW w:w="1134" w:type="dxa"/>
            <w:gridSpan w:val="2"/>
            <w:shd w:val="clear" w:color="auto" w:fill="auto"/>
          </w:tcPr>
          <w:p w:rsidR="006B4DDB" w:rsidRPr="00847E63" w:rsidRDefault="006B4DDB" w:rsidP="008D2558">
            <w:pPr>
              <w:jc w:val="center"/>
            </w:pPr>
            <w:r>
              <w:t>2546,8</w:t>
            </w:r>
          </w:p>
        </w:tc>
        <w:tc>
          <w:tcPr>
            <w:tcW w:w="1134" w:type="dxa"/>
          </w:tcPr>
          <w:p w:rsidR="006B4DDB" w:rsidRPr="00847E63" w:rsidRDefault="006B4DDB" w:rsidP="008D2558">
            <w:pPr>
              <w:jc w:val="center"/>
            </w:pPr>
            <w:r w:rsidRPr="00847E63">
              <w:t>450,0</w:t>
            </w:r>
          </w:p>
        </w:tc>
        <w:tc>
          <w:tcPr>
            <w:tcW w:w="1140" w:type="dxa"/>
            <w:gridSpan w:val="2"/>
          </w:tcPr>
          <w:p w:rsidR="006B4DDB" w:rsidRPr="00847E63" w:rsidRDefault="006B4DDB" w:rsidP="008D2558">
            <w:pPr>
              <w:jc w:val="center"/>
            </w:pPr>
            <w:r>
              <w:t>3</w:t>
            </w:r>
            <w:r w:rsidRPr="00847E63">
              <w:t>450,0</w:t>
            </w:r>
          </w:p>
        </w:tc>
        <w:tc>
          <w:tcPr>
            <w:tcW w:w="1700" w:type="dxa"/>
            <w:gridSpan w:val="2"/>
            <w:vMerge/>
            <w:shd w:val="clear" w:color="auto" w:fill="auto"/>
            <w:vAlign w:val="center"/>
          </w:tcPr>
          <w:p w:rsidR="006B4DDB" w:rsidRPr="00847E63" w:rsidRDefault="006B4DDB" w:rsidP="006D67C7">
            <w:pPr>
              <w:spacing w:line="216" w:lineRule="auto"/>
              <w:jc w:val="center"/>
            </w:pPr>
          </w:p>
        </w:tc>
        <w:tc>
          <w:tcPr>
            <w:tcW w:w="1849" w:type="dxa"/>
            <w:gridSpan w:val="2"/>
            <w:vMerge/>
            <w:shd w:val="clear" w:color="auto" w:fill="auto"/>
            <w:vAlign w:val="center"/>
          </w:tcPr>
          <w:p w:rsidR="006B4DDB" w:rsidRPr="00847E63" w:rsidRDefault="006B4DDB" w:rsidP="006D67C7">
            <w:pPr>
              <w:spacing w:line="216" w:lineRule="auto"/>
              <w:jc w:val="center"/>
            </w:pPr>
          </w:p>
        </w:tc>
      </w:tr>
      <w:tr w:rsidR="006B4DDB" w:rsidRPr="00847E63" w:rsidTr="000C4EF2">
        <w:tc>
          <w:tcPr>
            <w:tcW w:w="697" w:type="dxa"/>
            <w:gridSpan w:val="2"/>
            <w:vMerge/>
            <w:shd w:val="clear" w:color="auto" w:fill="auto"/>
            <w:vAlign w:val="center"/>
          </w:tcPr>
          <w:p w:rsidR="006B4DDB" w:rsidRPr="00847E63" w:rsidRDefault="006B4DDB" w:rsidP="0082448D">
            <w:pPr>
              <w:spacing w:line="216" w:lineRule="auto"/>
            </w:pPr>
          </w:p>
        </w:tc>
        <w:tc>
          <w:tcPr>
            <w:tcW w:w="2119" w:type="dxa"/>
            <w:vMerge/>
            <w:shd w:val="clear" w:color="auto" w:fill="auto"/>
          </w:tcPr>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краевой бюджет</w:t>
            </w:r>
          </w:p>
        </w:tc>
        <w:tc>
          <w:tcPr>
            <w:tcW w:w="1140" w:type="dxa"/>
            <w:shd w:val="clear" w:color="auto" w:fill="auto"/>
          </w:tcPr>
          <w:p w:rsidR="006B4DDB" w:rsidRPr="00847E63" w:rsidRDefault="006B4DDB" w:rsidP="0082448D">
            <w:pPr>
              <w:spacing w:line="216" w:lineRule="auto"/>
            </w:pPr>
          </w:p>
        </w:tc>
        <w:tc>
          <w:tcPr>
            <w:tcW w:w="1140" w:type="dxa"/>
            <w:gridSpan w:val="2"/>
            <w:shd w:val="clear" w:color="auto" w:fill="auto"/>
          </w:tcPr>
          <w:p w:rsidR="006B4DDB" w:rsidRPr="00847E63" w:rsidRDefault="006B4DDB" w:rsidP="0082448D">
            <w:pPr>
              <w:spacing w:line="216" w:lineRule="auto"/>
            </w:pPr>
          </w:p>
        </w:tc>
        <w:tc>
          <w:tcPr>
            <w:tcW w:w="1134" w:type="dxa"/>
            <w:gridSpan w:val="2"/>
            <w:shd w:val="clear" w:color="auto" w:fill="auto"/>
          </w:tcPr>
          <w:p w:rsidR="006B4DDB" w:rsidRPr="00847E63" w:rsidRDefault="006B4DDB" w:rsidP="0082448D">
            <w:pPr>
              <w:spacing w:line="216" w:lineRule="auto"/>
            </w:pPr>
          </w:p>
        </w:tc>
        <w:tc>
          <w:tcPr>
            <w:tcW w:w="1134" w:type="dxa"/>
            <w:gridSpan w:val="2"/>
            <w:shd w:val="clear" w:color="auto" w:fill="auto"/>
          </w:tcPr>
          <w:p w:rsidR="006B4DDB" w:rsidRPr="00847E63" w:rsidRDefault="006B4DDB" w:rsidP="0082448D">
            <w:pPr>
              <w:spacing w:line="216" w:lineRule="auto"/>
            </w:pPr>
          </w:p>
        </w:tc>
        <w:tc>
          <w:tcPr>
            <w:tcW w:w="1134" w:type="dxa"/>
          </w:tcPr>
          <w:p w:rsidR="006B4DDB" w:rsidRPr="00847E63" w:rsidRDefault="006B4DDB" w:rsidP="0082448D">
            <w:pPr>
              <w:spacing w:line="216" w:lineRule="auto"/>
            </w:pPr>
          </w:p>
        </w:tc>
        <w:tc>
          <w:tcPr>
            <w:tcW w:w="1140" w:type="dxa"/>
            <w:gridSpan w:val="2"/>
          </w:tcPr>
          <w:p w:rsidR="006B4DDB" w:rsidRPr="00847E63" w:rsidRDefault="006B4DDB" w:rsidP="0082448D">
            <w:pPr>
              <w:spacing w:line="216" w:lineRule="auto"/>
            </w:pP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697" w:type="dxa"/>
            <w:gridSpan w:val="2"/>
            <w:vMerge w:val="restart"/>
            <w:shd w:val="clear" w:color="auto" w:fill="auto"/>
          </w:tcPr>
          <w:p w:rsidR="006B4DDB" w:rsidRPr="00847E63" w:rsidRDefault="006B4DDB" w:rsidP="0082448D">
            <w:pPr>
              <w:spacing w:line="216" w:lineRule="auto"/>
              <w:jc w:val="center"/>
            </w:pPr>
            <w:r w:rsidRPr="00847E63">
              <w:t>1.5</w:t>
            </w:r>
          </w:p>
        </w:tc>
        <w:tc>
          <w:tcPr>
            <w:tcW w:w="2119" w:type="dxa"/>
            <w:vMerge w:val="restart"/>
            <w:shd w:val="clear" w:color="auto" w:fill="auto"/>
          </w:tcPr>
          <w:p w:rsidR="006B4DDB" w:rsidRPr="00847E63" w:rsidRDefault="006B4DDB" w:rsidP="0082448D">
            <w:pPr>
              <w:jc w:val="both"/>
            </w:pPr>
            <w:r w:rsidRPr="00847E63">
              <w:t>Проведение районного праздника «Урожай»</w:t>
            </w:r>
          </w:p>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Всего</w:t>
            </w:r>
          </w:p>
          <w:p w:rsidR="006B4DDB" w:rsidRPr="00847E63" w:rsidRDefault="006B4DDB" w:rsidP="0082448D">
            <w:pPr>
              <w:spacing w:line="216" w:lineRule="auto"/>
            </w:pPr>
          </w:p>
        </w:tc>
        <w:tc>
          <w:tcPr>
            <w:tcW w:w="1140" w:type="dxa"/>
            <w:shd w:val="clear" w:color="auto" w:fill="auto"/>
          </w:tcPr>
          <w:p w:rsidR="006B4DDB" w:rsidRPr="00847E63" w:rsidRDefault="00FE2E1C" w:rsidP="0082448D">
            <w:pPr>
              <w:spacing w:line="216" w:lineRule="auto"/>
              <w:jc w:val="center"/>
            </w:pPr>
            <w:r>
              <w:t>788,0</w:t>
            </w:r>
          </w:p>
        </w:tc>
        <w:tc>
          <w:tcPr>
            <w:tcW w:w="1140" w:type="dxa"/>
            <w:gridSpan w:val="2"/>
            <w:shd w:val="clear" w:color="auto" w:fill="auto"/>
          </w:tcPr>
          <w:p w:rsidR="006B4DDB" w:rsidRPr="00847E63" w:rsidRDefault="006B4DDB" w:rsidP="0082448D">
            <w:pPr>
              <w:spacing w:line="216" w:lineRule="auto"/>
              <w:jc w:val="center"/>
            </w:pPr>
            <w:r w:rsidRPr="00847E63">
              <w:t>233,9</w:t>
            </w:r>
          </w:p>
        </w:tc>
        <w:tc>
          <w:tcPr>
            <w:tcW w:w="1134" w:type="dxa"/>
            <w:gridSpan w:val="2"/>
            <w:shd w:val="clear" w:color="auto" w:fill="auto"/>
          </w:tcPr>
          <w:p w:rsidR="006B4DDB" w:rsidRPr="00847E63" w:rsidRDefault="006B4DDB" w:rsidP="0082448D">
            <w:pPr>
              <w:spacing w:line="216" w:lineRule="auto"/>
              <w:jc w:val="center"/>
            </w:pPr>
            <w:r w:rsidRPr="00847E63">
              <w:t>39,0</w:t>
            </w:r>
          </w:p>
        </w:tc>
        <w:tc>
          <w:tcPr>
            <w:tcW w:w="1134" w:type="dxa"/>
            <w:gridSpan w:val="2"/>
            <w:shd w:val="clear" w:color="auto" w:fill="auto"/>
          </w:tcPr>
          <w:p w:rsidR="006B4DDB" w:rsidRPr="00847E63" w:rsidRDefault="006B4DDB" w:rsidP="0082448D">
            <w:pPr>
              <w:spacing w:line="216" w:lineRule="auto"/>
              <w:jc w:val="center"/>
            </w:pPr>
            <w:r w:rsidRPr="00847E63">
              <w:t>171,7</w:t>
            </w:r>
          </w:p>
        </w:tc>
        <w:tc>
          <w:tcPr>
            <w:tcW w:w="1134" w:type="dxa"/>
          </w:tcPr>
          <w:p w:rsidR="006B4DDB" w:rsidRPr="00847E63" w:rsidRDefault="006B4DDB" w:rsidP="0082448D">
            <w:pPr>
              <w:spacing w:line="216" w:lineRule="auto"/>
              <w:jc w:val="center"/>
            </w:pPr>
            <w:r w:rsidRPr="00847E63">
              <w:t>171,7</w:t>
            </w:r>
          </w:p>
        </w:tc>
        <w:tc>
          <w:tcPr>
            <w:tcW w:w="1140" w:type="dxa"/>
            <w:gridSpan w:val="2"/>
          </w:tcPr>
          <w:p w:rsidR="006B4DDB" w:rsidRPr="00847E63" w:rsidRDefault="006B4DDB" w:rsidP="0082448D">
            <w:pPr>
              <w:spacing w:line="216" w:lineRule="auto"/>
              <w:jc w:val="center"/>
            </w:pPr>
            <w:r w:rsidRPr="00847E63">
              <w:t>171,7</w:t>
            </w:r>
          </w:p>
        </w:tc>
        <w:tc>
          <w:tcPr>
            <w:tcW w:w="1700" w:type="dxa"/>
            <w:gridSpan w:val="2"/>
            <w:vMerge w:val="restart"/>
            <w:shd w:val="clear" w:color="auto" w:fill="auto"/>
          </w:tcPr>
          <w:p w:rsidR="006B4DDB" w:rsidRPr="00847E63" w:rsidRDefault="006B4DDB" w:rsidP="0082448D">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6B4DDB" w:rsidRPr="00847E63" w:rsidRDefault="006B4DDB" w:rsidP="0082448D">
            <w:pPr>
              <w:spacing w:line="216" w:lineRule="auto"/>
            </w:pPr>
            <w:r w:rsidRPr="00847E63">
              <w:rPr>
                <w:bCs/>
              </w:rPr>
              <w:t>Ответственный за выполнение мероприятий - УК,  получатель субсидий  - МБУ «СКЦ МО Крымский район»</w:t>
            </w:r>
          </w:p>
        </w:tc>
      </w:tr>
      <w:tr w:rsidR="006B4DDB" w:rsidRPr="00847E63" w:rsidTr="000C4EF2">
        <w:tc>
          <w:tcPr>
            <w:tcW w:w="697" w:type="dxa"/>
            <w:gridSpan w:val="2"/>
            <w:vMerge/>
            <w:shd w:val="clear" w:color="auto" w:fill="auto"/>
            <w:vAlign w:val="center"/>
          </w:tcPr>
          <w:p w:rsidR="006B4DDB" w:rsidRPr="00847E63" w:rsidRDefault="006B4DDB" w:rsidP="0082448D">
            <w:pPr>
              <w:spacing w:line="216" w:lineRule="auto"/>
            </w:pPr>
          </w:p>
        </w:tc>
        <w:tc>
          <w:tcPr>
            <w:tcW w:w="2119" w:type="dxa"/>
            <w:vMerge/>
            <w:shd w:val="clear" w:color="auto" w:fill="auto"/>
          </w:tcPr>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местный бюджет</w:t>
            </w:r>
          </w:p>
          <w:p w:rsidR="006B4DDB" w:rsidRPr="00847E63" w:rsidRDefault="006B4DDB" w:rsidP="0082448D">
            <w:pPr>
              <w:spacing w:line="216" w:lineRule="auto"/>
            </w:pPr>
          </w:p>
        </w:tc>
        <w:tc>
          <w:tcPr>
            <w:tcW w:w="1140" w:type="dxa"/>
            <w:shd w:val="clear" w:color="auto" w:fill="auto"/>
          </w:tcPr>
          <w:p w:rsidR="006B4DDB" w:rsidRPr="00847E63" w:rsidRDefault="00FE2E1C" w:rsidP="0082448D">
            <w:pPr>
              <w:spacing w:line="216" w:lineRule="auto"/>
              <w:jc w:val="center"/>
            </w:pPr>
            <w:r>
              <w:t>788,0</w:t>
            </w:r>
          </w:p>
        </w:tc>
        <w:tc>
          <w:tcPr>
            <w:tcW w:w="1140" w:type="dxa"/>
            <w:gridSpan w:val="2"/>
            <w:shd w:val="clear" w:color="auto" w:fill="auto"/>
          </w:tcPr>
          <w:p w:rsidR="006B4DDB" w:rsidRPr="00847E63" w:rsidRDefault="006B4DDB" w:rsidP="0082448D">
            <w:pPr>
              <w:spacing w:line="216" w:lineRule="auto"/>
              <w:jc w:val="center"/>
            </w:pPr>
            <w:r w:rsidRPr="00847E63">
              <w:t>233,9</w:t>
            </w:r>
          </w:p>
        </w:tc>
        <w:tc>
          <w:tcPr>
            <w:tcW w:w="1134" w:type="dxa"/>
            <w:gridSpan w:val="2"/>
            <w:shd w:val="clear" w:color="auto" w:fill="auto"/>
          </w:tcPr>
          <w:p w:rsidR="006B4DDB" w:rsidRPr="00847E63" w:rsidRDefault="006B4DDB" w:rsidP="0082448D">
            <w:pPr>
              <w:spacing w:line="216" w:lineRule="auto"/>
              <w:jc w:val="center"/>
            </w:pPr>
            <w:r w:rsidRPr="00847E63">
              <w:t>39,0</w:t>
            </w:r>
          </w:p>
        </w:tc>
        <w:tc>
          <w:tcPr>
            <w:tcW w:w="1134" w:type="dxa"/>
            <w:gridSpan w:val="2"/>
            <w:shd w:val="clear" w:color="auto" w:fill="auto"/>
          </w:tcPr>
          <w:p w:rsidR="006B4DDB" w:rsidRPr="00847E63" w:rsidRDefault="006B4DDB" w:rsidP="0082448D">
            <w:pPr>
              <w:spacing w:line="216" w:lineRule="auto"/>
              <w:jc w:val="center"/>
            </w:pPr>
            <w:r w:rsidRPr="00847E63">
              <w:t>171,7</w:t>
            </w:r>
          </w:p>
        </w:tc>
        <w:tc>
          <w:tcPr>
            <w:tcW w:w="1134" w:type="dxa"/>
          </w:tcPr>
          <w:p w:rsidR="006B4DDB" w:rsidRPr="00847E63" w:rsidRDefault="006B4DDB" w:rsidP="0082448D">
            <w:pPr>
              <w:spacing w:line="216" w:lineRule="auto"/>
              <w:jc w:val="center"/>
            </w:pPr>
            <w:r w:rsidRPr="00847E63">
              <w:t>171,7</w:t>
            </w:r>
          </w:p>
        </w:tc>
        <w:tc>
          <w:tcPr>
            <w:tcW w:w="1140" w:type="dxa"/>
            <w:gridSpan w:val="2"/>
          </w:tcPr>
          <w:p w:rsidR="006B4DDB" w:rsidRPr="00847E63" w:rsidRDefault="006B4DDB" w:rsidP="0082448D">
            <w:pPr>
              <w:spacing w:line="216" w:lineRule="auto"/>
              <w:jc w:val="center"/>
            </w:pPr>
            <w:r w:rsidRPr="00847E63">
              <w:t>171,7</w:t>
            </w: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697" w:type="dxa"/>
            <w:gridSpan w:val="2"/>
            <w:vMerge/>
            <w:shd w:val="clear" w:color="auto" w:fill="auto"/>
            <w:vAlign w:val="center"/>
          </w:tcPr>
          <w:p w:rsidR="006B4DDB" w:rsidRPr="00847E63" w:rsidRDefault="006B4DDB" w:rsidP="0082448D">
            <w:pPr>
              <w:spacing w:line="216" w:lineRule="auto"/>
            </w:pPr>
          </w:p>
        </w:tc>
        <w:tc>
          <w:tcPr>
            <w:tcW w:w="2119" w:type="dxa"/>
            <w:vMerge/>
            <w:shd w:val="clear" w:color="auto" w:fill="auto"/>
          </w:tcPr>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краевой бюджет</w:t>
            </w:r>
          </w:p>
        </w:tc>
        <w:tc>
          <w:tcPr>
            <w:tcW w:w="1140" w:type="dxa"/>
            <w:shd w:val="clear" w:color="auto" w:fill="auto"/>
          </w:tcPr>
          <w:p w:rsidR="006B4DDB" w:rsidRPr="00847E63" w:rsidRDefault="006B4DDB" w:rsidP="0082448D">
            <w:pPr>
              <w:spacing w:line="216" w:lineRule="auto"/>
              <w:jc w:val="center"/>
            </w:pPr>
          </w:p>
        </w:tc>
        <w:tc>
          <w:tcPr>
            <w:tcW w:w="1140" w:type="dxa"/>
            <w:gridSpan w:val="2"/>
            <w:shd w:val="clear" w:color="auto" w:fill="auto"/>
          </w:tcPr>
          <w:p w:rsidR="006B4DDB" w:rsidRPr="00847E63" w:rsidRDefault="006B4DDB" w:rsidP="0082448D">
            <w:pPr>
              <w:spacing w:line="216" w:lineRule="auto"/>
              <w:jc w:val="center"/>
            </w:pPr>
          </w:p>
        </w:tc>
        <w:tc>
          <w:tcPr>
            <w:tcW w:w="1134" w:type="dxa"/>
            <w:gridSpan w:val="2"/>
            <w:shd w:val="clear" w:color="auto" w:fill="auto"/>
          </w:tcPr>
          <w:p w:rsidR="006B4DDB" w:rsidRPr="00847E63" w:rsidRDefault="006B4DDB" w:rsidP="0082448D">
            <w:pPr>
              <w:spacing w:line="216" w:lineRule="auto"/>
              <w:jc w:val="center"/>
            </w:pPr>
          </w:p>
        </w:tc>
        <w:tc>
          <w:tcPr>
            <w:tcW w:w="1134" w:type="dxa"/>
            <w:gridSpan w:val="2"/>
            <w:shd w:val="clear" w:color="auto" w:fill="auto"/>
          </w:tcPr>
          <w:p w:rsidR="006B4DDB" w:rsidRPr="00847E63" w:rsidRDefault="006B4DDB" w:rsidP="0082448D">
            <w:pPr>
              <w:spacing w:line="216" w:lineRule="auto"/>
              <w:jc w:val="center"/>
            </w:pPr>
          </w:p>
        </w:tc>
        <w:tc>
          <w:tcPr>
            <w:tcW w:w="1134" w:type="dxa"/>
          </w:tcPr>
          <w:p w:rsidR="006B4DDB" w:rsidRPr="00847E63" w:rsidRDefault="006B4DDB" w:rsidP="0082448D">
            <w:pPr>
              <w:spacing w:line="216" w:lineRule="auto"/>
              <w:jc w:val="center"/>
            </w:pPr>
          </w:p>
        </w:tc>
        <w:tc>
          <w:tcPr>
            <w:tcW w:w="1140" w:type="dxa"/>
            <w:gridSpan w:val="2"/>
          </w:tcPr>
          <w:p w:rsidR="006B4DDB" w:rsidRPr="00847E63" w:rsidRDefault="006B4DDB" w:rsidP="0082448D">
            <w:pPr>
              <w:spacing w:line="216" w:lineRule="auto"/>
              <w:jc w:val="center"/>
            </w:pP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697" w:type="dxa"/>
            <w:gridSpan w:val="2"/>
            <w:vMerge w:val="restart"/>
            <w:shd w:val="clear" w:color="auto" w:fill="auto"/>
          </w:tcPr>
          <w:p w:rsidR="006B4DDB" w:rsidRPr="00847E63" w:rsidRDefault="006B4DDB" w:rsidP="0082448D">
            <w:pPr>
              <w:spacing w:line="216" w:lineRule="auto"/>
              <w:jc w:val="center"/>
            </w:pPr>
            <w:r w:rsidRPr="00847E63">
              <w:t>1.6</w:t>
            </w:r>
          </w:p>
        </w:tc>
        <w:tc>
          <w:tcPr>
            <w:tcW w:w="2119" w:type="dxa"/>
            <w:vMerge w:val="restart"/>
            <w:shd w:val="clear" w:color="auto" w:fill="auto"/>
          </w:tcPr>
          <w:p w:rsidR="006B4DDB" w:rsidRPr="00847E63" w:rsidRDefault="006B4DDB" w:rsidP="0082448D">
            <w:pPr>
              <w:pStyle w:val="21"/>
              <w:spacing w:after="0" w:line="240" w:lineRule="auto"/>
              <w:jc w:val="both"/>
              <w:rPr>
                <w:bCs/>
              </w:rPr>
            </w:pPr>
            <w:r w:rsidRPr="00847E63">
              <w:t>Проведение муниципального этапа краевого творческого конкурса замещающих семей</w:t>
            </w:r>
          </w:p>
        </w:tc>
        <w:tc>
          <w:tcPr>
            <w:tcW w:w="1983" w:type="dxa"/>
            <w:gridSpan w:val="3"/>
            <w:shd w:val="clear" w:color="auto" w:fill="auto"/>
          </w:tcPr>
          <w:p w:rsidR="006B4DDB" w:rsidRPr="00847E63" w:rsidRDefault="006B4DDB" w:rsidP="0082448D">
            <w:pPr>
              <w:spacing w:line="216" w:lineRule="auto"/>
            </w:pPr>
            <w:r w:rsidRPr="00847E63">
              <w:t>Всего</w:t>
            </w:r>
          </w:p>
          <w:p w:rsidR="006B4DDB" w:rsidRPr="00847E63" w:rsidRDefault="006B4DDB" w:rsidP="0082448D">
            <w:pPr>
              <w:spacing w:line="216" w:lineRule="auto"/>
            </w:pPr>
          </w:p>
        </w:tc>
        <w:tc>
          <w:tcPr>
            <w:tcW w:w="1140" w:type="dxa"/>
            <w:shd w:val="clear" w:color="auto" w:fill="auto"/>
          </w:tcPr>
          <w:p w:rsidR="006B4DDB" w:rsidRPr="00847E63" w:rsidRDefault="00FE2E1C" w:rsidP="0082448D">
            <w:pPr>
              <w:spacing w:line="216" w:lineRule="auto"/>
              <w:jc w:val="center"/>
            </w:pPr>
            <w:r>
              <w:t>67,6</w:t>
            </w:r>
          </w:p>
        </w:tc>
        <w:tc>
          <w:tcPr>
            <w:tcW w:w="1140" w:type="dxa"/>
            <w:gridSpan w:val="2"/>
            <w:shd w:val="clear" w:color="auto" w:fill="auto"/>
          </w:tcPr>
          <w:p w:rsidR="006B4DDB" w:rsidRPr="00847E63" w:rsidRDefault="006B4DDB" w:rsidP="0082448D">
            <w:pPr>
              <w:spacing w:line="216" w:lineRule="auto"/>
              <w:jc w:val="center"/>
            </w:pPr>
            <w:r w:rsidRPr="00847E63">
              <w:t>16,0</w:t>
            </w:r>
          </w:p>
        </w:tc>
        <w:tc>
          <w:tcPr>
            <w:tcW w:w="1134" w:type="dxa"/>
            <w:gridSpan w:val="2"/>
            <w:shd w:val="clear" w:color="auto" w:fill="auto"/>
          </w:tcPr>
          <w:p w:rsidR="006B4DDB" w:rsidRPr="00847E63" w:rsidRDefault="006B4DDB" w:rsidP="0082448D">
            <w:pPr>
              <w:spacing w:line="216" w:lineRule="auto"/>
              <w:jc w:val="center"/>
            </w:pPr>
            <w:r w:rsidRPr="00847E63">
              <w:t>0,0</w:t>
            </w:r>
          </w:p>
        </w:tc>
        <w:tc>
          <w:tcPr>
            <w:tcW w:w="1134" w:type="dxa"/>
            <w:gridSpan w:val="2"/>
            <w:shd w:val="clear" w:color="auto" w:fill="auto"/>
          </w:tcPr>
          <w:p w:rsidR="006B4DDB" w:rsidRPr="00847E63" w:rsidRDefault="006B4DDB" w:rsidP="0082448D">
            <w:pPr>
              <w:spacing w:line="216" w:lineRule="auto"/>
              <w:jc w:val="center"/>
            </w:pPr>
            <w:r w:rsidRPr="00847E63">
              <w:t>17,2</w:t>
            </w:r>
          </w:p>
        </w:tc>
        <w:tc>
          <w:tcPr>
            <w:tcW w:w="1134" w:type="dxa"/>
          </w:tcPr>
          <w:p w:rsidR="006B4DDB" w:rsidRPr="00847E63" w:rsidRDefault="006B4DDB" w:rsidP="0082448D">
            <w:pPr>
              <w:spacing w:line="216" w:lineRule="auto"/>
              <w:jc w:val="center"/>
            </w:pPr>
            <w:r w:rsidRPr="00847E63">
              <w:t>17,2</w:t>
            </w:r>
          </w:p>
        </w:tc>
        <w:tc>
          <w:tcPr>
            <w:tcW w:w="1140" w:type="dxa"/>
            <w:gridSpan w:val="2"/>
          </w:tcPr>
          <w:p w:rsidR="006B4DDB" w:rsidRPr="00847E63" w:rsidRDefault="006B4DDB" w:rsidP="0082448D">
            <w:pPr>
              <w:spacing w:line="216" w:lineRule="auto"/>
              <w:jc w:val="center"/>
            </w:pPr>
            <w:r w:rsidRPr="00847E63">
              <w:t>17,2</w:t>
            </w:r>
          </w:p>
        </w:tc>
        <w:tc>
          <w:tcPr>
            <w:tcW w:w="1700" w:type="dxa"/>
            <w:gridSpan w:val="2"/>
            <w:vMerge w:val="restart"/>
            <w:shd w:val="clear" w:color="auto" w:fill="auto"/>
          </w:tcPr>
          <w:p w:rsidR="006B4DDB" w:rsidRPr="00847E63" w:rsidRDefault="006B4DDB" w:rsidP="0082448D">
            <w:pPr>
              <w:spacing w:line="216" w:lineRule="auto"/>
            </w:pPr>
            <w:r w:rsidRPr="00847E63">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6B4DDB" w:rsidRPr="00847E63" w:rsidRDefault="006B4DDB" w:rsidP="0082448D">
            <w:pPr>
              <w:spacing w:line="216" w:lineRule="auto"/>
            </w:pPr>
            <w:r w:rsidRPr="00847E63">
              <w:rPr>
                <w:bCs/>
              </w:rPr>
              <w:t>Ответственный за выполнение мероприятий - УК,  получатель субсидий  - МБУ «ЦМТО УК»</w:t>
            </w:r>
          </w:p>
        </w:tc>
      </w:tr>
      <w:tr w:rsidR="006B4DDB" w:rsidRPr="00847E63" w:rsidTr="000C4EF2">
        <w:tc>
          <w:tcPr>
            <w:tcW w:w="697" w:type="dxa"/>
            <w:gridSpan w:val="2"/>
            <w:vMerge/>
            <w:shd w:val="clear" w:color="auto" w:fill="auto"/>
          </w:tcPr>
          <w:p w:rsidR="006B4DDB" w:rsidRPr="00847E63" w:rsidRDefault="006B4DDB" w:rsidP="0082448D">
            <w:pPr>
              <w:spacing w:line="216" w:lineRule="auto"/>
              <w:jc w:val="center"/>
            </w:pPr>
          </w:p>
        </w:tc>
        <w:tc>
          <w:tcPr>
            <w:tcW w:w="2119" w:type="dxa"/>
            <w:vMerge/>
            <w:shd w:val="clear" w:color="auto" w:fill="auto"/>
          </w:tcPr>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местный бюджет</w:t>
            </w:r>
          </w:p>
          <w:p w:rsidR="006B4DDB" w:rsidRPr="00847E63" w:rsidRDefault="006B4DDB" w:rsidP="0082448D">
            <w:pPr>
              <w:spacing w:line="216" w:lineRule="auto"/>
            </w:pPr>
          </w:p>
        </w:tc>
        <w:tc>
          <w:tcPr>
            <w:tcW w:w="1140" w:type="dxa"/>
            <w:shd w:val="clear" w:color="auto" w:fill="auto"/>
          </w:tcPr>
          <w:p w:rsidR="006B4DDB" w:rsidRPr="00847E63" w:rsidRDefault="00FE2E1C" w:rsidP="00D12833">
            <w:pPr>
              <w:spacing w:line="216" w:lineRule="auto"/>
              <w:jc w:val="center"/>
            </w:pPr>
            <w:r>
              <w:t>67,6</w:t>
            </w:r>
          </w:p>
        </w:tc>
        <w:tc>
          <w:tcPr>
            <w:tcW w:w="1140" w:type="dxa"/>
            <w:gridSpan w:val="2"/>
            <w:shd w:val="clear" w:color="auto" w:fill="auto"/>
          </w:tcPr>
          <w:p w:rsidR="006B4DDB" w:rsidRPr="00847E63" w:rsidRDefault="006B4DDB" w:rsidP="00D12833">
            <w:pPr>
              <w:spacing w:line="216" w:lineRule="auto"/>
              <w:jc w:val="center"/>
            </w:pPr>
            <w:r w:rsidRPr="00847E63">
              <w:t>16,0</w:t>
            </w:r>
          </w:p>
        </w:tc>
        <w:tc>
          <w:tcPr>
            <w:tcW w:w="1134" w:type="dxa"/>
            <w:gridSpan w:val="2"/>
            <w:shd w:val="clear" w:color="auto" w:fill="auto"/>
          </w:tcPr>
          <w:p w:rsidR="006B4DDB" w:rsidRPr="00847E63" w:rsidRDefault="006B4DDB" w:rsidP="0082448D">
            <w:pPr>
              <w:spacing w:line="216" w:lineRule="auto"/>
              <w:jc w:val="center"/>
            </w:pPr>
            <w:r w:rsidRPr="00847E63">
              <w:t>0,0</w:t>
            </w:r>
          </w:p>
        </w:tc>
        <w:tc>
          <w:tcPr>
            <w:tcW w:w="1134" w:type="dxa"/>
            <w:gridSpan w:val="2"/>
            <w:shd w:val="clear" w:color="auto" w:fill="auto"/>
          </w:tcPr>
          <w:p w:rsidR="006B4DDB" w:rsidRPr="00847E63" w:rsidRDefault="006B4DDB" w:rsidP="0082448D">
            <w:pPr>
              <w:spacing w:line="216" w:lineRule="auto"/>
              <w:jc w:val="center"/>
            </w:pPr>
            <w:r w:rsidRPr="00847E63">
              <w:t>17,2</w:t>
            </w:r>
          </w:p>
        </w:tc>
        <w:tc>
          <w:tcPr>
            <w:tcW w:w="1134" w:type="dxa"/>
          </w:tcPr>
          <w:p w:rsidR="006B4DDB" w:rsidRPr="00847E63" w:rsidRDefault="006B4DDB" w:rsidP="0082448D">
            <w:pPr>
              <w:spacing w:line="216" w:lineRule="auto"/>
              <w:jc w:val="center"/>
            </w:pPr>
            <w:r w:rsidRPr="00847E63">
              <w:t>17,2</w:t>
            </w:r>
          </w:p>
        </w:tc>
        <w:tc>
          <w:tcPr>
            <w:tcW w:w="1140" w:type="dxa"/>
            <w:gridSpan w:val="2"/>
          </w:tcPr>
          <w:p w:rsidR="006B4DDB" w:rsidRPr="00847E63" w:rsidRDefault="006B4DDB" w:rsidP="0082448D">
            <w:pPr>
              <w:spacing w:line="216" w:lineRule="auto"/>
              <w:jc w:val="center"/>
            </w:pPr>
            <w:r w:rsidRPr="00847E63">
              <w:t>17,2</w:t>
            </w: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697" w:type="dxa"/>
            <w:gridSpan w:val="2"/>
            <w:vMerge/>
            <w:shd w:val="clear" w:color="auto" w:fill="auto"/>
          </w:tcPr>
          <w:p w:rsidR="006B4DDB" w:rsidRPr="00847E63" w:rsidRDefault="006B4DDB" w:rsidP="0082448D">
            <w:pPr>
              <w:spacing w:line="216" w:lineRule="auto"/>
              <w:jc w:val="center"/>
            </w:pPr>
          </w:p>
        </w:tc>
        <w:tc>
          <w:tcPr>
            <w:tcW w:w="2119" w:type="dxa"/>
            <w:vMerge/>
            <w:shd w:val="clear" w:color="auto" w:fill="auto"/>
          </w:tcPr>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краевой бюджет</w:t>
            </w:r>
          </w:p>
        </w:tc>
        <w:tc>
          <w:tcPr>
            <w:tcW w:w="1140" w:type="dxa"/>
            <w:shd w:val="clear" w:color="auto" w:fill="auto"/>
          </w:tcPr>
          <w:p w:rsidR="006B4DDB" w:rsidRPr="00847E63" w:rsidRDefault="006B4DDB" w:rsidP="0082448D">
            <w:pPr>
              <w:spacing w:line="216" w:lineRule="auto"/>
            </w:pPr>
          </w:p>
        </w:tc>
        <w:tc>
          <w:tcPr>
            <w:tcW w:w="1140" w:type="dxa"/>
            <w:gridSpan w:val="2"/>
            <w:shd w:val="clear" w:color="auto" w:fill="auto"/>
          </w:tcPr>
          <w:p w:rsidR="006B4DDB" w:rsidRPr="00847E63" w:rsidRDefault="006B4DDB" w:rsidP="0082448D">
            <w:pPr>
              <w:spacing w:line="216" w:lineRule="auto"/>
            </w:pPr>
          </w:p>
        </w:tc>
        <w:tc>
          <w:tcPr>
            <w:tcW w:w="1134" w:type="dxa"/>
            <w:gridSpan w:val="2"/>
            <w:shd w:val="clear" w:color="auto" w:fill="auto"/>
          </w:tcPr>
          <w:p w:rsidR="006B4DDB" w:rsidRPr="00847E63" w:rsidRDefault="006B4DDB" w:rsidP="0082448D">
            <w:pPr>
              <w:spacing w:line="216" w:lineRule="auto"/>
            </w:pPr>
          </w:p>
        </w:tc>
        <w:tc>
          <w:tcPr>
            <w:tcW w:w="1134" w:type="dxa"/>
            <w:gridSpan w:val="2"/>
            <w:shd w:val="clear" w:color="auto" w:fill="auto"/>
          </w:tcPr>
          <w:p w:rsidR="006B4DDB" w:rsidRPr="00847E63" w:rsidRDefault="006B4DDB" w:rsidP="0082448D">
            <w:pPr>
              <w:spacing w:line="216" w:lineRule="auto"/>
            </w:pPr>
          </w:p>
        </w:tc>
        <w:tc>
          <w:tcPr>
            <w:tcW w:w="1134" w:type="dxa"/>
          </w:tcPr>
          <w:p w:rsidR="006B4DDB" w:rsidRPr="00847E63" w:rsidRDefault="006B4DDB" w:rsidP="0082448D">
            <w:pPr>
              <w:spacing w:line="216" w:lineRule="auto"/>
            </w:pPr>
          </w:p>
        </w:tc>
        <w:tc>
          <w:tcPr>
            <w:tcW w:w="1140" w:type="dxa"/>
            <w:gridSpan w:val="2"/>
          </w:tcPr>
          <w:p w:rsidR="006B4DDB" w:rsidRPr="00847E63" w:rsidRDefault="006B4DDB" w:rsidP="0082448D">
            <w:pPr>
              <w:spacing w:line="216" w:lineRule="auto"/>
            </w:pP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697" w:type="dxa"/>
            <w:gridSpan w:val="2"/>
            <w:vMerge w:val="restart"/>
            <w:shd w:val="clear" w:color="auto" w:fill="auto"/>
          </w:tcPr>
          <w:p w:rsidR="006B4DDB" w:rsidRPr="00847E63" w:rsidRDefault="006B4DDB" w:rsidP="006D67C7">
            <w:pPr>
              <w:spacing w:line="216" w:lineRule="auto"/>
              <w:jc w:val="center"/>
            </w:pPr>
            <w:r w:rsidRPr="00847E63">
              <w:lastRenderedPageBreak/>
              <w:t>1.7</w:t>
            </w:r>
          </w:p>
        </w:tc>
        <w:tc>
          <w:tcPr>
            <w:tcW w:w="2119" w:type="dxa"/>
            <w:vMerge w:val="restart"/>
            <w:shd w:val="clear" w:color="auto" w:fill="auto"/>
          </w:tcPr>
          <w:p w:rsidR="006B4DDB" w:rsidRPr="00847E63" w:rsidRDefault="006B4DDB" w:rsidP="006D67C7">
            <w:pPr>
              <w:pStyle w:val="21"/>
              <w:spacing w:after="0" w:line="240" w:lineRule="auto"/>
              <w:jc w:val="both"/>
              <w:rPr>
                <w:bCs/>
              </w:rPr>
            </w:pPr>
            <w:r w:rsidRPr="00847E63">
              <w:t>Изготовление декораций, приобретение реквизита и др.</w:t>
            </w:r>
          </w:p>
        </w:tc>
        <w:tc>
          <w:tcPr>
            <w:tcW w:w="1983" w:type="dxa"/>
            <w:gridSpan w:val="3"/>
            <w:shd w:val="clear" w:color="auto" w:fill="auto"/>
          </w:tcPr>
          <w:p w:rsidR="006B4DDB" w:rsidRPr="00847E63" w:rsidRDefault="006B4DDB" w:rsidP="006D67C7">
            <w:pPr>
              <w:spacing w:line="216" w:lineRule="auto"/>
            </w:pPr>
            <w:r w:rsidRPr="00847E63">
              <w:t>Всего</w:t>
            </w:r>
          </w:p>
          <w:p w:rsidR="006B4DDB" w:rsidRPr="00847E63" w:rsidRDefault="006B4DDB" w:rsidP="006D67C7">
            <w:pPr>
              <w:spacing w:line="216" w:lineRule="auto"/>
            </w:pPr>
          </w:p>
        </w:tc>
        <w:tc>
          <w:tcPr>
            <w:tcW w:w="1140" w:type="dxa"/>
            <w:shd w:val="clear" w:color="auto" w:fill="auto"/>
          </w:tcPr>
          <w:p w:rsidR="006B4DDB" w:rsidRPr="00847E63" w:rsidRDefault="00FE2E1C" w:rsidP="006D67C7">
            <w:pPr>
              <w:spacing w:line="216" w:lineRule="auto"/>
              <w:jc w:val="center"/>
            </w:pPr>
            <w:r>
              <w:t>418,0</w:t>
            </w:r>
          </w:p>
        </w:tc>
        <w:tc>
          <w:tcPr>
            <w:tcW w:w="1140" w:type="dxa"/>
            <w:gridSpan w:val="2"/>
            <w:shd w:val="clear" w:color="auto" w:fill="auto"/>
          </w:tcPr>
          <w:p w:rsidR="006B4DDB" w:rsidRPr="00847E63" w:rsidRDefault="006B4DDB" w:rsidP="006D67C7">
            <w:pPr>
              <w:spacing w:line="216" w:lineRule="auto"/>
              <w:jc w:val="center"/>
            </w:pPr>
            <w:r w:rsidRPr="00847E63">
              <w:t>28,0</w:t>
            </w:r>
          </w:p>
        </w:tc>
        <w:tc>
          <w:tcPr>
            <w:tcW w:w="1134" w:type="dxa"/>
            <w:gridSpan w:val="2"/>
            <w:shd w:val="clear" w:color="auto" w:fill="auto"/>
          </w:tcPr>
          <w:p w:rsidR="006B4DDB" w:rsidRPr="00847E63" w:rsidRDefault="006B4DDB" w:rsidP="006D67C7">
            <w:pPr>
              <w:spacing w:line="216" w:lineRule="auto"/>
              <w:jc w:val="center"/>
            </w:pPr>
            <w:r w:rsidRPr="00847E63">
              <w:t>0,0</w:t>
            </w:r>
          </w:p>
        </w:tc>
        <w:tc>
          <w:tcPr>
            <w:tcW w:w="1134" w:type="dxa"/>
            <w:gridSpan w:val="2"/>
            <w:shd w:val="clear" w:color="auto" w:fill="auto"/>
          </w:tcPr>
          <w:p w:rsidR="006B4DDB" w:rsidRPr="00847E63" w:rsidRDefault="006B4DDB" w:rsidP="006D67C7">
            <w:pPr>
              <w:spacing w:line="216" w:lineRule="auto"/>
              <w:jc w:val="center"/>
            </w:pPr>
            <w:r w:rsidRPr="00847E63">
              <w:t>130,0</w:t>
            </w:r>
          </w:p>
        </w:tc>
        <w:tc>
          <w:tcPr>
            <w:tcW w:w="1134" w:type="dxa"/>
          </w:tcPr>
          <w:p w:rsidR="006B4DDB" w:rsidRPr="00847E63" w:rsidRDefault="006B4DDB" w:rsidP="006D67C7">
            <w:pPr>
              <w:spacing w:line="216" w:lineRule="auto"/>
              <w:jc w:val="center"/>
            </w:pPr>
            <w:r w:rsidRPr="00847E63">
              <w:t>130,0</w:t>
            </w:r>
          </w:p>
        </w:tc>
        <w:tc>
          <w:tcPr>
            <w:tcW w:w="1140" w:type="dxa"/>
            <w:gridSpan w:val="2"/>
          </w:tcPr>
          <w:p w:rsidR="006B4DDB" w:rsidRPr="00847E63" w:rsidRDefault="006B4DDB" w:rsidP="006D67C7">
            <w:pPr>
              <w:spacing w:line="216" w:lineRule="auto"/>
              <w:jc w:val="center"/>
            </w:pPr>
            <w:r w:rsidRPr="00847E63">
              <w:t>130,0</w:t>
            </w:r>
          </w:p>
        </w:tc>
        <w:tc>
          <w:tcPr>
            <w:tcW w:w="1700" w:type="dxa"/>
            <w:gridSpan w:val="2"/>
            <w:vMerge w:val="restart"/>
            <w:shd w:val="clear" w:color="auto" w:fill="auto"/>
          </w:tcPr>
          <w:p w:rsidR="006B4DDB" w:rsidRPr="00847E63" w:rsidRDefault="006B4DDB"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6B4DDB" w:rsidRPr="00847E63" w:rsidRDefault="006B4DDB" w:rsidP="006D67C7">
            <w:pPr>
              <w:spacing w:line="216" w:lineRule="auto"/>
            </w:pPr>
            <w:r w:rsidRPr="00847E63">
              <w:rPr>
                <w:bCs/>
              </w:rPr>
              <w:t>Ответственный за выполнение мероприятий - УК,  получатель субсидий  - МБУ «СКЦ МО Крымский район»</w:t>
            </w:r>
          </w:p>
        </w:tc>
      </w:tr>
      <w:tr w:rsidR="006B4DDB" w:rsidRPr="00847E63" w:rsidTr="000C4EF2">
        <w:tc>
          <w:tcPr>
            <w:tcW w:w="697" w:type="dxa"/>
            <w:gridSpan w:val="2"/>
            <w:vMerge/>
            <w:shd w:val="clear" w:color="auto" w:fill="auto"/>
          </w:tcPr>
          <w:p w:rsidR="006B4DDB" w:rsidRPr="00847E63" w:rsidRDefault="006B4DDB" w:rsidP="006D67C7">
            <w:pPr>
              <w:spacing w:line="216" w:lineRule="auto"/>
              <w:jc w:val="center"/>
            </w:pPr>
          </w:p>
        </w:tc>
        <w:tc>
          <w:tcPr>
            <w:tcW w:w="2119" w:type="dxa"/>
            <w:vMerge/>
            <w:shd w:val="clear" w:color="auto" w:fill="auto"/>
          </w:tcPr>
          <w:p w:rsidR="006B4DDB" w:rsidRPr="00847E63" w:rsidRDefault="006B4DDB" w:rsidP="006D67C7">
            <w:pPr>
              <w:pStyle w:val="21"/>
              <w:spacing w:after="0" w:line="240" w:lineRule="auto"/>
              <w:jc w:val="both"/>
              <w:rPr>
                <w:bCs/>
              </w:rPr>
            </w:pPr>
          </w:p>
        </w:tc>
        <w:tc>
          <w:tcPr>
            <w:tcW w:w="1983" w:type="dxa"/>
            <w:gridSpan w:val="3"/>
            <w:shd w:val="clear" w:color="auto" w:fill="auto"/>
          </w:tcPr>
          <w:p w:rsidR="006B4DDB" w:rsidRPr="00847E63" w:rsidRDefault="006B4DDB" w:rsidP="006D67C7">
            <w:pPr>
              <w:spacing w:line="216" w:lineRule="auto"/>
            </w:pPr>
            <w:r w:rsidRPr="00847E63">
              <w:t>местный бюджет</w:t>
            </w:r>
          </w:p>
          <w:p w:rsidR="006B4DDB" w:rsidRPr="00847E63" w:rsidRDefault="006B4DDB" w:rsidP="006D67C7">
            <w:pPr>
              <w:spacing w:line="216" w:lineRule="auto"/>
            </w:pPr>
          </w:p>
        </w:tc>
        <w:tc>
          <w:tcPr>
            <w:tcW w:w="1140" w:type="dxa"/>
            <w:shd w:val="clear" w:color="auto" w:fill="auto"/>
          </w:tcPr>
          <w:p w:rsidR="006B4DDB" w:rsidRPr="00847E63" w:rsidRDefault="00FE2E1C" w:rsidP="00771185">
            <w:pPr>
              <w:spacing w:line="216" w:lineRule="auto"/>
              <w:jc w:val="center"/>
            </w:pPr>
            <w:r>
              <w:t>418,0</w:t>
            </w:r>
          </w:p>
        </w:tc>
        <w:tc>
          <w:tcPr>
            <w:tcW w:w="1140" w:type="dxa"/>
            <w:gridSpan w:val="2"/>
            <w:shd w:val="clear" w:color="auto" w:fill="auto"/>
          </w:tcPr>
          <w:p w:rsidR="006B4DDB" w:rsidRPr="00847E63" w:rsidRDefault="006B4DDB" w:rsidP="00D12833">
            <w:pPr>
              <w:spacing w:line="216" w:lineRule="auto"/>
              <w:jc w:val="center"/>
            </w:pPr>
            <w:r w:rsidRPr="00847E63">
              <w:t>28,0</w:t>
            </w:r>
          </w:p>
        </w:tc>
        <w:tc>
          <w:tcPr>
            <w:tcW w:w="1134" w:type="dxa"/>
            <w:gridSpan w:val="2"/>
            <w:shd w:val="clear" w:color="auto" w:fill="auto"/>
          </w:tcPr>
          <w:p w:rsidR="006B4DDB" w:rsidRPr="00847E63" w:rsidRDefault="006B4DDB" w:rsidP="006D67C7">
            <w:pPr>
              <w:spacing w:line="216" w:lineRule="auto"/>
              <w:jc w:val="center"/>
            </w:pPr>
            <w:r w:rsidRPr="00847E63">
              <w:t>0,0</w:t>
            </w:r>
          </w:p>
        </w:tc>
        <w:tc>
          <w:tcPr>
            <w:tcW w:w="1134" w:type="dxa"/>
            <w:gridSpan w:val="2"/>
            <w:shd w:val="clear" w:color="auto" w:fill="auto"/>
          </w:tcPr>
          <w:p w:rsidR="006B4DDB" w:rsidRPr="00847E63" w:rsidRDefault="006B4DDB" w:rsidP="006D67C7">
            <w:pPr>
              <w:spacing w:line="216" w:lineRule="auto"/>
              <w:jc w:val="center"/>
            </w:pPr>
            <w:r w:rsidRPr="00847E63">
              <w:t>130,0</w:t>
            </w:r>
          </w:p>
        </w:tc>
        <w:tc>
          <w:tcPr>
            <w:tcW w:w="1134" w:type="dxa"/>
          </w:tcPr>
          <w:p w:rsidR="006B4DDB" w:rsidRPr="00847E63" w:rsidRDefault="006B4DDB" w:rsidP="006D67C7">
            <w:pPr>
              <w:spacing w:line="216" w:lineRule="auto"/>
              <w:jc w:val="center"/>
            </w:pPr>
            <w:r w:rsidRPr="00847E63">
              <w:t>130,0</w:t>
            </w:r>
          </w:p>
        </w:tc>
        <w:tc>
          <w:tcPr>
            <w:tcW w:w="1140" w:type="dxa"/>
            <w:gridSpan w:val="2"/>
          </w:tcPr>
          <w:p w:rsidR="006B4DDB" w:rsidRPr="00847E63" w:rsidRDefault="006B4DDB" w:rsidP="006D67C7">
            <w:pPr>
              <w:spacing w:line="216" w:lineRule="auto"/>
              <w:jc w:val="center"/>
            </w:pPr>
            <w:r w:rsidRPr="00847E63">
              <w:t>130,0</w:t>
            </w:r>
          </w:p>
        </w:tc>
        <w:tc>
          <w:tcPr>
            <w:tcW w:w="1700" w:type="dxa"/>
            <w:gridSpan w:val="2"/>
            <w:vMerge/>
            <w:shd w:val="clear" w:color="auto" w:fill="auto"/>
            <w:vAlign w:val="center"/>
          </w:tcPr>
          <w:p w:rsidR="006B4DDB" w:rsidRPr="00847E63" w:rsidRDefault="006B4DDB" w:rsidP="006D67C7">
            <w:pPr>
              <w:spacing w:line="216" w:lineRule="auto"/>
              <w:jc w:val="center"/>
            </w:pPr>
          </w:p>
        </w:tc>
        <w:tc>
          <w:tcPr>
            <w:tcW w:w="1849" w:type="dxa"/>
            <w:gridSpan w:val="2"/>
            <w:vMerge/>
            <w:shd w:val="clear" w:color="auto" w:fill="auto"/>
            <w:vAlign w:val="center"/>
          </w:tcPr>
          <w:p w:rsidR="006B4DDB" w:rsidRPr="00847E63" w:rsidRDefault="006B4DDB" w:rsidP="006D67C7">
            <w:pPr>
              <w:spacing w:line="216" w:lineRule="auto"/>
              <w:jc w:val="center"/>
            </w:pPr>
          </w:p>
        </w:tc>
      </w:tr>
      <w:tr w:rsidR="006B4DDB" w:rsidRPr="00847E63" w:rsidTr="000C4EF2">
        <w:tc>
          <w:tcPr>
            <w:tcW w:w="697" w:type="dxa"/>
            <w:gridSpan w:val="2"/>
            <w:vMerge/>
            <w:shd w:val="clear" w:color="auto" w:fill="auto"/>
          </w:tcPr>
          <w:p w:rsidR="006B4DDB" w:rsidRPr="00847E63" w:rsidRDefault="006B4DDB" w:rsidP="006D67C7">
            <w:pPr>
              <w:spacing w:line="216" w:lineRule="auto"/>
              <w:jc w:val="center"/>
            </w:pPr>
          </w:p>
        </w:tc>
        <w:tc>
          <w:tcPr>
            <w:tcW w:w="2119" w:type="dxa"/>
            <w:vMerge/>
            <w:shd w:val="clear" w:color="auto" w:fill="auto"/>
          </w:tcPr>
          <w:p w:rsidR="006B4DDB" w:rsidRPr="00847E63" w:rsidRDefault="006B4DDB" w:rsidP="006D67C7">
            <w:pPr>
              <w:pStyle w:val="21"/>
              <w:spacing w:after="0" w:line="240" w:lineRule="auto"/>
              <w:jc w:val="both"/>
              <w:rPr>
                <w:bCs/>
              </w:rPr>
            </w:pPr>
          </w:p>
        </w:tc>
        <w:tc>
          <w:tcPr>
            <w:tcW w:w="1983" w:type="dxa"/>
            <w:gridSpan w:val="3"/>
            <w:shd w:val="clear" w:color="auto" w:fill="auto"/>
          </w:tcPr>
          <w:p w:rsidR="006B4DDB" w:rsidRPr="00847E63" w:rsidRDefault="006B4DDB" w:rsidP="006D67C7">
            <w:pPr>
              <w:spacing w:line="216" w:lineRule="auto"/>
            </w:pPr>
            <w:r w:rsidRPr="00847E63">
              <w:t>краевой бюджет</w:t>
            </w:r>
          </w:p>
        </w:tc>
        <w:tc>
          <w:tcPr>
            <w:tcW w:w="1140" w:type="dxa"/>
            <w:shd w:val="clear" w:color="auto" w:fill="auto"/>
          </w:tcPr>
          <w:p w:rsidR="006B4DDB" w:rsidRPr="00847E63" w:rsidRDefault="006B4DDB" w:rsidP="006D67C7">
            <w:pPr>
              <w:spacing w:line="216" w:lineRule="auto"/>
            </w:pPr>
          </w:p>
        </w:tc>
        <w:tc>
          <w:tcPr>
            <w:tcW w:w="1140" w:type="dxa"/>
            <w:gridSpan w:val="2"/>
            <w:shd w:val="clear" w:color="auto" w:fill="auto"/>
          </w:tcPr>
          <w:p w:rsidR="006B4DDB" w:rsidRPr="00847E63" w:rsidRDefault="006B4DDB" w:rsidP="006D67C7">
            <w:pPr>
              <w:spacing w:line="216" w:lineRule="auto"/>
            </w:pPr>
          </w:p>
        </w:tc>
        <w:tc>
          <w:tcPr>
            <w:tcW w:w="1134" w:type="dxa"/>
            <w:gridSpan w:val="2"/>
            <w:shd w:val="clear" w:color="auto" w:fill="auto"/>
          </w:tcPr>
          <w:p w:rsidR="006B4DDB" w:rsidRPr="00847E63" w:rsidRDefault="006B4DDB" w:rsidP="006D67C7">
            <w:pPr>
              <w:spacing w:line="216" w:lineRule="auto"/>
            </w:pPr>
          </w:p>
        </w:tc>
        <w:tc>
          <w:tcPr>
            <w:tcW w:w="1134" w:type="dxa"/>
            <w:gridSpan w:val="2"/>
            <w:shd w:val="clear" w:color="auto" w:fill="auto"/>
          </w:tcPr>
          <w:p w:rsidR="006B4DDB" w:rsidRPr="00847E63" w:rsidRDefault="006B4DDB" w:rsidP="006D67C7">
            <w:pPr>
              <w:spacing w:line="216" w:lineRule="auto"/>
            </w:pPr>
          </w:p>
        </w:tc>
        <w:tc>
          <w:tcPr>
            <w:tcW w:w="1134" w:type="dxa"/>
          </w:tcPr>
          <w:p w:rsidR="006B4DDB" w:rsidRPr="00847E63" w:rsidRDefault="006B4DDB" w:rsidP="006D67C7">
            <w:pPr>
              <w:spacing w:line="216" w:lineRule="auto"/>
            </w:pPr>
          </w:p>
        </w:tc>
        <w:tc>
          <w:tcPr>
            <w:tcW w:w="1140" w:type="dxa"/>
            <w:gridSpan w:val="2"/>
          </w:tcPr>
          <w:p w:rsidR="006B4DDB" w:rsidRPr="00847E63" w:rsidRDefault="006B4DDB" w:rsidP="006D67C7">
            <w:pPr>
              <w:spacing w:line="216" w:lineRule="auto"/>
            </w:pPr>
          </w:p>
        </w:tc>
        <w:tc>
          <w:tcPr>
            <w:tcW w:w="1700" w:type="dxa"/>
            <w:gridSpan w:val="2"/>
            <w:vMerge/>
            <w:shd w:val="clear" w:color="auto" w:fill="auto"/>
            <w:vAlign w:val="center"/>
          </w:tcPr>
          <w:p w:rsidR="006B4DDB" w:rsidRPr="00847E63" w:rsidRDefault="006B4DDB" w:rsidP="006D67C7">
            <w:pPr>
              <w:spacing w:line="216" w:lineRule="auto"/>
              <w:jc w:val="center"/>
            </w:pPr>
          </w:p>
        </w:tc>
        <w:tc>
          <w:tcPr>
            <w:tcW w:w="1849" w:type="dxa"/>
            <w:gridSpan w:val="2"/>
            <w:vMerge/>
            <w:shd w:val="clear" w:color="auto" w:fill="auto"/>
            <w:vAlign w:val="center"/>
          </w:tcPr>
          <w:p w:rsidR="006B4DDB" w:rsidRPr="00847E63" w:rsidRDefault="006B4DDB" w:rsidP="006D67C7">
            <w:pPr>
              <w:spacing w:line="216" w:lineRule="auto"/>
              <w:jc w:val="center"/>
            </w:pPr>
          </w:p>
        </w:tc>
      </w:tr>
      <w:tr w:rsidR="006B4DDB" w:rsidRPr="00847E63" w:rsidTr="000C4EF2">
        <w:tc>
          <w:tcPr>
            <w:tcW w:w="697" w:type="dxa"/>
            <w:gridSpan w:val="2"/>
            <w:vMerge w:val="restart"/>
            <w:shd w:val="clear" w:color="auto" w:fill="auto"/>
          </w:tcPr>
          <w:p w:rsidR="006B4DDB" w:rsidRPr="00847E63" w:rsidRDefault="006B4DDB" w:rsidP="006D67C7">
            <w:pPr>
              <w:spacing w:line="216" w:lineRule="auto"/>
              <w:jc w:val="center"/>
            </w:pPr>
            <w:r w:rsidRPr="00847E63">
              <w:t>1.8</w:t>
            </w:r>
          </w:p>
        </w:tc>
        <w:tc>
          <w:tcPr>
            <w:tcW w:w="2119" w:type="dxa"/>
            <w:vMerge w:val="restart"/>
            <w:shd w:val="clear" w:color="auto" w:fill="auto"/>
          </w:tcPr>
          <w:p w:rsidR="006B4DDB" w:rsidRPr="00847E63" w:rsidRDefault="006B4DDB" w:rsidP="006D67C7">
            <w:pPr>
              <w:pStyle w:val="21"/>
              <w:spacing w:after="0" w:line="240" w:lineRule="auto"/>
              <w:jc w:val="both"/>
              <w:rPr>
                <w:bCs/>
              </w:rPr>
            </w:pPr>
            <w:r w:rsidRPr="00847E63">
              <w:t>Пошив и приобретение сценических костюмов и обуви</w:t>
            </w:r>
          </w:p>
        </w:tc>
        <w:tc>
          <w:tcPr>
            <w:tcW w:w="1983" w:type="dxa"/>
            <w:gridSpan w:val="3"/>
            <w:shd w:val="clear" w:color="auto" w:fill="auto"/>
          </w:tcPr>
          <w:p w:rsidR="006B4DDB" w:rsidRPr="00847E63" w:rsidRDefault="006B4DDB" w:rsidP="006D67C7">
            <w:pPr>
              <w:spacing w:line="216" w:lineRule="auto"/>
            </w:pPr>
            <w:r w:rsidRPr="00847E63">
              <w:t>Всего</w:t>
            </w:r>
          </w:p>
          <w:p w:rsidR="006B4DDB" w:rsidRPr="00847E63" w:rsidRDefault="006B4DDB" w:rsidP="006D67C7">
            <w:pPr>
              <w:spacing w:line="216" w:lineRule="auto"/>
            </w:pPr>
          </w:p>
        </w:tc>
        <w:tc>
          <w:tcPr>
            <w:tcW w:w="1140" w:type="dxa"/>
            <w:shd w:val="clear" w:color="auto" w:fill="auto"/>
          </w:tcPr>
          <w:p w:rsidR="006B4DDB" w:rsidRPr="00847E63" w:rsidRDefault="00FE2E1C" w:rsidP="006D67C7">
            <w:pPr>
              <w:spacing w:line="216" w:lineRule="auto"/>
              <w:jc w:val="center"/>
            </w:pPr>
            <w:r>
              <w:t>1055,7</w:t>
            </w:r>
          </w:p>
        </w:tc>
        <w:tc>
          <w:tcPr>
            <w:tcW w:w="1140" w:type="dxa"/>
            <w:gridSpan w:val="2"/>
            <w:shd w:val="clear" w:color="auto" w:fill="auto"/>
          </w:tcPr>
          <w:p w:rsidR="006B4DDB" w:rsidRPr="00847E63" w:rsidRDefault="006B4DDB" w:rsidP="006D67C7">
            <w:pPr>
              <w:spacing w:line="216" w:lineRule="auto"/>
              <w:jc w:val="center"/>
            </w:pPr>
            <w:r w:rsidRPr="00847E63">
              <w:t>0,0</w:t>
            </w:r>
          </w:p>
        </w:tc>
        <w:tc>
          <w:tcPr>
            <w:tcW w:w="1134" w:type="dxa"/>
            <w:gridSpan w:val="2"/>
            <w:shd w:val="clear" w:color="auto" w:fill="auto"/>
          </w:tcPr>
          <w:p w:rsidR="006B4DDB" w:rsidRPr="00847E63" w:rsidRDefault="006B4DDB" w:rsidP="008C5B7A">
            <w:pPr>
              <w:spacing w:line="216" w:lineRule="auto"/>
              <w:jc w:val="center"/>
            </w:pPr>
            <w:r w:rsidRPr="00847E63">
              <w:t>344,7</w:t>
            </w:r>
          </w:p>
        </w:tc>
        <w:tc>
          <w:tcPr>
            <w:tcW w:w="1134" w:type="dxa"/>
            <w:gridSpan w:val="2"/>
            <w:shd w:val="clear" w:color="auto" w:fill="auto"/>
          </w:tcPr>
          <w:p w:rsidR="006B4DDB" w:rsidRPr="00847E63" w:rsidRDefault="006B4DDB" w:rsidP="00B376CB">
            <w:pPr>
              <w:spacing w:line="216" w:lineRule="auto"/>
              <w:jc w:val="center"/>
            </w:pPr>
            <w:r w:rsidRPr="00847E63">
              <w:t>237,0</w:t>
            </w:r>
          </w:p>
        </w:tc>
        <w:tc>
          <w:tcPr>
            <w:tcW w:w="1134" w:type="dxa"/>
          </w:tcPr>
          <w:p w:rsidR="006B4DDB" w:rsidRPr="00847E63" w:rsidRDefault="006B4DDB" w:rsidP="00A918FE">
            <w:pPr>
              <w:spacing w:line="216" w:lineRule="auto"/>
              <w:jc w:val="center"/>
            </w:pPr>
            <w:r w:rsidRPr="00847E63">
              <w:t>237,0</w:t>
            </w:r>
          </w:p>
        </w:tc>
        <w:tc>
          <w:tcPr>
            <w:tcW w:w="1140" w:type="dxa"/>
            <w:gridSpan w:val="2"/>
          </w:tcPr>
          <w:p w:rsidR="006B4DDB" w:rsidRPr="00847E63" w:rsidRDefault="006B4DDB" w:rsidP="00A918FE">
            <w:pPr>
              <w:spacing w:line="216" w:lineRule="auto"/>
              <w:jc w:val="center"/>
            </w:pPr>
            <w:r w:rsidRPr="00847E63">
              <w:t>237,0</w:t>
            </w:r>
          </w:p>
        </w:tc>
        <w:tc>
          <w:tcPr>
            <w:tcW w:w="1700" w:type="dxa"/>
            <w:gridSpan w:val="2"/>
            <w:vMerge w:val="restart"/>
            <w:shd w:val="clear" w:color="auto" w:fill="auto"/>
          </w:tcPr>
          <w:p w:rsidR="006B4DDB" w:rsidRPr="00847E63" w:rsidRDefault="006B4DDB" w:rsidP="006D67C7">
            <w:pPr>
              <w:spacing w:line="216" w:lineRule="auto"/>
            </w:pPr>
            <w:r w:rsidRPr="00847E63">
              <w:t>Развитие самодеятельного творчества и организация досуга населения</w:t>
            </w:r>
          </w:p>
        </w:tc>
        <w:tc>
          <w:tcPr>
            <w:tcW w:w="1849" w:type="dxa"/>
            <w:gridSpan w:val="2"/>
            <w:vMerge w:val="restart"/>
            <w:shd w:val="clear" w:color="auto" w:fill="auto"/>
          </w:tcPr>
          <w:p w:rsidR="006B4DDB" w:rsidRPr="00847E63" w:rsidRDefault="006B4DDB" w:rsidP="00693769">
            <w:pPr>
              <w:spacing w:line="216" w:lineRule="auto"/>
            </w:pPr>
            <w:r w:rsidRPr="00847E63">
              <w:rPr>
                <w:bCs/>
              </w:rPr>
              <w:t>Ответственный за выполнение мероприятий - УК,  получатель субсидий  - МБУ «СКЦ МО Крымский район»</w:t>
            </w:r>
          </w:p>
        </w:tc>
      </w:tr>
      <w:tr w:rsidR="006B4DDB" w:rsidRPr="00847E63" w:rsidTr="000C4EF2">
        <w:tc>
          <w:tcPr>
            <w:tcW w:w="697" w:type="dxa"/>
            <w:gridSpan w:val="2"/>
            <w:vMerge/>
            <w:shd w:val="clear" w:color="auto" w:fill="auto"/>
            <w:vAlign w:val="center"/>
          </w:tcPr>
          <w:p w:rsidR="006B4DDB" w:rsidRPr="00847E63" w:rsidRDefault="006B4DDB" w:rsidP="006D67C7">
            <w:pPr>
              <w:spacing w:line="216" w:lineRule="auto"/>
            </w:pPr>
          </w:p>
        </w:tc>
        <w:tc>
          <w:tcPr>
            <w:tcW w:w="2119" w:type="dxa"/>
            <w:vMerge/>
            <w:shd w:val="clear" w:color="auto" w:fill="auto"/>
          </w:tcPr>
          <w:p w:rsidR="006B4DDB" w:rsidRPr="00847E63" w:rsidRDefault="006B4DDB" w:rsidP="006D67C7">
            <w:pPr>
              <w:pStyle w:val="21"/>
              <w:spacing w:after="0" w:line="240" w:lineRule="auto"/>
              <w:jc w:val="both"/>
              <w:rPr>
                <w:bCs/>
              </w:rPr>
            </w:pPr>
          </w:p>
        </w:tc>
        <w:tc>
          <w:tcPr>
            <w:tcW w:w="1983" w:type="dxa"/>
            <w:gridSpan w:val="3"/>
            <w:shd w:val="clear" w:color="auto" w:fill="auto"/>
          </w:tcPr>
          <w:p w:rsidR="006B4DDB" w:rsidRPr="00847E63" w:rsidRDefault="006B4DDB" w:rsidP="006D67C7">
            <w:pPr>
              <w:spacing w:line="216" w:lineRule="auto"/>
            </w:pPr>
            <w:r w:rsidRPr="00847E63">
              <w:t>местный бюджет</w:t>
            </w:r>
          </w:p>
          <w:p w:rsidR="006B4DDB" w:rsidRPr="00847E63" w:rsidRDefault="006B4DDB" w:rsidP="006D67C7">
            <w:pPr>
              <w:spacing w:line="216" w:lineRule="auto"/>
            </w:pPr>
          </w:p>
        </w:tc>
        <w:tc>
          <w:tcPr>
            <w:tcW w:w="1140" w:type="dxa"/>
            <w:shd w:val="clear" w:color="auto" w:fill="auto"/>
          </w:tcPr>
          <w:p w:rsidR="006B4DDB" w:rsidRPr="00847E63" w:rsidRDefault="00FE2E1C" w:rsidP="00D12833">
            <w:pPr>
              <w:spacing w:line="216" w:lineRule="auto"/>
              <w:jc w:val="center"/>
            </w:pPr>
            <w:r>
              <w:t>1055,7</w:t>
            </w:r>
          </w:p>
        </w:tc>
        <w:tc>
          <w:tcPr>
            <w:tcW w:w="1140" w:type="dxa"/>
            <w:gridSpan w:val="2"/>
            <w:shd w:val="clear" w:color="auto" w:fill="auto"/>
          </w:tcPr>
          <w:p w:rsidR="006B4DDB" w:rsidRPr="00847E63" w:rsidRDefault="006B4DDB" w:rsidP="00D12833">
            <w:pPr>
              <w:spacing w:line="216" w:lineRule="auto"/>
              <w:jc w:val="center"/>
            </w:pPr>
            <w:r w:rsidRPr="00847E63">
              <w:t>0,0</w:t>
            </w:r>
          </w:p>
        </w:tc>
        <w:tc>
          <w:tcPr>
            <w:tcW w:w="1134" w:type="dxa"/>
            <w:gridSpan w:val="2"/>
            <w:shd w:val="clear" w:color="auto" w:fill="auto"/>
          </w:tcPr>
          <w:p w:rsidR="006B4DDB" w:rsidRPr="00847E63" w:rsidRDefault="006B4DDB" w:rsidP="008C5B7A">
            <w:pPr>
              <w:spacing w:line="216" w:lineRule="auto"/>
              <w:jc w:val="center"/>
            </w:pPr>
            <w:r w:rsidRPr="00847E63">
              <w:t>344,7</w:t>
            </w:r>
          </w:p>
        </w:tc>
        <w:tc>
          <w:tcPr>
            <w:tcW w:w="1134" w:type="dxa"/>
            <w:gridSpan w:val="2"/>
            <w:shd w:val="clear" w:color="auto" w:fill="auto"/>
          </w:tcPr>
          <w:p w:rsidR="006B4DDB" w:rsidRPr="00847E63" w:rsidRDefault="006B4DDB" w:rsidP="00B376CB">
            <w:pPr>
              <w:spacing w:line="216" w:lineRule="auto"/>
              <w:jc w:val="center"/>
            </w:pPr>
            <w:r w:rsidRPr="00847E63">
              <w:t>237,0</w:t>
            </w:r>
          </w:p>
        </w:tc>
        <w:tc>
          <w:tcPr>
            <w:tcW w:w="1134" w:type="dxa"/>
          </w:tcPr>
          <w:p w:rsidR="006B4DDB" w:rsidRPr="00847E63" w:rsidRDefault="006B4DDB" w:rsidP="00A918FE">
            <w:pPr>
              <w:spacing w:line="216" w:lineRule="auto"/>
              <w:jc w:val="center"/>
            </w:pPr>
            <w:r w:rsidRPr="00847E63">
              <w:t>237,0</w:t>
            </w:r>
          </w:p>
        </w:tc>
        <w:tc>
          <w:tcPr>
            <w:tcW w:w="1140" w:type="dxa"/>
            <w:gridSpan w:val="2"/>
          </w:tcPr>
          <w:p w:rsidR="006B4DDB" w:rsidRPr="00847E63" w:rsidRDefault="006B4DDB" w:rsidP="00A918FE">
            <w:pPr>
              <w:spacing w:line="216" w:lineRule="auto"/>
              <w:jc w:val="center"/>
            </w:pPr>
            <w:r w:rsidRPr="00847E63">
              <w:t>237,0</w:t>
            </w:r>
          </w:p>
        </w:tc>
        <w:tc>
          <w:tcPr>
            <w:tcW w:w="1700" w:type="dxa"/>
            <w:gridSpan w:val="2"/>
            <w:vMerge/>
            <w:shd w:val="clear" w:color="auto" w:fill="auto"/>
            <w:vAlign w:val="center"/>
          </w:tcPr>
          <w:p w:rsidR="006B4DDB" w:rsidRPr="00847E63" w:rsidRDefault="006B4DDB" w:rsidP="006D67C7">
            <w:pPr>
              <w:spacing w:line="216" w:lineRule="auto"/>
              <w:jc w:val="center"/>
            </w:pPr>
          </w:p>
        </w:tc>
        <w:tc>
          <w:tcPr>
            <w:tcW w:w="1849" w:type="dxa"/>
            <w:gridSpan w:val="2"/>
            <w:vMerge/>
            <w:shd w:val="clear" w:color="auto" w:fill="auto"/>
            <w:vAlign w:val="center"/>
          </w:tcPr>
          <w:p w:rsidR="006B4DDB" w:rsidRPr="00847E63" w:rsidRDefault="006B4DDB" w:rsidP="006D67C7">
            <w:pPr>
              <w:spacing w:line="216" w:lineRule="auto"/>
              <w:jc w:val="center"/>
            </w:pPr>
          </w:p>
        </w:tc>
      </w:tr>
      <w:tr w:rsidR="006B4DDB" w:rsidRPr="00847E63" w:rsidTr="000C4EF2">
        <w:tc>
          <w:tcPr>
            <w:tcW w:w="697" w:type="dxa"/>
            <w:gridSpan w:val="2"/>
            <w:vMerge/>
            <w:shd w:val="clear" w:color="auto" w:fill="auto"/>
            <w:vAlign w:val="center"/>
          </w:tcPr>
          <w:p w:rsidR="006B4DDB" w:rsidRPr="00847E63" w:rsidRDefault="006B4DDB" w:rsidP="0082448D">
            <w:pPr>
              <w:spacing w:line="216" w:lineRule="auto"/>
            </w:pPr>
          </w:p>
        </w:tc>
        <w:tc>
          <w:tcPr>
            <w:tcW w:w="2119" w:type="dxa"/>
            <w:vMerge/>
            <w:shd w:val="clear" w:color="auto" w:fill="auto"/>
          </w:tcPr>
          <w:p w:rsidR="006B4DDB" w:rsidRPr="00847E63" w:rsidRDefault="006B4DDB" w:rsidP="0082448D">
            <w:pPr>
              <w:pStyle w:val="21"/>
              <w:spacing w:after="0" w:line="240" w:lineRule="auto"/>
              <w:jc w:val="both"/>
              <w:rPr>
                <w:bCs/>
              </w:rPr>
            </w:pPr>
          </w:p>
        </w:tc>
        <w:tc>
          <w:tcPr>
            <w:tcW w:w="1983" w:type="dxa"/>
            <w:gridSpan w:val="3"/>
            <w:shd w:val="clear" w:color="auto" w:fill="auto"/>
          </w:tcPr>
          <w:p w:rsidR="006B4DDB" w:rsidRPr="00847E63" w:rsidRDefault="006B4DDB" w:rsidP="0082448D">
            <w:pPr>
              <w:spacing w:line="216" w:lineRule="auto"/>
            </w:pPr>
            <w:r w:rsidRPr="00847E63">
              <w:t>краевой бюджет</w:t>
            </w:r>
          </w:p>
        </w:tc>
        <w:tc>
          <w:tcPr>
            <w:tcW w:w="1140" w:type="dxa"/>
            <w:shd w:val="clear" w:color="auto" w:fill="auto"/>
          </w:tcPr>
          <w:p w:rsidR="006B4DDB" w:rsidRPr="00847E63" w:rsidRDefault="006B4DDB" w:rsidP="0082448D">
            <w:pPr>
              <w:spacing w:line="216" w:lineRule="auto"/>
              <w:jc w:val="center"/>
            </w:pPr>
          </w:p>
        </w:tc>
        <w:tc>
          <w:tcPr>
            <w:tcW w:w="1140" w:type="dxa"/>
            <w:gridSpan w:val="2"/>
            <w:shd w:val="clear" w:color="auto" w:fill="auto"/>
          </w:tcPr>
          <w:p w:rsidR="006B4DDB" w:rsidRPr="00847E63" w:rsidRDefault="006B4DDB" w:rsidP="0082448D">
            <w:pPr>
              <w:spacing w:line="216" w:lineRule="auto"/>
              <w:jc w:val="center"/>
            </w:pPr>
          </w:p>
        </w:tc>
        <w:tc>
          <w:tcPr>
            <w:tcW w:w="1134" w:type="dxa"/>
            <w:gridSpan w:val="2"/>
            <w:shd w:val="clear" w:color="auto" w:fill="auto"/>
          </w:tcPr>
          <w:p w:rsidR="006B4DDB" w:rsidRPr="00847E63" w:rsidRDefault="006B4DDB" w:rsidP="0082448D">
            <w:pPr>
              <w:spacing w:line="216" w:lineRule="auto"/>
              <w:jc w:val="center"/>
            </w:pPr>
          </w:p>
        </w:tc>
        <w:tc>
          <w:tcPr>
            <w:tcW w:w="1134" w:type="dxa"/>
            <w:gridSpan w:val="2"/>
            <w:shd w:val="clear" w:color="auto" w:fill="auto"/>
          </w:tcPr>
          <w:p w:rsidR="006B4DDB" w:rsidRPr="00847E63" w:rsidRDefault="006B4DDB" w:rsidP="0082448D">
            <w:pPr>
              <w:spacing w:line="216" w:lineRule="auto"/>
              <w:jc w:val="center"/>
            </w:pPr>
          </w:p>
        </w:tc>
        <w:tc>
          <w:tcPr>
            <w:tcW w:w="1134" w:type="dxa"/>
          </w:tcPr>
          <w:p w:rsidR="006B4DDB" w:rsidRPr="00847E63" w:rsidRDefault="006B4DDB" w:rsidP="0082448D">
            <w:pPr>
              <w:spacing w:line="216" w:lineRule="auto"/>
              <w:jc w:val="center"/>
            </w:pPr>
          </w:p>
        </w:tc>
        <w:tc>
          <w:tcPr>
            <w:tcW w:w="1140" w:type="dxa"/>
            <w:gridSpan w:val="2"/>
          </w:tcPr>
          <w:p w:rsidR="006B4DDB" w:rsidRPr="00847E63" w:rsidRDefault="006B4DDB" w:rsidP="0082448D">
            <w:pPr>
              <w:spacing w:line="216" w:lineRule="auto"/>
              <w:jc w:val="center"/>
            </w:pP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2816" w:type="dxa"/>
            <w:gridSpan w:val="3"/>
            <w:shd w:val="clear" w:color="auto" w:fill="auto"/>
          </w:tcPr>
          <w:p w:rsidR="006B4DDB" w:rsidRPr="00847E63" w:rsidRDefault="006B4DDB" w:rsidP="006D67C7">
            <w:pPr>
              <w:pStyle w:val="21"/>
              <w:spacing w:after="0" w:line="240" w:lineRule="auto"/>
              <w:jc w:val="center"/>
              <w:rPr>
                <w:bCs/>
              </w:rPr>
            </w:pPr>
            <w:r w:rsidRPr="00847E63">
              <w:rPr>
                <w:bCs/>
              </w:rPr>
              <w:t>Итого по разделу 1</w:t>
            </w:r>
          </w:p>
        </w:tc>
        <w:tc>
          <w:tcPr>
            <w:tcW w:w="1983" w:type="dxa"/>
            <w:gridSpan w:val="3"/>
            <w:shd w:val="clear" w:color="auto" w:fill="auto"/>
          </w:tcPr>
          <w:p w:rsidR="006B4DDB" w:rsidRPr="00847E63" w:rsidRDefault="006B4DDB" w:rsidP="006D67C7">
            <w:pPr>
              <w:spacing w:line="216" w:lineRule="auto"/>
            </w:pPr>
            <w:r w:rsidRPr="00847E63">
              <w:t>местный бюджет</w:t>
            </w:r>
          </w:p>
        </w:tc>
        <w:tc>
          <w:tcPr>
            <w:tcW w:w="1140" w:type="dxa"/>
            <w:shd w:val="clear" w:color="auto" w:fill="auto"/>
          </w:tcPr>
          <w:p w:rsidR="006B4DDB" w:rsidRPr="00847E63" w:rsidRDefault="00FE2E1C" w:rsidP="00445FC7">
            <w:pPr>
              <w:spacing w:line="216" w:lineRule="auto"/>
              <w:jc w:val="center"/>
            </w:pPr>
            <w:r>
              <w:t>30857,6</w:t>
            </w:r>
          </w:p>
        </w:tc>
        <w:tc>
          <w:tcPr>
            <w:tcW w:w="1140" w:type="dxa"/>
            <w:gridSpan w:val="2"/>
            <w:shd w:val="clear" w:color="auto" w:fill="auto"/>
          </w:tcPr>
          <w:p w:rsidR="006B4DDB" w:rsidRPr="00847E63" w:rsidRDefault="006B4DDB" w:rsidP="006D67C7">
            <w:pPr>
              <w:spacing w:line="216" w:lineRule="auto"/>
              <w:jc w:val="center"/>
            </w:pPr>
            <w:r w:rsidRPr="00847E63">
              <w:t>8123,0</w:t>
            </w:r>
          </w:p>
        </w:tc>
        <w:tc>
          <w:tcPr>
            <w:tcW w:w="1134" w:type="dxa"/>
            <w:gridSpan w:val="2"/>
            <w:shd w:val="clear" w:color="auto" w:fill="auto"/>
          </w:tcPr>
          <w:p w:rsidR="006B4DDB" w:rsidRPr="00847E63" w:rsidRDefault="006B4DDB" w:rsidP="006D67C7">
            <w:pPr>
              <w:spacing w:line="216" w:lineRule="auto"/>
              <w:jc w:val="center"/>
            </w:pPr>
            <w:r w:rsidRPr="00847E63">
              <w:t>13249,7</w:t>
            </w:r>
          </w:p>
          <w:p w:rsidR="006B4DDB" w:rsidRPr="00847E63" w:rsidRDefault="006B4DDB" w:rsidP="006D67C7">
            <w:pPr>
              <w:spacing w:line="216" w:lineRule="auto"/>
              <w:jc w:val="center"/>
            </w:pPr>
          </w:p>
        </w:tc>
        <w:tc>
          <w:tcPr>
            <w:tcW w:w="1134" w:type="dxa"/>
            <w:gridSpan w:val="2"/>
            <w:shd w:val="clear" w:color="auto" w:fill="auto"/>
          </w:tcPr>
          <w:p w:rsidR="006B4DDB" w:rsidRPr="00847E63" w:rsidRDefault="006B4DDB" w:rsidP="00ED64AC">
            <w:pPr>
              <w:jc w:val="center"/>
            </w:pPr>
            <w:r>
              <w:t>3559,5</w:t>
            </w:r>
          </w:p>
        </w:tc>
        <w:tc>
          <w:tcPr>
            <w:tcW w:w="1134" w:type="dxa"/>
          </w:tcPr>
          <w:p w:rsidR="006B4DDB" w:rsidRPr="00847E63" w:rsidRDefault="006B4DDB" w:rsidP="00ED64AC">
            <w:pPr>
              <w:jc w:val="center"/>
            </w:pPr>
            <w:r>
              <w:t>1462,7</w:t>
            </w:r>
          </w:p>
        </w:tc>
        <w:tc>
          <w:tcPr>
            <w:tcW w:w="1140" w:type="dxa"/>
            <w:gridSpan w:val="2"/>
          </w:tcPr>
          <w:p w:rsidR="006B4DDB" w:rsidRPr="00847E63" w:rsidRDefault="006B4DDB" w:rsidP="00ED64AC">
            <w:pPr>
              <w:jc w:val="center"/>
            </w:pPr>
            <w:r>
              <w:t>4462,7</w:t>
            </w:r>
          </w:p>
        </w:tc>
        <w:tc>
          <w:tcPr>
            <w:tcW w:w="1700" w:type="dxa"/>
            <w:gridSpan w:val="2"/>
            <w:shd w:val="clear" w:color="auto" w:fill="auto"/>
          </w:tcPr>
          <w:p w:rsidR="006B4DDB" w:rsidRPr="00847E63" w:rsidRDefault="006B4DDB" w:rsidP="006D67C7">
            <w:pPr>
              <w:spacing w:line="216" w:lineRule="auto"/>
              <w:jc w:val="center"/>
            </w:pPr>
          </w:p>
        </w:tc>
        <w:tc>
          <w:tcPr>
            <w:tcW w:w="1849" w:type="dxa"/>
            <w:gridSpan w:val="2"/>
            <w:shd w:val="clear" w:color="auto" w:fill="auto"/>
            <w:vAlign w:val="center"/>
          </w:tcPr>
          <w:p w:rsidR="006B4DDB" w:rsidRPr="00847E63" w:rsidRDefault="006B4DDB" w:rsidP="006D67C7">
            <w:pPr>
              <w:spacing w:line="216" w:lineRule="auto"/>
              <w:jc w:val="center"/>
            </w:pPr>
          </w:p>
        </w:tc>
      </w:tr>
      <w:tr w:rsidR="006B4DDB" w:rsidRPr="00847E63" w:rsidTr="000C4EF2">
        <w:tc>
          <w:tcPr>
            <w:tcW w:w="697" w:type="dxa"/>
            <w:gridSpan w:val="2"/>
            <w:shd w:val="clear" w:color="auto" w:fill="auto"/>
          </w:tcPr>
          <w:p w:rsidR="006B4DDB" w:rsidRPr="00847E63" w:rsidRDefault="006B4DDB" w:rsidP="0082448D">
            <w:pPr>
              <w:spacing w:line="216" w:lineRule="auto"/>
              <w:jc w:val="center"/>
            </w:pPr>
          </w:p>
          <w:p w:rsidR="006B4DDB" w:rsidRPr="00847E63" w:rsidRDefault="006B4DDB" w:rsidP="0082448D">
            <w:pPr>
              <w:spacing w:line="216" w:lineRule="auto"/>
              <w:jc w:val="center"/>
            </w:pPr>
            <w:r w:rsidRPr="00847E63">
              <w:t>2.</w:t>
            </w:r>
          </w:p>
        </w:tc>
        <w:tc>
          <w:tcPr>
            <w:tcW w:w="2119" w:type="dxa"/>
            <w:shd w:val="clear" w:color="auto" w:fill="auto"/>
          </w:tcPr>
          <w:p w:rsidR="006B4DDB" w:rsidRPr="00847E63" w:rsidRDefault="006B4DDB" w:rsidP="0082448D">
            <w:pPr>
              <w:pStyle w:val="21"/>
              <w:spacing w:after="0" w:line="240" w:lineRule="auto"/>
              <w:jc w:val="both"/>
            </w:pPr>
          </w:p>
          <w:p w:rsidR="006B4DDB" w:rsidRPr="00847E63" w:rsidRDefault="006B4DDB" w:rsidP="0082448D">
            <w:pPr>
              <w:pStyle w:val="21"/>
              <w:spacing w:after="0" w:line="240" w:lineRule="auto"/>
              <w:jc w:val="both"/>
            </w:pPr>
            <w:r w:rsidRPr="00847E63">
              <w:t>Задача</w:t>
            </w:r>
          </w:p>
        </w:tc>
        <w:tc>
          <w:tcPr>
            <w:tcW w:w="12354" w:type="dxa"/>
            <w:gridSpan w:val="17"/>
            <w:shd w:val="clear" w:color="auto" w:fill="auto"/>
          </w:tcPr>
          <w:p w:rsidR="006B4DDB" w:rsidRPr="00847E63" w:rsidRDefault="006B4DDB" w:rsidP="0082448D">
            <w:pPr>
              <w:spacing w:line="216" w:lineRule="auto"/>
              <w:rPr>
                <w:b/>
                <w:i/>
              </w:rPr>
            </w:pPr>
          </w:p>
          <w:p w:rsidR="006B4DDB" w:rsidRPr="00847E63" w:rsidRDefault="006B4DDB" w:rsidP="0082448D">
            <w:pPr>
              <w:spacing w:line="216" w:lineRule="auto"/>
              <w:rPr>
                <w:b/>
                <w:bCs/>
                <w:i/>
              </w:rPr>
            </w:pPr>
            <w:r w:rsidRPr="00847E63">
              <w:rPr>
                <w:b/>
                <w:i/>
              </w:rPr>
              <w:t>Сохранение и развитие традиционной народной культуры Кубани</w:t>
            </w:r>
          </w:p>
        </w:tc>
      </w:tr>
      <w:tr w:rsidR="006B4DDB" w:rsidRPr="00847E63" w:rsidTr="000C4EF2">
        <w:tc>
          <w:tcPr>
            <w:tcW w:w="697" w:type="dxa"/>
            <w:gridSpan w:val="2"/>
            <w:vMerge w:val="restart"/>
            <w:shd w:val="clear" w:color="auto" w:fill="auto"/>
            <w:vAlign w:val="center"/>
          </w:tcPr>
          <w:p w:rsidR="006B4DDB" w:rsidRPr="00847E63" w:rsidRDefault="006B4DDB" w:rsidP="0082448D">
            <w:pPr>
              <w:spacing w:line="216" w:lineRule="auto"/>
            </w:pPr>
            <w:r w:rsidRPr="00847E63">
              <w:t>2.1</w:t>
            </w:r>
          </w:p>
        </w:tc>
        <w:tc>
          <w:tcPr>
            <w:tcW w:w="2119" w:type="dxa"/>
            <w:vMerge w:val="restart"/>
            <w:shd w:val="clear" w:color="auto" w:fill="auto"/>
          </w:tcPr>
          <w:p w:rsidR="006B4DDB" w:rsidRPr="00847E63" w:rsidRDefault="006B4DDB" w:rsidP="0082448D">
            <w:pPr>
              <w:pStyle w:val="21"/>
              <w:spacing w:after="0" w:line="240" w:lineRule="auto"/>
              <w:jc w:val="both"/>
              <w:rPr>
                <w:bCs/>
              </w:rPr>
            </w:pPr>
            <w:r w:rsidRPr="00847E63">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6B4DDB" w:rsidRPr="00847E63" w:rsidRDefault="006B4DDB" w:rsidP="0082448D">
            <w:pPr>
              <w:spacing w:line="216" w:lineRule="auto"/>
            </w:pPr>
            <w:r w:rsidRPr="00847E63">
              <w:t>Всего</w:t>
            </w:r>
          </w:p>
        </w:tc>
        <w:tc>
          <w:tcPr>
            <w:tcW w:w="1140" w:type="dxa"/>
            <w:shd w:val="clear" w:color="auto" w:fill="auto"/>
          </w:tcPr>
          <w:p w:rsidR="006B4DDB" w:rsidRPr="00847E63" w:rsidRDefault="00FE2E1C" w:rsidP="0082448D">
            <w:pPr>
              <w:spacing w:line="216" w:lineRule="auto"/>
              <w:jc w:val="center"/>
            </w:pPr>
            <w:r>
              <w:t>304,8</w:t>
            </w:r>
          </w:p>
        </w:tc>
        <w:tc>
          <w:tcPr>
            <w:tcW w:w="1140" w:type="dxa"/>
            <w:gridSpan w:val="2"/>
            <w:shd w:val="clear" w:color="auto" w:fill="auto"/>
          </w:tcPr>
          <w:p w:rsidR="006B4DDB" w:rsidRPr="00847E63" w:rsidRDefault="006B4DDB" w:rsidP="0082448D">
            <w:pPr>
              <w:spacing w:line="216" w:lineRule="auto"/>
              <w:jc w:val="center"/>
            </w:pPr>
            <w:r w:rsidRPr="00847E63">
              <w:t>99,0</w:t>
            </w:r>
          </w:p>
        </w:tc>
        <w:tc>
          <w:tcPr>
            <w:tcW w:w="1134" w:type="dxa"/>
            <w:gridSpan w:val="2"/>
            <w:shd w:val="clear" w:color="auto" w:fill="auto"/>
          </w:tcPr>
          <w:p w:rsidR="006B4DDB" w:rsidRPr="00847E63" w:rsidRDefault="006B4DDB" w:rsidP="0082448D">
            <w:pPr>
              <w:spacing w:line="216" w:lineRule="auto"/>
              <w:jc w:val="center"/>
            </w:pPr>
            <w:r w:rsidRPr="00847E63">
              <w:t>0,0</w:t>
            </w:r>
          </w:p>
        </w:tc>
        <w:tc>
          <w:tcPr>
            <w:tcW w:w="1134" w:type="dxa"/>
            <w:gridSpan w:val="2"/>
            <w:shd w:val="clear" w:color="auto" w:fill="auto"/>
          </w:tcPr>
          <w:p w:rsidR="006B4DDB" w:rsidRPr="00847E63" w:rsidRDefault="006B4DDB" w:rsidP="0082448D">
            <w:pPr>
              <w:spacing w:line="216" w:lineRule="auto"/>
              <w:jc w:val="center"/>
            </w:pPr>
            <w:r w:rsidRPr="00847E63">
              <w:t>68,6</w:t>
            </w:r>
          </w:p>
        </w:tc>
        <w:tc>
          <w:tcPr>
            <w:tcW w:w="1134" w:type="dxa"/>
          </w:tcPr>
          <w:p w:rsidR="006B4DDB" w:rsidRPr="00847E63" w:rsidRDefault="006B4DDB" w:rsidP="00FA467D">
            <w:pPr>
              <w:spacing w:line="216" w:lineRule="auto"/>
              <w:jc w:val="center"/>
            </w:pPr>
            <w:r w:rsidRPr="00847E63">
              <w:t>68,6</w:t>
            </w:r>
          </w:p>
        </w:tc>
        <w:tc>
          <w:tcPr>
            <w:tcW w:w="1140" w:type="dxa"/>
            <w:gridSpan w:val="2"/>
          </w:tcPr>
          <w:p w:rsidR="006B4DDB" w:rsidRPr="00847E63" w:rsidRDefault="006B4DDB" w:rsidP="00FA467D">
            <w:pPr>
              <w:spacing w:line="216" w:lineRule="auto"/>
              <w:jc w:val="center"/>
            </w:pPr>
            <w:r w:rsidRPr="00847E63">
              <w:t>68,6</w:t>
            </w:r>
          </w:p>
        </w:tc>
        <w:tc>
          <w:tcPr>
            <w:tcW w:w="1700" w:type="dxa"/>
            <w:gridSpan w:val="2"/>
            <w:vMerge w:val="restart"/>
            <w:shd w:val="clear" w:color="auto" w:fill="auto"/>
          </w:tcPr>
          <w:p w:rsidR="006B4DDB" w:rsidRPr="00847E63" w:rsidRDefault="006B4DDB" w:rsidP="0082448D">
            <w:pPr>
              <w:spacing w:line="216" w:lineRule="auto"/>
            </w:pPr>
            <w:r w:rsidRPr="00847E63">
              <w:t xml:space="preserve">Пропаганда традиционной народной культуры Кубани </w:t>
            </w:r>
          </w:p>
        </w:tc>
        <w:tc>
          <w:tcPr>
            <w:tcW w:w="1849" w:type="dxa"/>
            <w:gridSpan w:val="2"/>
            <w:vMerge w:val="restart"/>
            <w:shd w:val="clear" w:color="auto" w:fill="auto"/>
            <w:vAlign w:val="center"/>
          </w:tcPr>
          <w:p w:rsidR="006B4DDB" w:rsidRPr="00847E63" w:rsidRDefault="006B4DDB" w:rsidP="0082448D">
            <w:pPr>
              <w:spacing w:line="216" w:lineRule="auto"/>
            </w:pPr>
            <w:r w:rsidRPr="00847E63">
              <w:rPr>
                <w:bCs/>
              </w:rPr>
              <w:t>Ответственный за выполнение мероприятий - УК,  получатель субсидий  - МБУ «ЦМТО УК»</w:t>
            </w:r>
          </w:p>
        </w:tc>
      </w:tr>
      <w:tr w:rsidR="006B4DDB" w:rsidRPr="00847E63" w:rsidTr="000C4EF2">
        <w:tc>
          <w:tcPr>
            <w:tcW w:w="697" w:type="dxa"/>
            <w:gridSpan w:val="2"/>
            <w:vMerge/>
            <w:shd w:val="clear" w:color="auto" w:fill="auto"/>
            <w:vAlign w:val="center"/>
          </w:tcPr>
          <w:p w:rsidR="006B4DDB" w:rsidRPr="00847E63" w:rsidRDefault="006B4DDB" w:rsidP="0082448D">
            <w:pPr>
              <w:spacing w:line="216" w:lineRule="auto"/>
            </w:pPr>
          </w:p>
        </w:tc>
        <w:tc>
          <w:tcPr>
            <w:tcW w:w="2119" w:type="dxa"/>
            <w:vMerge/>
            <w:shd w:val="clear" w:color="auto" w:fill="auto"/>
          </w:tcPr>
          <w:p w:rsidR="006B4DDB" w:rsidRPr="00847E63" w:rsidRDefault="006B4DDB" w:rsidP="0082448D">
            <w:pPr>
              <w:pStyle w:val="21"/>
              <w:jc w:val="both"/>
              <w:rPr>
                <w:bCs/>
              </w:rPr>
            </w:pPr>
          </w:p>
        </w:tc>
        <w:tc>
          <w:tcPr>
            <w:tcW w:w="1983" w:type="dxa"/>
            <w:gridSpan w:val="3"/>
            <w:shd w:val="clear" w:color="auto" w:fill="auto"/>
          </w:tcPr>
          <w:p w:rsidR="006B4DDB" w:rsidRPr="00847E63" w:rsidRDefault="006B4DDB" w:rsidP="0082448D">
            <w:pPr>
              <w:spacing w:line="216" w:lineRule="auto"/>
            </w:pPr>
            <w:r w:rsidRPr="00847E63">
              <w:t>местный бюджет</w:t>
            </w:r>
          </w:p>
        </w:tc>
        <w:tc>
          <w:tcPr>
            <w:tcW w:w="1140" w:type="dxa"/>
            <w:shd w:val="clear" w:color="auto" w:fill="auto"/>
          </w:tcPr>
          <w:p w:rsidR="006B4DDB" w:rsidRPr="00847E63" w:rsidRDefault="00FE2E1C" w:rsidP="00FA467D">
            <w:pPr>
              <w:spacing w:line="216" w:lineRule="auto"/>
              <w:jc w:val="center"/>
            </w:pPr>
            <w:r>
              <w:t>304,8</w:t>
            </w:r>
          </w:p>
        </w:tc>
        <w:tc>
          <w:tcPr>
            <w:tcW w:w="1140" w:type="dxa"/>
            <w:gridSpan w:val="2"/>
            <w:shd w:val="clear" w:color="auto" w:fill="auto"/>
          </w:tcPr>
          <w:p w:rsidR="006B4DDB" w:rsidRPr="00847E63" w:rsidRDefault="006B4DDB" w:rsidP="0082448D">
            <w:pPr>
              <w:spacing w:line="216" w:lineRule="auto"/>
              <w:jc w:val="center"/>
            </w:pPr>
            <w:r w:rsidRPr="00847E63">
              <w:t>99,0</w:t>
            </w:r>
          </w:p>
        </w:tc>
        <w:tc>
          <w:tcPr>
            <w:tcW w:w="1134" w:type="dxa"/>
            <w:gridSpan w:val="2"/>
            <w:shd w:val="clear" w:color="auto" w:fill="auto"/>
          </w:tcPr>
          <w:p w:rsidR="006B4DDB" w:rsidRPr="00847E63" w:rsidRDefault="006B4DDB" w:rsidP="0082448D">
            <w:pPr>
              <w:spacing w:line="216" w:lineRule="auto"/>
              <w:jc w:val="center"/>
            </w:pPr>
            <w:r w:rsidRPr="00847E63">
              <w:t>0,0</w:t>
            </w:r>
          </w:p>
        </w:tc>
        <w:tc>
          <w:tcPr>
            <w:tcW w:w="1134" w:type="dxa"/>
            <w:gridSpan w:val="2"/>
            <w:shd w:val="clear" w:color="auto" w:fill="auto"/>
          </w:tcPr>
          <w:p w:rsidR="006B4DDB" w:rsidRPr="00847E63" w:rsidRDefault="006B4DDB" w:rsidP="0082448D">
            <w:pPr>
              <w:spacing w:line="216" w:lineRule="auto"/>
              <w:jc w:val="center"/>
            </w:pPr>
            <w:r w:rsidRPr="00847E63">
              <w:t>68,6</w:t>
            </w:r>
          </w:p>
        </w:tc>
        <w:tc>
          <w:tcPr>
            <w:tcW w:w="1134" w:type="dxa"/>
          </w:tcPr>
          <w:p w:rsidR="006B4DDB" w:rsidRPr="00847E63" w:rsidRDefault="006B4DDB" w:rsidP="00FA467D">
            <w:pPr>
              <w:spacing w:line="216" w:lineRule="auto"/>
              <w:jc w:val="center"/>
            </w:pPr>
            <w:r w:rsidRPr="00847E63">
              <w:t>68,6</w:t>
            </w:r>
          </w:p>
        </w:tc>
        <w:tc>
          <w:tcPr>
            <w:tcW w:w="1140" w:type="dxa"/>
            <w:gridSpan w:val="2"/>
          </w:tcPr>
          <w:p w:rsidR="006B4DDB" w:rsidRPr="00847E63" w:rsidRDefault="006B4DDB" w:rsidP="00FA467D">
            <w:pPr>
              <w:spacing w:line="216" w:lineRule="auto"/>
              <w:jc w:val="center"/>
            </w:pPr>
            <w:r w:rsidRPr="00847E63">
              <w:t>68,6</w:t>
            </w: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697" w:type="dxa"/>
            <w:gridSpan w:val="2"/>
            <w:vMerge/>
            <w:shd w:val="clear" w:color="auto" w:fill="auto"/>
            <w:vAlign w:val="center"/>
          </w:tcPr>
          <w:p w:rsidR="006B4DDB" w:rsidRPr="00847E63" w:rsidRDefault="006B4DDB" w:rsidP="0082448D">
            <w:pPr>
              <w:spacing w:line="216" w:lineRule="auto"/>
            </w:pPr>
          </w:p>
        </w:tc>
        <w:tc>
          <w:tcPr>
            <w:tcW w:w="2119" w:type="dxa"/>
            <w:vMerge/>
            <w:shd w:val="clear" w:color="auto" w:fill="auto"/>
          </w:tcPr>
          <w:p w:rsidR="006B4DDB" w:rsidRPr="00847E63" w:rsidRDefault="006B4DDB" w:rsidP="0082448D">
            <w:pPr>
              <w:pStyle w:val="21"/>
              <w:jc w:val="both"/>
              <w:rPr>
                <w:bCs/>
              </w:rPr>
            </w:pPr>
          </w:p>
        </w:tc>
        <w:tc>
          <w:tcPr>
            <w:tcW w:w="1983" w:type="dxa"/>
            <w:gridSpan w:val="3"/>
            <w:shd w:val="clear" w:color="auto" w:fill="auto"/>
          </w:tcPr>
          <w:p w:rsidR="006B4DDB" w:rsidRPr="00847E63" w:rsidRDefault="006B4DDB" w:rsidP="0082448D">
            <w:pPr>
              <w:spacing w:line="216" w:lineRule="auto"/>
            </w:pPr>
            <w:r w:rsidRPr="00847E63">
              <w:t>краевой бюджет</w:t>
            </w:r>
          </w:p>
        </w:tc>
        <w:tc>
          <w:tcPr>
            <w:tcW w:w="1140" w:type="dxa"/>
            <w:shd w:val="clear" w:color="auto" w:fill="auto"/>
          </w:tcPr>
          <w:p w:rsidR="006B4DDB" w:rsidRPr="00847E63" w:rsidRDefault="006B4DDB" w:rsidP="0082448D">
            <w:pPr>
              <w:spacing w:line="216" w:lineRule="auto"/>
            </w:pPr>
          </w:p>
        </w:tc>
        <w:tc>
          <w:tcPr>
            <w:tcW w:w="1140" w:type="dxa"/>
            <w:gridSpan w:val="2"/>
            <w:shd w:val="clear" w:color="auto" w:fill="auto"/>
          </w:tcPr>
          <w:p w:rsidR="006B4DDB" w:rsidRPr="00847E63" w:rsidRDefault="006B4DDB" w:rsidP="0082448D">
            <w:pPr>
              <w:spacing w:line="216" w:lineRule="auto"/>
            </w:pPr>
          </w:p>
        </w:tc>
        <w:tc>
          <w:tcPr>
            <w:tcW w:w="1134" w:type="dxa"/>
            <w:gridSpan w:val="2"/>
            <w:shd w:val="clear" w:color="auto" w:fill="auto"/>
          </w:tcPr>
          <w:p w:rsidR="006B4DDB" w:rsidRPr="00847E63" w:rsidRDefault="006B4DDB" w:rsidP="0082448D">
            <w:pPr>
              <w:spacing w:line="216" w:lineRule="auto"/>
            </w:pPr>
          </w:p>
        </w:tc>
        <w:tc>
          <w:tcPr>
            <w:tcW w:w="1134" w:type="dxa"/>
            <w:gridSpan w:val="2"/>
            <w:shd w:val="clear" w:color="auto" w:fill="auto"/>
          </w:tcPr>
          <w:p w:rsidR="006B4DDB" w:rsidRPr="00847E63" w:rsidRDefault="006B4DDB" w:rsidP="0082448D">
            <w:pPr>
              <w:spacing w:line="216" w:lineRule="auto"/>
            </w:pPr>
          </w:p>
        </w:tc>
        <w:tc>
          <w:tcPr>
            <w:tcW w:w="1134" w:type="dxa"/>
          </w:tcPr>
          <w:p w:rsidR="006B4DDB" w:rsidRPr="00847E63" w:rsidRDefault="006B4DDB" w:rsidP="00FA467D">
            <w:pPr>
              <w:spacing w:line="216" w:lineRule="auto"/>
            </w:pPr>
          </w:p>
        </w:tc>
        <w:tc>
          <w:tcPr>
            <w:tcW w:w="1140" w:type="dxa"/>
            <w:gridSpan w:val="2"/>
          </w:tcPr>
          <w:p w:rsidR="006B4DDB" w:rsidRPr="00847E63" w:rsidRDefault="006B4DDB" w:rsidP="0082448D">
            <w:pPr>
              <w:spacing w:line="216" w:lineRule="auto"/>
            </w:pPr>
          </w:p>
        </w:tc>
        <w:tc>
          <w:tcPr>
            <w:tcW w:w="1700" w:type="dxa"/>
            <w:gridSpan w:val="2"/>
            <w:vMerge/>
            <w:shd w:val="clear" w:color="auto" w:fill="auto"/>
            <w:vAlign w:val="center"/>
          </w:tcPr>
          <w:p w:rsidR="006B4DDB" w:rsidRPr="00847E63" w:rsidRDefault="006B4DDB" w:rsidP="0082448D">
            <w:pPr>
              <w:spacing w:line="216" w:lineRule="auto"/>
              <w:jc w:val="center"/>
            </w:pPr>
          </w:p>
        </w:tc>
        <w:tc>
          <w:tcPr>
            <w:tcW w:w="1849" w:type="dxa"/>
            <w:gridSpan w:val="2"/>
            <w:vMerge/>
            <w:shd w:val="clear" w:color="auto" w:fill="auto"/>
            <w:vAlign w:val="center"/>
          </w:tcPr>
          <w:p w:rsidR="006B4DDB" w:rsidRPr="00847E63" w:rsidRDefault="006B4DDB" w:rsidP="0082448D">
            <w:pPr>
              <w:spacing w:line="216" w:lineRule="auto"/>
              <w:jc w:val="center"/>
            </w:pPr>
          </w:p>
        </w:tc>
      </w:tr>
      <w:tr w:rsidR="006B4DDB" w:rsidRPr="00847E63" w:rsidTr="000C4EF2">
        <w:tc>
          <w:tcPr>
            <w:tcW w:w="2816" w:type="dxa"/>
            <w:gridSpan w:val="3"/>
            <w:shd w:val="clear" w:color="auto" w:fill="auto"/>
          </w:tcPr>
          <w:p w:rsidR="006B4DDB" w:rsidRPr="00847E63" w:rsidRDefault="006B4DDB" w:rsidP="0082448D">
            <w:pPr>
              <w:pStyle w:val="21"/>
              <w:jc w:val="center"/>
              <w:rPr>
                <w:bCs/>
              </w:rPr>
            </w:pPr>
            <w:r w:rsidRPr="00847E63">
              <w:rPr>
                <w:bCs/>
              </w:rPr>
              <w:t>Итого по разделу 2</w:t>
            </w:r>
          </w:p>
        </w:tc>
        <w:tc>
          <w:tcPr>
            <w:tcW w:w="1983" w:type="dxa"/>
            <w:gridSpan w:val="3"/>
            <w:shd w:val="clear" w:color="auto" w:fill="auto"/>
          </w:tcPr>
          <w:p w:rsidR="006B4DDB" w:rsidRPr="00847E63" w:rsidRDefault="006B4DDB" w:rsidP="0082448D">
            <w:pPr>
              <w:spacing w:line="216" w:lineRule="auto"/>
            </w:pPr>
            <w:r w:rsidRPr="00847E63">
              <w:t>местный бюджет</w:t>
            </w:r>
          </w:p>
        </w:tc>
        <w:tc>
          <w:tcPr>
            <w:tcW w:w="1140" w:type="dxa"/>
            <w:shd w:val="clear" w:color="auto" w:fill="auto"/>
          </w:tcPr>
          <w:p w:rsidR="006B4DDB" w:rsidRPr="00847E63" w:rsidRDefault="00FE2E1C" w:rsidP="0089218D">
            <w:pPr>
              <w:spacing w:line="216" w:lineRule="auto"/>
              <w:jc w:val="center"/>
            </w:pPr>
            <w:r>
              <w:t>304,8</w:t>
            </w:r>
          </w:p>
        </w:tc>
        <w:tc>
          <w:tcPr>
            <w:tcW w:w="1140" w:type="dxa"/>
            <w:gridSpan w:val="2"/>
            <w:shd w:val="clear" w:color="auto" w:fill="auto"/>
          </w:tcPr>
          <w:p w:rsidR="006B4DDB" w:rsidRPr="00847E63" w:rsidRDefault="006B4DDB" w:rsidP="0082448D">
            <w:pPr>
              <w:spacing w:line="216" w:lineRule="auto"/>
              <w:jc w:val="center"/>
            </w:pPr>
            <w:r w:rsidRPr="00847E63">
              <w:t>99,0</w:t>
            </w:r>
          </w:p>
        </w:tc>
        <w:tc>
          <w:tcPr>
            <w:tcW w:w="1134" w:type="dxa"/>
            <w:gridSpan w:val="2"/>
            <w:shd w:val="clear" w:color="auto" w:fill="auto"/>
          </w:tcPr>
          <w:p w:rsidR="006B4DDB" w:rsidRPr="00847E63" w:rsidRDefault="006B4DDB" w:rsidP="0082448D">
            <w:pPr>
              <w:spacing w:line="216" w:lineRule="auto"/>
              <w:jc w:val="center"/>
            </w:pPr>
            <w:r w:rsidRPr="00847E63">
              <w:t>0,0</w:t>
            </w:r>
          </w:p>
        </w:tc>
        <w:tc>
          <w:tcPr>
            <w:tcW w:w="1134" w:type="dxa"/>
            <w:gridSpan w:val="2"/>
            <w:shd w:val="clear" w:color="auto" w:fill="auto"/>
          </w:tcPr>
          <w:p w:rsidR="006B4DDB" w:rsidRPr="00847E63" w:rsidRDefault="006B4DDB" w:rsidP="0082448D">
            <w:pPr>
              <w:spacing w:line="216" w:lineRule="auto"/>
              <w:jc w:val="center"/>
            </w:pPr>
            <w:r w:rsidRPr="00847E63">
              <w:t>68,6</w:t>
            </w:r>
          </w:p>
        </w:tc>
        <w:tc>
          <w:tcPr>
            <w:tcW w:w="1134" w:type="dxa"/>
          </w:tcPr>
          <w:p w:rsidR="006B4DDB" w:rsidRPr="00847E63" w:rsidRDefault="006B4DDB" w:rsidP="0082448D">
            <w:pPr>
              <w:spacing w:line="216" w:lineRule="auto"/>
              <w:jc w:val="center"/>
            </w:pPr>
            <w:r w:rsidRPr="00847E63">
              <w:t>68,6</w:t>
            </w:r>
          </w:p>
        </w:tc>
        <w:tc>
          <w:tcPr>
            <w:tcW w:w="1140" w:type="dxa"/>
            <w:gridSpan w:val="2"/>
          </w:tcPr>
          <w:p w:rsidR="006B4DDB" w:rsidRPr="00847E63" w:rsidRDefault="006B4DDB" w:rsidP="00FA467D">
            <w:pPr>
              <w:spacing w:line="216" w:lineRule="auto"/>
              <w:jc w:val="center"/>
            </w:pPr>
            <w:r w:rsidRPr="00847E63">
              <w:t>68,6</w:t>
            </w:r>
          </w:p>
        </w:tc>
        <w:tc>
          <w:tcPr>
            <w:tcW w:w="1700" w:type="dxa"/>
            <w:gridSpan w:val="2"/>
            <w:shd w:val="clear" w:color="auto" w:fill="auto"/>
            <w:vAlign w:val="center"/>
          </w:tcPr>
          <w:p w:rsidR="006B4DDB" w:rsidRPr="00847E63" w:rsidRDefault="006B4DDB" w:rsidP="0082448D">
            <w:pPr>
              <w:spacing w:line="216" w:lineRule="auto"/>
              <w:jc w:val="center"/>
            </w:pPr>
          </w:p>
        </w:tc>
        <w:tc>
          <w:tcPr>
            <w:tcW w:w="1849" w:type="dxa"/>
            <w:gridSpan w:val="2"/>
            <w:shd w:val="clear" w:color="auto" w:fill="auto"/>
            <w:vAlign w:val="center"/>
          </w:tcPr>
          <w:p w:rsidR="006B4DDB" w:rsidRPr="00847E63" w:rsidRDefault="006B4DDB" w:rsidP="0082448D">
            <w:pPr>
              <w:spacing w:line="216" w:lineRule="auto"/>
              <w:jc w:val="center"/>
            </w:pPr>
          </w:p>
        </w:tc>
      </w:tr>
      <w:tr w:rsidR="006B4DDB" w:rsidRPr="00847E63" w:rsidTr="000C4EF2">
        <w:trPr>
          <w:trHeight w:val="50"/>
        </w:trPr>
        <w:tc>
          <w:tcPr>
            <w:tcW w:w="697" w:type="dxa"/>
            <w:gridSpan w:val="2"/>
            <w:shd w:val="clear" w:color="auto" w:fill="auto"/>
          </w:tcPr>
          <w:p w:rsidR="006B4DDB" w:rsidRPr="00847E63" w:rsidRDefault="006B4DDB" w:rsidP="0082448D">
            <w:pPr>
              <w:spacing w:line="216" w:lineRule="auto"/>
              <w:jc w:val="center"/>
            </w:pPr>
            <w:r w:rsidRPr="00847E63">
              <w:t>3.</w:t>
            </w:r>
          </w:p>
        </w:tc>
        <w:tc>
          <w:tcPr>
            <w:tcW w:w="2119" w:type="dxa"/>
            <w:shd w:val="clear" w:color="auto" w:fill="auto"/>
          </w:tcPr>
          <w:p w:rsidR="006B4DDB" w:rsidRPr="00847E63" w:rsidRDefault="006B4DDB" w:rsidP="0082448D">
            <w:pPr>
              <w:pStyle w:val="21"/>
              <w:spacing w:after="0" w:line="240" w:lineRule="auto"/>
              <w:jc w:val="both"/>
            </w:pPr>
            <w:r w:rsidRPr="00847E63">
              <w:t>Задача</w:t>
            </w:r>
          </w:p>
        </w:tc>
        <w:tc>
          <w:tcPr>
            <w:tcW w:w="12354" w:type="dxa"/>
            <w:gridSpan w:val="17"/>
            <w:shd w:val="clear" w:color="auto" w:fill="auto"/>
          </w:tcPr>
          <w:p w:rsidR="006B4DDB" w:rsidRPr="00847E63" w:rsidRDefault="006B4DDB" w:rsidP="0082448D">
            <w:pPr>
              <w:spacing w:line="216" w:lineRule="auto"/>
              <w:rPr>
                <w:b/>
                <w:bCs/>
                <w:i/>
              </w:rPr>
            </w:pPr>
            <w:r w:rsidRPr="00847E63">
              <w:rPr>
                <w:b/>
                <w:i/>
              </w:rPr>
              <w:t>Художественно-эстетическое образование и воспитание детей и молодежи, развитие системы дополнительного образования</w:t>
            </w:r>
          </w:p>
        </w:tc>
      </w:tr>
      <w:tr w:rsidR="006B4DDB" w:rsidRPr="00847E63" w:rsidTr="000C4EF2">
        <w:trPr>
          <w:trHeight w:val="50"/>
        </w:trPr>
        <w:tc>
          <w:tcPr>
            <w:tcW w:w="697" w:type="dxa"/>
            <w:gridSpan w:val="2"/>
            <w:vMerge w:val="restart"/>
            <w:shd w:val="clear" w:color="auto" w:fill="auto"/>
          </w:tcPr>
          <w:p w:rsidR="006B4DDB" w:rsidRPr="00847E63" w:rsidRDefault="006B4DDB" w:rsidP="0015393C">
            <w:pPr>
              <w:spacing w:line="216" w:lineRule="auto"/>
              <w:jc w:val="center"/>
            </w:pPr>
            <w:r w:rsidRPr="00847E63">
              <w:t>3.1</w:t>
            </w:r>
          </w:p>
        </w:tc>
        <w:tc>
          <w:tcPr>
            <w:tcW w:w="2119" w:type="dxa"/>
            <w:vMerge w:val="restart"/>
            <w:shd w:val="clear" w:color="auto" w:fill="auto"/>
          </w:tcPr>
          <w:p w:rsidR="006B4DDB" w:rsidRPr="00847E63" w:rsidRDefault="006B4DDB" w:rsidP="0015393C">
            <w:pPr>
              <w:pStyle w:val="21"/>
              <w:spacing w:after="0" w:line="240" w:lineRule="auto"/>
              <w:rPr>
                <w:bCs/>
              </w:rPr>
            </w:pPr>
            <w:r w:rsidRPr="00847E63">
              <w:t xml:space="preserve">Пошив и </w:t>
            </w:r>
            <w:r w:rsidRPr="00847E63">
              <w:lastRenderedPageBreak/>
              <w:t>приобретение сценических костюмов и обуви МБУДО ДШИ Крымского района</w:t>
            </w:r>
          </w:p>
        </w:tc>
        <w:tc>
          <w:tcPr>
            <w:tcW w:w="1983" w:type="dxa"/>
            <w:gridSpan w:val="3"/>
            <w:shd w:val="clear" w:color="auto" w:fill="auto"/>
          </w:tcPr>
          <w:p w:rsidR="006B4DDB" w:rsidRPr="00847E63" w:rsidRDefault="006B4DDB" w:rsidP="0015393C">
            <w:pPr>
              <w:spacing w:line="216" w:lineRule="auto"/>
            </w:pPr>
            <w:r w:rsidRPr="00847E63">
              <w:lastRenderedPageBreak/>
              <w:t>Всего</w:t>
            </w:r>
          </w:p>
          <w:p w:rsidR="006B4DDB" w:rsidRPr="00847E63" w:rsidRDefault="006B4DDB" w:rsidP="0015393C">
            <w:pPr>
              <w:spacing w:line="216" w:lineRule="auto"/>
            </w:pPr>
          </w:p>
        </w:tc>
        <w:tc>
          <w:tcPr>
            <w:tcW w:w="1140" w:type="dxa"/>
            <w:shd w:val="clear" w:color="auto" w:fill="auto"/>
          </w:tcPr>
          <w:p w:rsidR="006B4DDB" w:rsidRPr="00847E63" w:rsidRDefault="00FE2E1C" w:rsidP="0089218D">
            <w:pPr>
              <w:spacing w:line="216" w:lineRule="auto"/>
              <w:jc w:val="center"/>
            </w:pPr>
            <w:r>
              <w:t>2087,1</w:t>
            </w:r>
          </w:p>
        </w:tc>
        <w:tc>
          <w:tcPr>
            <w:tcW w:w="1140" w:type="dxa"/>
            <w:gridSpan w:val="2"/>
            <w:shd w:val="clear" w:color="auto" w:fill="auto"/>
          </w:tcPr>
          <w:p w:rsidR="006B4DDB" w:rsidRPr="00847E63" w:rsidRDefault="006B4DDB" w:rsidP="0015393C">
            <w:pPr>
              <w:spacing w:line="216" w:lineRule="auto"/>
              <w:jc w:val="center"/>
            </w:pPr>
            <w:r w:rsidRPr="00847E63">
              <w:t>49,0</w:t>
            </w:r>
          </w:p>
        </w:tc>
        <w:tc>
          <w:tcPr>
            <w:tcW w:w="1134" w:type="dxa"/>
            <w:gridSpan w:val="2"/>
            <w:shd w:val="clear" w:color="auto" w:fill="auto"/>
          </w:tcPr>
          <w:p w:rsidR="006B4DDB" w:rsidRPr="00847E63" w:rsidRDefault="006B4DDB" w:rsidP="0015393C">
            <w:pPr>
              <w:spacing w:line="216" w:lineRule="auto"/>
              <w:jc w:val="center"/>
            </w:pPr>
            <w:r w:rsidRPr="00847E63">
              <w:t>99,0</w:t>
            </w:r>
          </w:p>
        </w:tc>
        <w:tc>
          <w:tcPr>
            <w:tcW w:w="1134" w:type="dxa"/>
            <w:gridSpan w:val="2"/>
            <w:shd w:val="clear" w:color="auto" w:fill="auto"/>
          </w:tcPr>
          <w:p w:rsidR="006B4DDB" w:rsidRPr="00847E63" w:rsidRDefault="006B4DDB" w:rsidP="0015393C">
            <w:pPr>
              <w:jc w:val="center"/>
            </w:pPr>
            <w:r w:rsidRPr="00847E63">
              <w:t>939,1</w:t>
            </w:r>
          </w:p>
        </w:tc>
        <w:tc>
          <w:tcPr>
            <w:tcW w:w="1134" w:type="dxa"/>
          </w:tcPr>
          <w:p w:rsidR="006B4DDB" w:rsidRPr="00847E63" w:rsidRDefault="006B4DDB" w:rsidP="00FA467D">
            <w:pPr>
              <w:jc w:val="center"/>
            </w:pPr>
            <w:r>
              <w:t>500,0</w:t>
            </w:r>
          </w:p>
        </w:tc>
        <w:tc>
          <w:tcPr>
            <w:tcW w:w="1140" w:type="dxa"/>
            <w:gridSpan w:val="2"/>
          </w:tcPr>
          <w:p w:rsidR="006B4DDB" w:rsidRPr="00847E63" w:rsidRDefault="006B4DDB" w:rsidP="00FA467D">
            <w:pPr>
              <w:jc w:val="center"/>
            </w:pPr>
            <w:r>
              <w:t>500,0</w:t>
            </w:r>
          </w:p>
        </w:tc>
        <w:tc>
          <w:tcPr>
            <w:tcW w:w="1700" w:type="dxa"/>
            <w:gridSpan w:val="2"/>
            <w:vMerge w:val="restart"/>
            <w:shd w:val="clear" w:color="auto" w:fill="auto"/>
          </w:tcPr>
          <w:p w:rsidR="006B4DDB" w:rsidRPr="00847E63" w:rsidRDefault="006B4DDB" w:rsidP="0015393C">
            <w:pPr>
              <w:spacing w:line="216" w:lineRule="auto"/>
            </w:pPr>
            <w:r w:rsidRPr="00847E63">
              <w:rPr>
                <w:bCs/>
              </w:rPr>
              <w:t>Укрепление материально-</w:t>
            </w:r>
            <w:r w:rsidRPr="00847E63">
              <w:rPr>
                <w:bCs/>
              </w:rPr>
              <w:lastRenderedPageBreak/>
              <w:t>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847E63" w:rsidRDefault="006B4DDB" w:rsidP="00427CFE">
            <w:pPr>
              <w:spacing w:line="216" w:lineRule="auto"/>
            </w:pPr>
            <w:r w:rsidRPr="00847E63">
              <w:rPr>
                <w:bCs/>
              </w:rPr>
              <w:lastRenderedPageBreak/>
              <w:t xml:space="preserve">Ответственный за выполнение </w:t>
            </w:r>
            <w:r w:rsidRPr="00847E63">
              <w:rPr>
                <w:bCs/>
              </w:rPr>
              <w:lastRenderedPageBreak/>
              <w:t xml:space="preserve">мероприятий - УК,  получатели субсидий  - МБОУДО детские школы искусств </w:t>
            </w:r>
          </w:p>
        </w:tc>
      </w:tr>
      <w:tr w:rsidR="006B4DDB" w:rsidRPr="00847E63" w:rsidTr="000C4EF2">
        <w:tc>
          <w:tcPr>
            <w:tcW w:w="697" w:type="dxa"/>
            <w:gridSpan w:val="2"/>
            <w:vMerge/>
            <w:shd w:val="clear" w:color="auto" w:fill="auto"/>
          </w:tcPr>
          <w:p w:rsidR="006B4DDB" w:rsidRPr="00847E63" w:rsidRDefault="006B4DDB" w:rsidP="0015393C">
            <w:pPr>
              <w:spacing w:line="216" w:lineRule="auto"/>
              <w:jc w:val="center"/>
            </w:pPr>
          </w:p>
        </w:tc>
        <w:tc>
          <w:tcPr>
            <w:tcW w:w="2119" w:type="dxa"/>
            <w:vMerge/>
            <w:shd w:val="clear" w:color="auto" w:fill="auto"/>
          </w:tcPr>
          <w:p w:rsidR="006B4DDB" w:rsidRPr="00847E63" w:rsidRDefault="006B4DDB" w:rsidP="0015393C">
            <w:pPr>
              <w:pStyle w:val="21"/>
              <w:rPr>
                <w:bCs/>
              </w:rPr>
            </w:pPr>
          </w:p>
        </w:tc>
        <w:tc>
          <w:tcPr>
            <w:tcW w:w="1983" w:type="dxa"/>
            <w:gridSpan w:val="3"/>
            <w:shd w:val="clear" w:color="auto" w:fill="auto"/>
          </w:tcPr>
          <w:p w:rsidR="006B4DDB" w:rsidRPr="00847E63" w:rsidRDefault="006B4DDB" w:rsidP="0015393C">
            <w:pPr>
              <w:spacing w:line="216" w:lineRule="auto"/>
            </w:pPr>
            <w:r w:rsidRPr="00847E63">
              <w:t>местный бюджет</w:t>
            </w:r>
          </w:p>
          <w:p w:rsidR="006B4DDB" w:rsidRPr="00847E63" w:rsidRDefault="006B4DDB" w:rsidP="0015393C">
            <w:pPr>
              <w:spacing w:line="216" w:lineRule="auto"/>
            </w:pPr>
          </w:p>
        </w:tc>
        <w:tc>
          <w:tcPr>
            <w:tcW w:w="1140" w:type="dxa"/>
            <w:shd w:val="clear" w:color="auto" w:fill="auto"/>
          </w:tcPr>
          <w:p w:rsidR="006B4DDB" w:rsidRPr="00847E63" w:rsidRDefault="00FE2E1C" w:rsidP="00D12833">
            <w:pPr>
              <w:spacing w:line="216" w:lineRule="auto"/>
              <w:jc w:val="center"/>
            </w:pPr>
            <w:r>
              <w:t>2087,1</w:t>
            </w:r>
          </w:p>
        </w:tc>
        <w:tc>
          <w:tcPr>
            <w:tcW w:w="1140" w:type="dxa"/>
            <w:gridSpan w:val="2"/>
            <w:shd w:val="clear" w:color="auto" w:fill="auto"/>
          </w:tcPr>
          <w:p w:rsidR="006B4DDB" w:rsidRPr="00847E63" w:rsidRDefault="006B4DDB" w:rsidP="00D12833">
            <w:pPr>
              <w:spacing w:line="216" w:lineRule="auto"/>
              <w:jc w:val="center"/>
            </w:pPr>
            <w:r w:rsidRPr="00847E63">
              <w:t>49,0</w:t>
            </w:r>
          </w:p>
        </w:tc>
        <w:tc>
          <w:tcPr>
            <w:tcW w:w="1134" w:type="dxa"/>
            <w:gridSpan w:val="2"/>
            <w:shd w:val="clear" w:color="auto" w:fill="auto"/>
          </w:tcPr>
          <w:p w:rsidR="006B4DDB" w:rsidRPr="00847E63" w:rsidRDefault="006B4DDB" w:rsidP="0015393C">
            <w:pPr>
              <w:spacing w:line="216" w:lineRule="auto"/>
              <w:jc w:val="center"/>
            </w:pPr>
            <w:r w:rsidRPr="00847E63">
              <w:t>99,0</w:t>
            </w:r>
          </w:p>
        </w:tc>
        <w:tc>
          <w:tcPr>
            <w:tcW w:w="1134" w:type="dxa"/>
            <w:gridSpan w:val="2"/>
            <w:shd w:val="clear" w:color="auto" w:fill="auto"/>
          </w:tcPr>
          <w:p w:rsidR="006B4DDB" w:rsidRPr="00847E63" w:rsidRDefault="006B4DDB" w:rsidP="0015393C">
            <w:pPr>
              <w:jc w:val="center"/>
            </w:pPr>
            <w:r w:rsidRPr="00847E63">
              <w:t>939,1</w:t>
            </w:r>
          </w:p>
        </w:tc>
        <w:tc>
          <w:tcPr>
            <w:tcW w:w="1134" w:type="dxa"/>
          </w:tcPr>
          <w:p w:rsidR="006B4DDB" w:rsidRPr="00847E63" w:rsidRDefault="006B4DDB" w:rsidP="008D2558">
            <w:pPr>
              <w:jc w:val="center"/>
            </w:pPr>
            <w:r>
              <w:t>500,0</w:t>
            </w:r>
          </w:p>
        </w:tc>
        <w:tc>
          <w:tcPr>
            <w:tcW w:w="1140" w:type="dxa"/>
            <w:gridSpan w:val="2"/>
          </w:tcPr>
          <w:p w:rsidR="006B4DDB" w:rsidRPr="00847E63" w:rsidRDefault="006B4DDB" w:rsidP="008D2558">
            <w:pPr>
              <w:jc w:val="center"/>
            </w:pPr>
            <w:r>
              <w:t>500,0</w:t>
            </w:r>
          </w:p>
        </w:tc>
        <w:tc>
          <w:tcPr>
            <w:tcW w:w="1700" w:type="dxa"/>
            <w:gridSpan w:val="2"/>
            <w:vMerge/>
            <w:shd w:val="clear" w:color="auto" w:fill="auto"/>
          </w:tcPr>
          <w:p w:rsidR="006B4DDB" w:rsidRPr="00847E63" w:rsidRDefault="006B4DDB" w:rsidP="0015393C">
            <w:pPr>
              <w:spacing w:line="216" w:lineRule="auto"/>
              <w:jc w:val="center"/>
            </w:pPr>
          </w:p>
        </w:tc>
        <w:tc>
          <w:tcPr>
            <w:tcW w:w="1849" w:type="dxa"/>
            <w:gridSpan w:val="2"/>
            <w:vMerge/>
            <w:shd w:val="clear" w:color="auto" w:fill="auto"/>
          </w:tcPr>
          <w:p w:rsidR="006B4DDB" w:rsidRPr="00847E63" w:rsidRDefault="006B4DDB" w:rsidP="0015393C">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jc w:val="center"/>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3.2</w:t>
            </w:r>
          </w:p>
        </w:tc>
        <w:tc>
          <w:tcPr>
            <w:tcW w:w="2119" w:type="dxa"/>
            <w:vMerge w:val="restart"/>
            <w:shd w:val="clear" w:color="auto" w:fill="auto"/>
          </w:tcPr>
          <w:p w:rsidR="006B4DDB" w:rsidRPr="00847E63" w:rsidRDefault="006B4DDB" w:rsidP="00DF5E3B">
            <w:pPr>
              <w:pStyle w:val="21"/>
              <w:spacing w:after="0" w:line="240" w:lineRule="auto"/>
              <w:rPr>
                <w:bCs/>
              </w:rPr>
            </w:pPr>
            <w:r w:rsidRPr="00847E63">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6B4DDB" w:rsidRPr="00847E63" w:rsidRDefault="006B4DDB" w:rsidP="00DF5E3B">
            <w:pPr>
              <w:spacing w:line="216" w:lineRule="auto"/>
            </w:pPr>
            <w:r w:rsidRPr="00847E63">
              <w:t>Всего</w:t>
            </w:r>
          </w:p>
          <w:p w:rsidR="006B4DDB" w:rsidRPr="00847E63" w:rsidRDefault="006B4DDB" w:rsidP="00DF5E3B">
            <w:pPr>
              <w:spacing w:line="216" w:lineRule="auto"/>
            </w:pPr>
          </w:p>
        </w:tc>
        <w:tc>
          <w:tcPr>
            <w:tcW w:w="1140" w:type="dxa"/>
            <w:shd w:val="clear" w:color="auto" w:fill="auto"/>
          </w:tcPr>
          <w:p w:rsidR="006B4DDB" w:rsidRPr="00847E63" w:rsidRDefault="008D2558" w:rsidP="0084649E">
            <w:pPr>
              <w:spacing w:line="216" w:lineRule="auto"/>
              <w:jc w:val="center"/>
            </w:pPr>
            <w:r>
              <w:t>5015,8</w:t>
            </w:r>
          </w:p>
        </w:tc>
        <w:tc>
          <w:tcPr>
            <w:tcW w:w="1140" w:type="dxa"/>
            <w:gridSpan w:val="2"/>
            <w:shd w:val="clear" w:color="auto" w:fill="auto"/>
          </w:tcPr>
          <w:p w:rsidR="006B4DDB" w:rsidRPr="00847E63" w:rsidRDefault="006B4DDB" w:rsidP="00DF5E3B">
            <w:pPr>
              <w:spacing w:line="216" w:lineRule="auto"/>
              <w:jc w:val="center"/>
            </w:pPr>
            <w:r w:rsidRPr="00847E63">
              <w:t>4313,2</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8D2558" w:rsidP="00B376CB">
            <w:pPr>
              <w:spacing w:line="216" w:lineRule="auto"/>
              <w:jc w:val="center"/>
            </w:pPr>
            <w:r>
              <w:t>650,9</w:t>
            </w:r>
          </w:p>
        </w:tc>
        <w:tc>
          <w:tcPr>
            <w:tcW w:w="1134" w:type="dxa"/>
          </w:tcPr>
          <w:p w:rsidR="006B4DDB" w:rsidRPr="00847E63" w:rsidRDefault="008D2558" w:rsidP="00FA467D">
            <w:pPr>
              <w:spacing w:line="216" w:lineRule="auto"/>
              <w:jc w:val="center"/>
            </w:pPr>
            <w:r>
              <w:t>26,0</w:t>
            </w:r>
          </w:p>
        </w:tc>
        <w:tc>
          <w:tcPr>
            <w:tcW w:w="1140" w:type="dxa"/>
            <w:gridSpan w:val="2"/>
          </w:tcPr>
          <w:p w:rsidR="006B4DDB" w:rsidRPr="00847E63" w:rsidRDefault="008D2558" w:rsidP="00FA467D">
            <w:pPr>
              <w:spacing w:line="216" w:lineRule="auto"/>
              <w:jc w:val="center"/>
            </w:pPr>
            <w:r>
              <w:t>25,7</w:t>
            </w:r>
          </w:p>
        </w:tc>
        <w:tc>
          <w:tcPr>
            <w:tcW w:w="1700" w:type="dxa"/>
            <w:gridSpan w:val="2"/>
            <w:vMerge w:val="restart"/>
            <w:shd w:val="clear" w:color="auto" w:fill="auto"/>
          </w:tcPr>
          <w:p w:rsidR="006B4DDB" w:rsidRPr="00847E63" w:rsidRDefault="006B4DDB" w:rsidP="00DF5E3B">
            <w:pPr>
              <w:spacing w:line="216" w:lineRule="auto"/>
            </w:pPr>
            <w:r w:rsidRPr="00847E63">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получатели субсидий  - МБОУДО детские школы искусств</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8D2558" w:rsidP="00D12833">
            <w:pPr>
              <w:spacing w:line="216" w:lineRule="auto"/>
              <w:jc w:val="center"/>
            </w:pPr>
            <w:r>
              <w:t>1315,8</w:t>
            </w:r>
          </w:p>
        </w:tc>
        <w:tc>
          <w:tcPr>
            <w:tcW w:w="1140" w:type="dxa"/>
            <w:gridSpan w:val="2"/>
            <w:shd w:val="clear" w:color="auto" w:fill="auto"/>
          </w:tcPr>
          <w:p w:rsidR="006B4DDB" w:rsidRPr="00847E63" w:rsidRDefault="006B4DDB" w:rsidP="00D12833">
            <w:pPr>
              <w:spacing w:line="216" w:lineRule="auto"/>
              <w:jc w:val="center"/>
            </w:pPr>
            <w:r w:rsidRPr="00847E63">
              <w:t>613,2</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8D2558" w:rsidP="00B376CB">
            <w:pPr>
              <w:spacing w:line="216" w:lineRule="auto"/>
              <w:jc w:val="center"/>
            </w:pPr>
            <w:r>
              <w:t>650,9</w:t>
            </w:r>
          </w:p>
        </w:tc>
        <w:tc>
          <w:tcPr>
            <w:tcW w:w="1134" w:type="dxa"/>
          </w:tcPr>
          <w:p w:rsidR="006B4DDB" w:rsidRPr="00847E63" w:rsidRDefault="008D2558" w:rsidP="008D2558">
            <w:pPr>
              <w:spacing w:line="216" w:lineRule="auto"/>
              <w:jc w:val="center"/>
            </w:pPr>
            <w:r>
              <w:t>26,0</w:t>
            </w:r>
          </w:p>
        </w:tc>
        <w:tc>
          <w:tcPr>
            <w:tcW w:w="1140" w:type="dxa"/>
            <w:gridSpan w:val="2"/>
          </w:tcPr>
          <w:p w:rsidR="006B4DDB" w:rsidRPr="00847E63" w:rsidRDefault="008D2558" w:rsidP="008D2558">
            <w:pPr>
              <w:spacing w:line="216" w:lineRule="auto"/>
              <w:jc w:val="center"/>
            </w:pPr>
            <w:r>
              <w:t>25,7</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FE2E1C" w:rsidP="003804D4">
            <w:pPr>
              <w:spacing w:line="216" w:lineRule="auto"/>
              <w:jc w:val="center"/>
            </w:pPr>
            <w:r>
              <w:t>3700,0</w:t>
            </w:r>
          </w:p>
        </w:tc>
        <w:tc>
          <w:tcPr>
            <w:tcW w:w="1140" w:type="dxa"/>
            <w:gridSpan w:val="2"/>
            <w:shd w:val="clear" w:color="auto" w:fill="auto"/>
          </w:tcPr>
          <w:p w:rsidR="006B4DDB" w:rsidRPr="00847E63" w:rsidRDefault="006B4DDB" w:rsidP="00DF5E3B">
            <w:pPr>
              <w:spacing w:line="216" w:lineRule="auto"/>
              <w:jc w:val="center"/>
            </w:pPr>
            <w:r w:rsidRPr="00847E63">
              <w:t>3700,0</w:t>
            </w:r>
          </w:p>
        </w:tc>
        <w:tc>
          <w:tcPr>
            <w:tcW w:w="1134" w:type="dxa"/>
            <w:gridSpan w:val="2"/>
            <w:shd w:val="clear" w:color="auto" w:fill="auto"/>
          </w:tcPr>
          <w:p w:rsidR="006B4DDB" w:rsidRPr="00847E63" w:rsidRDefault="006B4DDB" w:rsidP="00FE726B">
            <w:pPr>
              <w:spacing w:line="216" w:lineRule="auto"/>
              <w:jc w:val="center"/>
            </w:pPr>
            <w:r w:rsidRPr="00847E63">
              <w:t>0,0</w:t>
            </w:r>
          </w:p>
        </w:tc>
        <w:tc>
          <w:tcPr>
            <w:tcW w:w="1134" w:type="dxa"/>
            <w:gridSpan w:val="2"/>
            <w:shd w:val="clear" w:color="auto" w:fill="auto"/>
          </w:tcPr>
          <w:p w:rsidR="006B4DDB" w:rsidRPr="00847E63" w:rsidRDefault="006B4DDB" w:rsidP="00FE726B">
            <w:pPr>
              <w:spacing w:line="216" w:lineRule="auto"/>
              <w:jc w:val="center"/>
            </w:pPr>
            <w:r w:rsidRPr="00847E63">
              <w:t>0,0</w:t>
            </w:r>
          </w:p>
        </w:tc>
        <w:tc>
          <w:tcPr>
            <w:tcW w:w="1134" w:type="dxa"/>
          </w:tcPr>
          <w:p w:rsidR="006B4DDB" w:rsidRPr="00847E63" w:rsidRDefault="006B4DDB" w:rsidP="00FE726B">
            <w:pPr>
              <w:spacing w:line="216" w:lineRule="auto"/>
              <w:jc w:val="center"/>
            </w:pPr>
            <w:r w:rsidRPr="00847E63">
              <w:t>0,0</w:t>
            </w:r>
          </w:p>
        </w:tc>
        <w:tc>
          <w:tcPr>
            <w:tcW w:w="1140" w:type="dxa"/>
            <w:gridSpan w:val="2"/>
          </w:tcPr>
          <w:p w:rsidR="006B4DDB" w:rsidRPr="00847E63" w:rsidRDefault="006B4DDB" w:rsidP="00FE726B">
            <w:pPr>
              <w:spacing w:line="216" w:lineRule="auto"/>
              <w:jc w:val="center"/>
            </w:pPr>
            <w:r w:rsidRPr="00847E63">
              <w:t>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2816" w:type="dxa"/>
            <w:gridSpan w:val="3"/>
            <w:vMerge w:val="restart"/>
            <w:shd w:val="clear" w:color="auto" w:fill="auto"/>
          </w:tcPr>
          <w:p w:rsidR="006B4DDB" w:rsidRPr="00847E63" w:rsidRDefault="006B4DDB" w:rsidP="0015393C">
            <w:pPr>
              <w:pStyle w:val="21"/>
              <w:spacing w:after="0" w:line="240" w:lineRule="auto"/>
              <w:jc w:val="center"/>
            </w:pPr>
            <w:r w:rsidRPr="00847E63">
              <w:t>Итого по разделу 3</w:t>
            </w:r>
          </w:p>
        </w:tc>
        <w:tc>
          <w:tcPr>
            <w:tcW w:w="1983" w:type="dxa"/>
            <w:gridSpan w:val="3"/>
            <w:shd w:val="clear" w:color="auto" w:fill="auto"/>
          </w:tcPr>
          <w:p w:rsidR="006B4DDB" w:rsidRPr="00847E63" w:rsidRDefault="006B4DDB" w:rsidP="0015393C">
            <w:pPr>
              <w:spacing w:line="216" w:lineRule="auto"/>
            </w:pPr>
            <w:r w:rsidRPr="00847E63">
              <w:t>Всего</w:t>
            </w:r>
          </w:p>
        </w:tc>
        <w:tc>
          <w:tcPr>
            <w:tcW w:w="1140" w:type="dxa"/>
            <w:shd w:val="clear" w:color="auto" w:fill="auto"/>
          </w:tcPr>
          <w:p w:rsidR="006B4DDB" w:rsidRPr="00847E63" w:rsidRDefault="00FE2E1C" w:rsidP="0015393C">
            <w:pPr>
              <w:spacing w:line="216" w:lineRule="auto"/>
              <w:jc w:val="center"/>
            </w:pPr>
            <w:r>
              <w:t>7325,2</w:t>
            </w:r>
          </w:p>
        </w:tc>
        <w:tc>
          <w:tcPr>
            <w:tcW w:w="1140" w:type="dxa"/>
            <w:gridSpan w:val="2"/>
            <w:shd w:val="clear" w:color="auto" w:fill="auto"/>
          </w:tcPr>
          <w:p w:rsidR="006B4DDB" w:rsidRPr="00847E63" w:rsidRDefault="006B4DDB" w:rsidP="0015393C">
            <w:pPr>
              <w:spacing w:line="216" w:lineRule="auto"/>
              <w:jc w:val="center"/>
            </w:pPr>
            <w:r w:rsidRPr="00847E63">
              <w:t>4362,2</w:t>
            </w:r>
          </w:p>
        </w:tc>
        <w:tc>
          <w:tcPr>
            <w:tcW w:w="1134" w:type="dxa"/>
            <w:gridSpan w:val="2"/>
            <w:shd w:val="clear" w:color="auto" w:fill="auto"/>
          </w:tcPr>
          <w:p w:rsidR="006B4DDB" w:rsidRPr="00847E63" w:rsidRDefault="006B4DDB" w:rsidP="0015393C">
            <w:pPr>
              <w:jc w:val="center"/>
            </w:pPr>
            <w:r w:rsidRPr="00847E63">
              <w:t>99,0</w:t>
            </w:r>
          </w:p>
        </w:tc>
        <w:tc>
          <w:tcPr>
            <w:tcW w:w="1134" w:type="dxa"/>
            <w:gridSpan w:val="2"/>
            <w:shd w:val="clear" w:color="auto" w:fill="auto"/>
          </w:tcPr>
          <w:p w:rsidR="006B4DDB" w:rsidRPr="00847E63" w:rsidRDefault="008D2558" w:rsidP="00771185">
            <w:pPr>
              <w:jc w:val="center"/>
            </w:pPr>
            <w:r>
              <w:t>1590,0</w:t>
            </w:r>
          </w:p>
        </w:tc>
        <w:tc>
          <w:tcPr>
            <w:tcW w:w="1134" w:type="dxa"/>
          </w:tcPr>
          <w:p w:rsidR="006B4DDB" w:rsidRPr="00847E63" w:rsidRDefault="008D2558" w:rsidP="00FA467D">
            <w:pPr>
              <w:jc w:val="center"/>
            </w:pPr>
            <w:r>
              <w:t>526,0</w:t>
            </w:r>
          </w:p>
        </w:tc>
        <w:tc>
          <w:tcPr>
            <w:tcW w:w="1140" w:type="dxa"/>
            <w:gridSpan w:val="2"/>
          </w:tcPr>
          <w:p w:rsidR="006B4DDB" w:rsidRPr="00847E63" w:rsidRDefault="008D2558" w:rsidP="00FA467D">
            <w:pPr>
              <w:jc w:val="center"/>
            </w:pPr>
            <w:r>
              <w:t>525,7</w:t>
            </w:r>
          </w:p>
        </w:tc>
        <w:tc>
          <w:tcPr>
            <w:tcW w:w="1700" w:type="dxa"/>
            <w:gridSpan w:val="2"/>
            <w:shd w:val="clear" w:color="auto" w:fill="auto"/>
          </w:tcPr>
          <w:p w:rsidR="006B4DDB" w:rsidRPr="00847E63" w:rsidRDefault="006B4DDB" w:rsidP="0015393C">
            <w:pPr>
              <w:spacing w:line="216" w:lineRule="auto"/>
            </w:pPr>
          </w:p>
        </w:tc>
        <w:tc>
          <w:tcPr>
            <w:tcW w:w="1849" w:type="dxa"/>
            <w:gridSpan w:val="2"/>
            <w:shd w:val="clear" w:color="auto" w:fill="auto"/>
          </w:tcPr>
          <w:p w:rsidR="006B4DDB" w:rsidRPr="00847E63" w:rsidRDefault="006B4DDB" w:rsidP="0015393C">
            <w:pPr>
              <w:spacing w:line="216" w:lineRule="auto"/>
            </w:pPr>
          </w:p>
        </w:tc>
      </w:tr>
      <w:tr w:rsidR="006B4DDB" w:rsidRPr="00847E63" w:rsidTr="000C4EF2">
        <w:tc>
          <w:tcPr>
            <w:tcW w:w="2816" w:type="dxa"/>
            <w:gridSpan w:val="3"/>
            <w:vMerge/>
            <w:shd w:val="clear" w:color="auto" w:fill="auto"/>
            <w:vAlign w:val="center"/>
          </w:tcPr>
          <w:p w:rsidR="006B4DDB" w:rsidRPr="00847E63" w:rsidRDefault="006B4DDB" w:rsidP="0015393C">
            <w:pPr>
              <w:pStyle w:val="21"/>
              <w:spacing w:after="0" w:line="240" w:lineRule="auto"/>
              <w:jc w:val="both"/>
            </w:pPr>
          </w:p>
        </w:tc>
        <w:tc>
          <w:tcPr>
            <w:tcW w:w="1983" w:type="dxa"/>
            <w:gridSpan w:val="3"/>
            <w:shd w:val="clear" w:color="auto" w:fill="auto"/>
          </w:tcPr>
          <w:p w:rsidR="006B4DDB" w:rsidRPr="00847E63" w:rsidRDefault="006B4DDB" w:rsidP="0015393C">
            <w:pPr>
              <w:spacing w:line="216" w:lineRule="auto"/>
            </w:pPr>
            <w:r w:rsidRPr="00847E63">
              <w:t>местный бюджет</w:t>
            </w:r>
          </w:p>
        </w:tc>
        <w:tc>
          <w:tcPr>
            <w:tcW w:w="1140" w:type="dxa"/>
            <w:shd w:val="clear" w:color="auto" w:fill="auto"/>
          </w:tcPr>
          <w:p w:rsidR="006B4DDB" w:rsidRPr="00847E63" w:rsidRDefault="00FE2E1C" w:rsidP="0015393C">
            <w:pPr>
              <w:spacing w:line="216" w:lineRule="auto"/>
              <w:jc w:val="center"/>
            </w:pPr>
            <w:r>
              <w:t>3625,2</w:t>
            </w:r>
          </w:p>
        </w:tc>
        <w:tc>
          <w:tcPr>
            <w:tcW w:w="1140" w:type="dxa"/>
            <w:gridSpan w:val="2"/>
            <w:shd w:val="clear" w:color="auto" w:fill="auto"/>
          </w:tcPr>
          <w:p w:rsidR="006B4DDB" w:rsidRPr="00847E63" w:rsidRDefault="006B4DDB" w:rsidP="0015393C">
            <w:pPr>
              <w:spacing w:line="216" w:lineRule="auto"/>
              <w:jc w:val="center"/>
            </w:pPr>
            <w:r w:rsidRPr="00847E63">
              <w:t>662,2</w:t>
            </w:r>
          </w:p>
        </w:tc>
        <w:tc>
          <w:tcPr>
            <w:tcW w:w="1134" w:type="dxa"/>
            <w:gridSpan w:val="2"/>
            <w:shd w:val="clear" w:color="auto" w:fill="auto"/>
          </w:tcPr>
          <w:p w:rsidR="006B4DDB" w:rsidRPr="00847E63" w:rsidRDefault="006B4DDB" w:rsidP="0015393C">
            <w:pPr>
              <w:jc w:val="center"/>
            </w:pPr>
            <w:r w:rsidRPr="00847E63">
              <w:t>99,0</w:t>
            </w:r>
          </w:p>
        </w:tc>
        <w:tc>
          <w:tcPr>
            <w:tcW w:w="1134" w:type="dxa"/>
            <w:gridSpan w:val="2"/>
            <w:shd w:val="clear" w:color="auto" w:fill="auto"/>
          </w:tcPr>
          <w:p w:rsidR="006B4DDB" w:rsidRPr="00847E63" w:rsidRDefault="008D2558" w:rsidP="00771185">
            <w:pPr>
              <w:jc w:val="center"/>
            </w:pPr>
            <w:r>
              <w:t>1590,0</w:t>
            </w:r>
          </w:p>
        </w:tc>
        <w:tc>
          <w:tcPr>
            <w:tcW w:w="1134" w:type="dxa"/>
          </w:tcPr>
          <w:p w:rsidR="006B4DDB" w:rsidRPr="00847E63" w:rsidRDefault="008D2558" w:rsidP="00FA467D">
            <w:pPr>
              <w:jc w:val="center"/>
            </w:pPr>
            <w:r>
              <w:t>526,0</w:t>
            </w:r>
          </w:p>
        </w:tc>
        <w:tc>
          <w:tcPr>
            <w:tcW w:w="1140" w:type="dxa"/>
            <w:gridSpan w:val="2"/>
          </w:tcPr>
          <w:p w:rsidR="006B4DDB" w:rsidRPr="00847E63" w:rsidRDefault="008D2558" w:rsidP="00FA467D">
            <w:pPr>
              <w:jc w:val="center"/>
            </w:pPr>
            <w:r>
              <w:t>525,7</w:t>
            </w:r>
          </w:p>
        </w:tc>
        <w:tc>
          <w:tcPr>
            <w:tcW w:w="1700" w:type="dxa"/>
            <w:gridSpan w:val="2"/>
            <w:shd w:val="clear" w:color="auto" w:fill="auto"/>
          </w:tcPr>
          <w:p w:rsidR="006B4DDB" w:rsidRPr="00847E63" w:rsidRDefault="006B4DDB" w:rsidP="0015393C">
            <w:pPr>
              <w:spacing w:line="216" w:lineRule="auto"/>
            </w:pPr>
          </w:p>
        </w:tc>
        <w:tc>
          <w:tcPr>
            <w:tcW w:w="1849" w:type="dxa"/>
            <w:gridSpan w:val="2"/>
            <w:shd w:val="clear" w:color="auto" w:fill="auto"/>
          </w:tcPr>
          <w:p w:rsidR="006B4DDB" w:rsidRPr="00847E63" w:rsidRDefault="006B4DDB" w:rsidP="0015393C">
            <w:pPr>
              <w:spacing w:line="216" w:lineRule="auto"/>
            </w:pPr>
          </w:p>
        </w:tc>
      </w:tr>
      <w:tr w:rsidR="006B4DDB" w:rsidRPr="00847E63" w:rsidTr="000C4EF2">
        <w:tc>
          <w:tcPr>
            <w:tcW w:w="2816" w:type="dxa"/>
            <w:gridSpan w:val="3"/>
            <w:vMerge/>
            <w:shd w:val="clear" w:color="auto" w:fill="auto"/>
            <w:vAlign w:val="center"/>
          </w:tcPr>
          <w:p w:rsidR="006B4DDB" w:rsidRPr="00847E63" w:rsidRDefault="006B4DDB" w:rsidP="00DF5E3B">
            <w:pPr>
              <w:pStyle w:val="21"/>
              <w:spacing w:after="0" w:line="240" w:lineRule="auto"/>
              <w:jc w:val="both"/>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FE2E1C" w:rsidP="00DF5E3B">
            <w:pPr>
              <w:spacing w:line="216" w:lineRule="auto"/>
              <w:jc w:val="center"/>
            </w:pPr>
            <w:r>
              <w:t>3700,0</w:t>
            </w:r>
          </w:p>
        </w:tc>
        <w:tc>
          <w:tcPr>
            <w:tcW w:w="1140" w:type="dxa"/>
            <w:gridSpan w:val="2"/>
            <w:shd w:val="clear" w:color="auto" w:fill="auto"/>
          </w:tcPr>
          <w:p w:rsidR="006B4DDB" w:rsidRPr="00847E63" w:rsidRDefault="006B4DDB" w:rsidP="00DF5E3B">
            <w:pPr>
              <w:spacing w:line="216" w:lineRule="auto"/>
              <w:jc w:val="center"/>
            </w:pPr>
            <w:r w:rsidRPr="00847E63">
              <w:t>3700,0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tcPr>
          <w:p w:rsidR="006B4DDB" w:rsidRPr="00847E63" w:rsidRDefault="006B4DDB" w:rsidP="00DF5E3B">
            <w:pPr>
              <w:spacing w:line="216" w:lineRule="auto"/>
              <w:jc w:val="center"/>
            </w:pPr>
            <w:r w:rsidRPr="00847E63">
              <w:t>0,0</w:t>
            </w:r>
          </w:p>
        </w:tc>
        <w:tc>
          <w:tcPr>
            <w:tcW w:w="1140" w:type="dxa"/>
            <w:gridSpan w:val="2"/>
          </w:tcPr>
          <w:p w:rsidR="006B4DDB" w:rsidRPr="00847E63" w:rsidRDefault="006B4DDB" w:rsidP="00DF5E3B">
            <w:pPr>
              <w:spacing w:line="216" w:lineRule="auto"/>
              <w:jc w:val="center"/>
            </w:pPr>
            <w:r w:rsidRPr="00847E63">
              <w:t>0,0</w:t>
            </w:r>
          </w:p>
        </w:tc>
        <w:tc>
          <w:tcPr>
            <w:tcW w:w="1700" w:type="dxa"/>
            <w:gridSpan w:val="2"/>
            <w:shd w:val="clear" w:color="auto" w:fill="auto"/>
          </w:tcPr>
          <w:p w:rsidR="006B4DDB" w:rsidRPr="00847E63" w:rsidRDefault="006B4DDB" w:rsidP="00DF5E3B">
            <w:pPr>
              <w:spacing w:line="216" w:lineRule="auto"/>
            </w:pPr>
          </w:p>
        </w:tc>
        <w:tc>
          <w:tcPr>
            <w:tcW w:w="1849" w:type="dxa"/>
            <w:gridSpan w:val="2"/>
            <w:shd w:val="clear" w:color="auto" w:fill="auto"/>
          </w:tcPr>
          <w:p w:rsidR="006B4DDB" w:rsidRPr="00847E63" w:rsidRDefault="006B4DDB" w:rsidP="00DF5E3B">
            <w:pPr>
              <w:spacing w:line="216" w:lineRule="auto"/>
            </w:pPr>
          </w:p>
          <w:p w:rsidR="006B4DDB" w:rsidRPr="00847E63" w:rsidRDefault="006B4DDB" w:rsidP="00DF5E3B">
            <w:pPr>
              <w:spacing w:line="216" w:lineRule="auto"/>
            </w:pPr>
          </w:p>
        </w:tc>
      </w:tr>
      <w:tr w:rsidR="006B4DDB" w:rsidRPr="00847E63" w:rsidTr="000C4EF2">
        <w:tc>
          <w:tcPr>
            <w:tcW w:w="697" w:type="dxa"/>
            <w:gridSpan w:val="2"/>
            <w:shd w:val="clear" w:color="auto" w:fill="auto"/>
          </w:tcPr>
          <w:p w:rsidR="006B4DDB" w:rsidRPr="00847E63" w:rsidRDefault="006B4DDB" w:rsidP="00DF5E3B">
            <w:pPr>
              <w:spacing w:line="216" w:lineRule="auto"/>
              <w:jc w:val="center"/>
            </w:pPr>
          </w:p>
          <w:p w:rsidR="006B4DDB" w:rsidRPr="00847E63" w:rsidRDefault="006B4DDB" w:rsidP="00DF5E3B">
            <w:pPr>
              <w:spacing w:line="216" w:lineRule="auto"/>
              <w:jc w:val="center"/>
            </w:pPr>
            <w:r w:rsidRPr="00847E63">
              <w:t>4.</w:t>
            </w:r>
          </w:p>
        </w:tc>
        <w:tc>
          <w:tcPr>
            <w:tcW w:w="2119" w:type="dxa"/>
            <w:shd w:val="clear" w:color="auto" w:fill="auto"/>
          </w:tcPr>
          <w:p w:rsidR="006B4DDB" w:rsidRPr="00847E63" w:rsidRDefault="006B4DDB" w:rsidP="00DF5E3B">
            <w:pPr>
              <w:pStyle w:val="a6"/>
            </w:pPr>
          </w:p>
          <w:p w:rsidR="006B4DDB" w:rsidRPr="00847E63" w:rsidRDefault="006B4DDB" w:rsidP="00DF5E3B">
            <w:pPr>
              <w:pStyle w:val="a6"/>
            </w:pPr>
            <w:r w:rsidRPr="00847E63">
              <w:t>Задача</w:t>
            </w:r>
          </w:p>
        </w:tc>
        <w:tc>
          <w:tcPr>
            <w:tcW w:w="12354" w:type="dxa"/>
            <w:gridSpan w:val="17"/>
            <w:shd w:val="clear" w:color="auto" w:fill="auto"/>
          </w:tcPr>
          <w:p w:rsidR="006B4DDB" w:rsidRPr="00847E63" w:rsidRDefault="006B4DDB" w:rsidP="00DF5E3B">
            <w:pPr>
              <w:spacing w:line="216" w:lineRule="auto"/>
              <w:rPr>
                <w:b/>
                <w:i/>
              </w:rPr>
            </w:pPr>
          </w:p>
          <w:p w:rsidR="006B4DDB" w:rsidRPr="00847E63" w:rsidRDefault="006B4DDB" w:rsidP="00DF5E3B">
            <w:pPr>
              <w:spacing w:line="216" w:lineRule="auto"/>
              <w:rPr>
                <w:b/>
                <w:bCs/>
                <w:i/>
              </w:rPr>
            </w:pPr>
            <w:r w:rsidRPr="00847E63">
              <w:rPr>
                <w:b/>
                <w:i/>
              </w:rPr>
              <w:t>Ознаменование памятных дат</w:t>
            </w: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4.1</w:t>
            </w:r>
          </w:p>
        </w:tc>
        <w:tc>
          <w:tcPr>
            <w:tcW w:w="2119" w:type="dxa"/>
            <w:vMerge w:val="restart"/>
            <w:shd w:val="clear" w:color="auto" w:fill="auto"/>
          </w:tcPr>
          <w:p w:rsidR="006B4DDB" w:rsidRPr="00847E63" w:rsidRDefault="006B4DDB" w:rsidP="00DF5E3B">
            <w:pPr>
              <w:pStyle w:val="a6"/>
            </w:pPr>
            <w:r w:rsidRPr="00847E63">
              <w:t xml:space="preserve">Проведение мероприятий, посвященных государственным праздникам, памятным датам и знаменательным событиям международного, российского, краевого и </w:t>
            </w:r>
            <w:r w:rsidRPr="00847E63">
              <w:lastRenderedPageBreak/>
              <w:t>районного значения</w:t>
            </w:r>
          </w:p>
        </w:tc>
        <w:tc>
          <w:tcPr>
            <w:tcW w:w="1983" w:type="dxa"/>
            <w:gridSpan w:val="3"/>
            <w:shd w:val="clear" w:color="auto" w:fill="auto"/>
          </w:tcPr>
          <w:p w:rsidR="006B4DDB" w:rsidRPr="00847E63" w:rsidRDefault="006B4DDB" w:rsidP="00DF5E3B">
            <w:pPr>
              <w:spacing w:line="216" w:lineRule="auto"/>
            </w:pPr>
            <w:r w:rsidRPr="00847E63">
              <w:lastRenderedPageBreak/>
              <w:t>всего</w:t>
            </w:r>
          </w:p>
        </w:tc>
        <w:tc>
          <w:tcPr>
            <w:tcW w:w="1140" w:type="dxa"/>
            <w:shd w:val="clear" w:color="auto" w:fill="auto"/>
          </w:tcPr>
          <w:p w:rsidR="006B4DDB" w:rsidRPr="00847E63" w:rsidRDefault="00FE2E1C" w:rsidP="00B87E9B">
            <w:pPr>
              <w:spacing w:line="216" w:lineRule="auto"/>
              <w:jc w:val="center"/>
            </w:pPr>
            <w:r>
              <w:t>2377,0</w:t>
            </w:r>
          </w:p>
        </w:tc>
        <w:tc>
          <w:tcPr>
            <w:tcW w:w="1140" w:type="dxa"/>
            <w:gridSpan w:val="2"/>
            <w:shd w:val="clear" w:color="auto" w:fill="auto"/>
          </w:tcPr>
          <w:p w:rsidR="006B4DDB" w:rsidRPr="00847E63" w:rsidRDefault="006B4DDB" w:rsidP="00B87E9B">
            <w:pPr>
              <w:spacing w:line="216" w:lineRule="auto"/>
              <w:jc w:val="center"/>
            </w:pPr>
            <w:r w:rsidRPr="00847E63">
              <w:t>316,0</w:t>
            </w:r>
          </w:p>
        </w:tc>
        <w:tc>
          <w:tcPr>
            <w:tcW w:w="1134" w:type="dxa"/>
            <w:gridSpan w:val="2"/>
            <w:shd w:val="clear" w:color="auto" w:fill="auto"/>
          </w:tcPr>
          <w:p w:rsidR="006B4DDB" w:rsidRPr="00847E63" w:rsidRDefault="006B4DDB" w:rsidP="00B87E9B">
            <w:pPr>
              <w:spacing w:line="216" w:lineRule="auto"/>
              <w:jc w:val="center"/>
            </w:pPr>
            <w:r w:rsidRPr="00847E63">
              <w:t>561,0</w:t>
            </w:r>
          </w:p>
        </w:tc>
        <w:tc>
          <w:tcPr>
            <w:tcW w:w="1134" w:type="dxa"/>
            <w:gridSpan w:val="2"/>
            <w:shd w:val="clear" w:color="auto" w:fill="auto"/>
          </w:tcPr>
          <w:p w:rsidR="006B4DDB" w:rsidRPr="00847E63" w:rsidRDefault="006B4DDB" w:rsidP="00B87E9B">
            <w:pPr>
              <w:spacing w:line="216" w:lineRule="auto"/>
              <w:jc w:val="center"/>
            </w:pPr>
            <w:r>
              <w:t>500,0</w:t>
            </w:r>
          </w:p>
        </w:tc>
        <w:tc>
          <w:tcPr>
            <w:tcW w:w="1134" w:type="dxa"/>
          </w:tcPr>
          <w:p w:rsidR="006B4DDB" w:rsidRPr="00847E63" w:rsidRDefault="006B4DDB" w:rsidP="00FA467D">
            <w:pPr>
              <w:spacing w:line="216" w:lineRule="auto"/>
              <w:jc w:val="center"/>
            </w:pPr>
            <w:r>
              <w:t>500,0</w:t>
            </w:r>
          </w:p>
        </w:tc>
        <w:tc>
          <w:tcPr>
            <w:tcW w:w="1140" w:type="dxa"/>
            <w:gridSpan w:val="2"/>
          </w:tcPr>
          <w:p w:rsidR="006B4DDB" w:rsidRPr="00847E63" w:rsidRDefault="006B4DDB" w:rsidP="00FA467D">
            <w:pPr>
              <w:spacing w:line="216" w:lineRule="auto"/>
              <w:jc w:val="center"/>
            </w:pPr>
            <w:r>
              <w:t>500,0</w:t>
            </w:r>
          </w:p>
        </w:tc>
        <w:tc>
          <w:tcPr>
            <w:tcW w:w="1700" w:type="dxa"/>
            <w:gridSpan w:val="2"/>
            <w:vMerge w:val="restart"/>
            <w:shd w:val="clear" w:color="auto" w:fill="auto"/>
          </w:tcPr>
          <w:p w:rsidR="006B4DDB" w:rsidRPr="00847E63" w:rsidRDefault="006B4DDB"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6B4DDB" w:rsidRPr="00847E63" w:rsidRDefault="006B4DDB" w:rsidP="00427CFE">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a6"/>
            </w:pP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FE2E1C" w:rsidP="00D12833">
            <w:pPr>
              <w:spacing w:line="216" w:lineRule="auto"/>
              <w:jc w:val="center"/>
            </w:pPr>
            <w:r>
              <w:t>2377,0</w:t>
            </w:r>
          </w:p>
        </w:tc>
        <w:tc>
          <w:tcPr>
            <w:tcW w:w="1140" w:type="dxa"/>
            <w:gridSpan w:val="2"/>
            <w:shd w:val="clear" w:color="auto" w:fill="auto"/>
          </w:tcPr>
          <w:p w:rsidR="006B4DDB" w:rsidRPr="00847E63" w:rsidRDefault="006B4DDB" w:rsidP="00D12833">
            <w:pPr>
              <w:spacing w:line="216" w:lineRule="auto"/>
              <w:jc w:val="center"/>
            </w:pPr>
            <w:r w:rsidRPr="00847E63">
              <w:t>316,0</w:t>
            </w:r>
          </w:p>
        </w:tc>
        <w:tc>
          <w:tcPr>
            <w:tcW w:w="1134" w:type="dxa"/>
            <w:gridSpan w:val="2"/>
            <w:shd w:val="clear" w:color="auto" w:fill="auto"/>
          </w:tcPr>
          <w:p w:rsidR="006B4DDB" w:rsidRPr="00847E63" w:rsidRDefault="006B4DDB" w:rsidP="00B87E9B">
            <w:pPr>
              <w:spacing w:line="216" w:lineRule="auto"/>
              <w:jc w:val="center"/>
            </w:pPr>
            <w:r w:rsidRPr="00847E63">
              <w:t>561,0</w:t>
            </w:r>
          </w:p>
        </w:tc>
        <w:tc>
          <w:tcPr>
            <w:tcW w:w="1134" w:type="dxa"/>
            <w:gridSpan w:val="2"/>
            <w:shd w:val="clear" w:color="auto" w:fill="auto"/>
          </w:tcPr>
          <w:p w:rsidR="006B4DDB" w:rsidRPr="00847E63" w:rsidRDefault="006B4DDB" w:rsidP="008D2558">
            <w:pPr>
              <w:spacing w:line="216" w:lineRule="auto"/>
              <w:jc w:val="center"/>
            </w:pPr>
            <w:r>
              <w:t>500,0</w:t>
            </w:r>
          </w:p>
        </w:tc>
        <w:tc>
          <w:tcPr>
            <w:tcW w:w="1134" w:type="dxa"/>
          </w:tcPr>
          <w:p w:rsidR="006B4DDB" w:rsidRPr="00847E63" w:rsidRDefault="006B4DDB" w:rsidP="008D2558">
            <w:pPr>
              <w:spacing w:line="216" w:lineRule="auto"/>
              <w:jc w:val="center"/>
            </w:pPr>
            <w:r>
              <w:t>500,0</w:t>
            </w:r>
          </w:p>
        </w:tc>
        <w:tc>
          <w:tcPr>
            <w:tcW w:w="1140" w:type="dxa"/>
            <w:gridSpan w:val="2"/>
          </w:tcPr>
          <w:p w:rsidR="006B4DDB" w:rsidRPr="00847E63" w:rsidRDefault="006B4DDB" w:rsidP="008D2558">
            <w:pPr>
              <w:spacing w:line="216" w:lineRule="auto"/>
              <w:jc w:val="center"/>
            </w:pPr>
            <w:r>
              <w:t>500,0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rPr>
                <w:bCs/>
              </w:rPr>
            </w:pP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a6"/>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rPr>
                <w:bCs/>
              </w:rPr>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lastRenderedPageBreak/>
              <w:t>4.2</w:t>
            </w:r>
          </w:p>
        </w:tc>
        <w:tc>
          <w:tcPr>
            <w:tcW w:w="2119" w:type="dxa"/>
            <w:vMerge w:val="restart"/>
            <w:shd w:val="clear" w:color="auto" w:fill="auto"/>
          </w:tcPr>
          <w:p w:rsidR="006B4DDB" w:rsidRPr="00847E63" w:rsidRDefault="006B4DDB" w:rsidP="00DF5E3B">
            <w:pPr>
              <w:pStyle w:val="a6"/>
            </w:pPr>
            <w:r w:rsidRPr="00847E63">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6B4DDB" w:rsidRPr="00847E63" w:rsidRDefault="006B4DDB" w:rsidP="00DF5E3B">
            <w:pPr>
              <w:spacing w:line="216" w:lineRule="auto"/>
            </w:pPr>
            <w:r w:rsidRPr="00847E63">
              <w:t>Всего</w:t>
            </w:r>
          </w:p>
          <w:p w:rsidR="006B4DDB" w:rsidRPr="00847E63" w:rsidRDefault="006B4DDB" w:rsidP="00DF5E3B">
            <w:pPr>
              <w:spacing w:line="216" w:lineRule="auto"/>
            </w:pPr>
          </w:p>
        </w:tc>
        <w:tc>
          <w:tcPr>
            <w:tcW w:w="1140" w:type="dxa"/>
            <w:shd w:val="clear" w:color="auto" w:fill="auto"/>
          </w:tcPr>
          <w:p w:rsidR="006B4DDB" w:rsidRPr="00847E63" w:rsidRDefault="00FE2E1C" w:rsidP="005F67CD">
            <w:pPr>
              <w:spacing w:line="216" w:lineRule="auto"/>
              <w:jc w:val="center"/>
            </w:pPr>
            <w:r>
              <w:t>423,7</w:t>
            </w:r>
          </w:p>
        </w:tc>
        <w:tc>
          <w:tcPr>
            <w:tcW w:w="1140" w:type="dxa"/>
            <w:gridSpan w:val="2"/>
            <w:shd w:val="clear" w:color="auto" w:fill="auto"/>
          </w:tcPr>
          <w:p w:rsidR="006B4DDB" w:rsidRPr="00847E63" w:rsidRDefault="006B4DDB" w:rsidP="005F67CD">
            <w:pPr>
              <w:spacing w:line="216" w:lineRule="auto"/>
              <w:jc w:val="center"/>
            </w:pPr>
            <w:r w:rsidRPr="00847E63">
              <w:t>0,0</w:t>
            </w:r>
          </w:p>
        </w:tc>
        <w:tc>
          <w:tcPr>
            <w:tcW w:w="1134" w:type="dxa"/>
            <w:gridSpan w:val="2"/>
            <w:shd w:val="clear" w:color="auto" w:fill="auto"/>
          </w:tcPr>
          <w:p w:rsidR="006B4DDB" w:rsidRPr="00847E63" w:rsidRDefault="006B4DDB" w:rsidP="00D44431">
            <w:pPr>
              <w:spacing w:line="216" w:lineRule="auto"/>
              <w:jc w:val="center"/>
            </w:pPr>
            <w:r w:rsidRPr="00847E63">
              <w:t>123,7</w:t>
            </w:r>
          </w:p>
        </w:tc>
        <w:tc>
          <w:tcPr>
            <w:tcW w:w="1134" w:type="dxa"/>
            <w:gridSpan w:val="2"/>
            <w:shd w:val="clear" w:color="auto" w:fill="auto"/>
          </w:tcPr>
          <w:p w:rsidR="006B4DDB" w:rsidRPr="00847E63" w:rsidRDefault="006B4DDB" w:rsidP="007362F3">
            <w:pPr>
              <w:spacing w:line="216" w:lineRule="auto"/>
              <w:jc w:val="center"/>
            </w:pPr>
            <w:r w:rsidRPr="00847E63">
              <w:t>100,0</w:t>
            </w:r>
          </w:p>
        </w:tc>
        <w:tc>
          <w:tcPr>
            <w:tcW w:w="1134" w:type="dxa"/>
          </w:tcPr>
          <w:p w:rsidR="006B4DDB" w:rsidRPr="00847E63" w:rsidRDefault="006B4DDB" w:rsidP="00896163">
            <w:pPr>
              <w:spacing w:line="216" w:lineRule="auto"/>
              <w:jc w:val="center"/>
            </w:pPr>
            <w:r w:rsidRPr="00847E63">
              <w:t>100,0</w:t>
            </w:r>
          </w:p>
        </w:tc>
        <w:tc>
          <w:tcPr>
            <w:tcW w:w="1140" w:type="dxa"/>
            <w:gridSpan w:val="2"/>
          </w:tcPr>
          <w:p w:rsidR="006B4DDB" w:rsidRPr="00847E63" w:rsidRDefault="006B4DDB" w:rsidP="00771185">
            <w:pPr>
              <w:spacing w:line="216" w:lineRule="auto"/>
              <w:jc w:val="center"/>
            </w:pPr>
            <w:r w:rsidRPr="00847E63">
              <w:t>100,0</w:t>
            </w:r>
          </w:p>
        </w:tc>
        <w:tc>
          <w:tcPr>
            <w:tcW w:w="1700" w:type="dxa"/>
            <w:gridSpan w:val="2"/>
            <w:vMerge w:val="restart"/>
            <w:shd w:val="clear" w:color="auto" w:fill="auto"/>
          </w:tcPr>
          <w:p w:rsidR="006B4DDB" w:rsidRPr="00847E63" w:rsidRDefault="006B4DDB"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6B4DDB" w:rsidRPr="00847E63" w:rsidRDefault="006B4DDB" w:rsidP="00427CFE">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a6"/>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FE2E1C" w:rsidP="005F67CD">
            <w:pPr>
              <w:spacing w:line="216" w:lineRule="auto"/>
              <w:jc w:val="center"/>
            </w:pPr>
            <w:r>
              <w:t>423,7</w:t>
            </w:r>
          </w:p>
        </w:tc>
        <w:tc>
          <w:tcPr>
            <w:tcW w:w="1140" w:type="dxa"/>
            <w:gridSpan w:val="2"/>
            <w:shd w:val="clear" w:color="auto" w:fill="auto"/>
          </w:tcPr>
          <w:p w:rsidR="006B4DDB" w:rsidRPr="00847E63" w:rsidRDefault="006B4DDB" w:rsidP="005F67CD">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123,7</w:t>
            </w:r>
          </w:p>
        </w:tc>
        <w:tc>
          <w:tcPr>
            <w:tcW w:w="1134" w:type="dxa"/>
            <w:gridSpan w:val="2"/>
            <w:shd w:val="clear" w:color="auto" w:fill="auto"/>
          </w:tcPr>
          <w:p w:rsidR="006B4DDB" w:rsidRPr="00847E63" w:rsidRDefault="006B4DDB" w:rsidP="00BE2CA5">
            <w:pPr>
              <w:spacing w:line="216" w:lineRule="auto"/>
              <w:jc w:val="center"/>
            </w:pPr>
            <w:r w:rsidRPr="00847E63">
              <w:t>100,0</w:t>
            </w:r>
          </w:p>
        </w:tc>
        <w:tc>
          <w:tcPr>
            <w:tcW w:w="1134" w:type="dxa"/>
          </w:tcPr>
          <w:p w:rsidR="006B4DDB" w:rsidRPr="00847E63" w:rsidRDefault="006B4DDB" w:rsidP="007362F3">
            <w:pPr>
              <w:spacing w:line="216" w:lineRule="auto"/>
              <w:jc w:val="center"/>
            </w:pPr>
            <w:r w:rsidRPr="00847E63">
              <w:t>100,0</w:t>
            </w:r>
          </w:p>
        </w:tc>
        <w:tc>
          <w:tcPr>
            <w:tcW w:w="1140" w:type="dxa"/>
            <w:gridSpan w:val="2"/>
          </w:tcPr>
          <w:p w:rsidR="006B4DDB" w:rsidRPr="00847E63" w:rsidRDefault="006B4DDB" w:rsidP="00771185">
            <w:pPr>
              <w:spacing w:line="216" w:lineRule="auto"/>
              <w:jc w:val="center"/>
            </w:pPr>
            <w:r w:rsidRPr="00847E63">
              <w:t>100,0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rPr>
                <w:bCs/>
              </w:rPr>
            </w:pP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a6"/>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jc w:val="center"/>
            </w:pPr>
          </w:p>
        </w:tc>
        <w:tc>
          <w:tcPr>
            <w:tcW w:w="1134" w:type="dxa"/>
            <w:gridSpan w:val="2"/>
            <w:shd w:val="clear" w:color="auto" w:fill="auto"/>
          </w:tcPr>
          <w:p w:rsidR="006B4DDB" w:rsidRPr="00847E63" w:rsidRDefault="006B4DDB" w:rsidP="00DF5E3B">
            <w:pPr>
              <w:spacing w:line="216" w:lineRule="auto"/>
              <w:jc w:val="center"/>
            </w:pPr>
          </w:p>
        </w:tc>
        <w:tc>
          <w:tcPr>
            <w:tcW w:w="1134" w:type="dxa"/>
          </w:tcPr>
          <w:p w:rsidR="006B4DDB" w:rsidRPr="00847E63" w:rsidRDefault="006B4DDB" w:rsidP="00DF5E3B">
            <w:pPr>
              <w:spacing w:line="216" w:lineRule="auto"/>
              <w:jc w:val="center"/>
            </w:pPr>
          </w:p>
        </w:tc>
        <w:tc>
          <w:tcPr>
            <w:tcW w:w="1140" w:type="dxa"/>
            <w:gridSpan w:val="2"/>
          </w:tcPr>
          <w:p w:rsidR="006B4DDB" w:rsidRPr="00847E63" w:rsidRDefault="006B4DDB" w:rsidP="00DF5E3B">
            <w:pPr>
              <w:spacing w:line="216" w:lineRule="auto"/>
              <w:jc w:val="center"/>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rPr>
                <w:bCs/>
              </w:rPr>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4.3</w:t>
            </w:r>
          </w:p>
        </w:tc>
        <w:tc>
          <w:tcPr>
            <w:tcW w:w="2119" w:type="dxa"/>
            <w:vMerge w:val="restart"/>
            <w:shd w:val="clear" w:color="auto" w:fill="auto"/>
          </w:tcPr>
          <w:p w:rsidR="006B4DDB" w:rsidRPr="00847E63" w:rsidRDefault="006B4DDB" w:rsidP="00DF5E3B">
            <w:pPr>
              <w:pStyle w:val="a6"/>
            </w:pPr>
            <w:r w:rsidRPr="00847E63">
              <w:t>Чествование ветеранов Великой Отечественной войны</w:t>
            </w:r>
          </w:p>
        </w:tc>
        <w:tc>
          <w:tcPr>
            <w:tcW w:w="1983" w:type="dxa"/>
            <w:gridSpan w:val="3"/>
            <w:shd w:val="clear" w:color="auto" w:fill="auto"/>
          </w:tcPr>
          <w:p w:rsidR="006B4DDB" w:rsidRPr="00847E63" w:rsidRDefault="006B4DDB" w:rsidP="00DF5E3B">
            <w:pPr>
              <w:spacing w:line="216" w:lineRule="auto"/>
            </w:pPr>
            <w:r w:rsidRPr="00847E63">
              <w:t>Всего</w:t>
            </w:r>
          </w:p>
        </w:tc>
        <w:tc>
          <w:tcPr>
            <w:tcW w:w="1140" w:type="dxa"/>
            <w:shd w:val="clear" w:color="auto" w:fill="auto"/>
          </w:tcPr>
          <w:p w:rsidR="006B4DDB" w:rsidRPr="00847E63" w:rsidRDefault="00FE2E1C" w:rsidP="003804D4">
            <w:pPr>
              <w:spacing w:line="216" w:lineRule="auto"/>
              <w:jc w:val="center"/>
            </w:pPr>
            <w:r>
              <w:t>847,4</w:t>
            </w:r>
          </w:p>
        </w:tc>
        <w:tc>
          <w:tcPr>
            <w:tcW w:w="1140" w:type="dxa"/>
            <w:gridSpan w:val="2"/>
            <w:shd w:val="clear" w:color="auto" w:fill="auto"/>
          </w:tcPr>
          <w:p w:rsidR="006B4DDB" w:rsidRPr="00847E63" w:rsidRDefault="006B4DDB" w:rsidP="00DF5E3B">
            <w:pPr>
              <w:spacing w:line="216" w:lineRule="auto"/>
              <w:jc w:val="center"/>
            </w:pPr>
            <w:r w:rsidRPr="00847E63">
              <w:t>227,7</w:t>
            </w:r>
          </w:p>
        </w:tc>
        <w:tc>
          <w:tcPr>
            <w:tcW w:w="1134" w:type="dxa"/>
            <w:gridSpan w:val="2"/>
            <w:shd w:val="clear" w:color="auto" w:fill="auto"/>
          </w:tcPr>
          <w:p w:rsidR="006B4DDB" w:rsidRPr="00847E63" w:rsidRDefault="006B4DDB" w:rsidP="0084649E">
            <w:pPr>
              <w:spacing w:line="216" w:lineRule="auto"/>
              <w:jc w:val="center"/>
            </w:pPr>
            <w:r w:rsidRPr="00847E63">
              <w:t>169,7</w:t>
            </w:r>
          </w:p>
        </w:tc>
        <w:tc>
          <w:tcPr>
            <w:tcW w:w="1134" w:type="dxa"/>
            <w:gridSpan w:val="2"/>
            <w:shd w:val="clear" w:color="auto" w:fill="auto"/>
          </w:tcPr>
          <w:p w:rsidR="006B4DDB" w:rsidRPr="00847E63" w:rsidRDefault="006B4DDB" w:rsidP="00FA467D">
            <w:pPr>
              <w:spacing w:line="216" w:lineRule="auto"/>
              <w:jc w:val="center"/>
            </w:pPr>
            <w:r>
              <w:t>150,0</w:t>
            </w:r>
          </w:p>
        </w:tc>
        <w:tc>
          <w:tcPr>
            <w:tcW w:w="1134" w:type="dxa"/>
          </w:tcPr>
          <w:p w:rsidR="006B4DDB" w:rsidRPr="00847E63" w:rsidRDefault="006B4DDB" w:rsidP="00FA467D">
            <w:pPr>
              <w:spacing w:line="216" w:lineRule="auto"/>
              <w:jc w:val="center"/>
            </w:pPr>
            <w:r>
              <w:t>150,0</w:t>
            </w:r>
          </w:p>
        </w:tc>
        <w:tc>
          <w:tcPr>
            <w:tcW w:w="1140" w:type="dxa"/>
            <w:gridSpan w:val="2"/>
          </w:tcPr>
          <w:p w:rsidR="006B4DDB" w:rsidRPr="00847E63" w:rsidRDefault="006B4DDB" w:rsidP="00FA467D">
            <w:pPr>
              <w:spacing w:line="216" w:lineRule="auto"/>
              <w:jc w:val="center"/>
            </w:pPr>
            <w:r>
              <w:t>150,0</w:t>
            </w:r>
          </w:p>
        </w:tc>
        <w:tc>
          <w:tcPr>
            <w:tcW w:w="1700" w:type="dxa"/>
            <w:gridSpan w:val="2"/>
            <w:vMerge w:val="restart"/>
            <w:shd w:val="clear" w:color="auto" w:fill="auto"/>
          </w:tcPr>
          <w:p w:rsidR="006B4DDB" w:rsidRPr="00847E63" w:rsidRDefault="006B4DDB" w:rsidP="00DF5E3B">
            <w:pPr>
              <w:spacing w:line="216" w:lineRule="auto"/>
            </w:pPr>
            <w:r w:rsidRPr="00847E63">
              <w:t>Духовно-нравственное развитие, патриотическое воспитание населения</w:t>
            </w:r>
          </w:p>
        </w:tc>
        <w:tc>
          <w:tcPr>
            <w:tcW w:w="1849" w:type="dxa"/>
            <w:gridSpan w:val="2"/>
            <w:vMerge w:val="restart"/>
            <w:shd w:val="clear" w:color="auto" w:fill="auto"/>
          </w:tcPr>
          <w:p w:rsidR="006B4DDB" w:rsidRPr="00847E63" w:rsidRDefault="006B4DDB" w:rsidP="00DF5E3B">
            <w:pPr>
              <w:spacing w:line="216" w:lineRule="auto"/>
              <w:rPr>
                <w:bCs/>
              </w:rPr>
            </w:pPr>
            <w:r w:rsidRPr="00847E63">
              <w:rPr>
                <w:bCs/>
              </w:rPr>
              <w:t>Ответственный за выполнение мероприятий - УК, получатели субсидий  – МБУ «ЦМТО УК», МБУ «СКЦ МО Крымский район»</w:t>
            </w: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a6"/>
            </w:pP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FE2E1C" w:rsidP="00DF5E3B">
            <w:pPr>
              <w:spacing w:line="216" w:lineRule="auto"/>
              <w:jc w:val="center"/>
            </w:pPr>
            <w:r>
              <w:t>847,4</w:t>
            </w:r>
          </w:p>
        </w:tc>
        <w:tc>
          <w:tcPr>
            <w:tcW w:w="1140" w:type="dxa"/>
            <w:gridSpan w:val="2"/>
            <w:shd w:val="clear" w:color="auto" w:fill="auto"/>
          </w:tcPr>
          <w:p w:rsidR="006B4DDB" w:rsidRPr="00847E63" w:rsidRDefault="006B4DDB" w:rsidP="00DF5E3B">
            <w:pPr>
              <w:spacing w:line="216" w:lineRule="auto"/>
              <w:jc w:val="center"/>
            </w:pPr>
            <w:r w:rsidRPr="00847E63">
              <w:t>227,7</w:t>
            </w:r>
          </w:p>
        </w:tc>
        <w:tc>
          <w:tcPr>
            <w:tcW w:w="1134" w:type="dxa"/>
            <w:gridSpan w:val="2"/>
            <w:shd w:val="clear" w:color="auto" w:fill="auto"/>
          </w:tcPr>
          <w:p w:rsidR="006B4DDB" w:rsidRPr="00847E63" w:rsidRDefault="006B4DDB" w:rsidP="0084649E">
            <w:pPr>
              <w:spacing w:line="216" w:lineRule="auto"/>
              <w:jc w:val="center"/>
            </w:pPr>
            <w:r w:rsidRPr="00847E63">
              <w:t>169,7</w:t>
            </w:r>
          </w:p>
        </w:tc>
        <w:tc>
          <w:tcPr>
            <w:tcW w:w="1134" w:type="dxa"/>
            <w:gridSpan w:val="2"/>
            <w:shd w:val="clear" w:color="auto" w:fill="auto"/>
          </w:tcPr>
          <w:p w:rsidR="006B4DDB" w:rsidRPr="00847E63" w:rsidRDefault="006B4DDB" w:rsidP="008D2558">
            <w:pPr>
              <w:spacing w:line="216" w:lineRule="auto"/>
              <w:jc w:val="center"/>
            </w:pPr>
            <w:r>
              <w:t>150,0</w:t>
            </w:r>
          </w:p>
        </w:tc>
        <w:tc>
          <w:tcPr>
            <w:tcW w:w="1134" w:type="dxa"/>
          </w:tcPr>
          <w:p w:rsidR="006B4DDB" w:rsidRPr="00847E63" w:rsidRDefault="006B4DDB" w:rsidP="008D2558">
            <w:pPr>
              <w:spacing w:line="216" w:lineRule="auto"/>
              <w:jc w:val="center"/>
            </w:pPr>
            <w:r>
              <w:t>150,0</w:t>
            </w:r>
          </w:p>
        </w:tc>
        <w:tc>
          <w:tcPr>
            <w:tcW w:w="1140" w:type="dxa"/>
            <w:gridSpan w:val="2"/>
          </w:tcPr>
          <w:p w:rsidR="006B4DDB" w:rsidRPr="00847E63" w:rsidRDefault="006B4DDB" w:rsidP="008D2558">
            <w:pPr>
              <w:spacing w:line="216" w:lineRule="auto"/>
              <w:jc w:val="center"/>
            </w:pPr>
            <w:r>
              <w:t>150,0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rPr>
                <w:bCs/>
              </w:rPr>
            </w:pP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a6"/>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jc w:val="center"/>
            </w:pPr>
          </w:p>
          <w:p w:rsidR="006B4DDB" w:rsidRPr="00847E63" w:rsidRDefault="006B4DDB" w:rsidP="00DF5E3B">
            <w:pPr>
              <w:spacing w:line="216" w:lineRule="auto"/>
              <w:jc w:val="center"/>
            </w:pPr>
          </w:p>
        </w:tc>
        <w:tc>
          <w:tcPr>
            <w:tcW w:w="1140" w:type="dxa"/>
            <w:gridSpan w:val="2"/>
            <w:shd w:val="clear" w:color="auto" w:fill="auto"/>
          </w:tcPr>
          <w:p w:rsidR="006B4DDB" w:rsidRPr="00847E63" w:rsidRDefault="006B4DDB" w:rsidP="00DF5E3B">
            <w:pPr>
              <w:spacing w:line="216" w:lineRule="auto"/>
              <w:jc w:val="center"/>
            </w:pPr>
          </w:p>
        </w:tc>
        <w:tc>
          <w:tcPr>
            <w:tcW w:w="1134" w:type="dxa"/>
            <w:gridSpan w:val="2"/>
            <w:shd w:val="clear" w:color="auto" w:fill="auto"/>
          </w:tcPr>
          <w:p w:rsidR="006B4DDB" w:rsidRPr="00847E63" w:rsidRDefault="006B4DDB" w:rsidP="00DF5E3B">
            <w:pPr>
              <w:spacing w:line="216" w:lineRule="auto"/>
              <w:jc w:val="center"/>
            </w:pPr>
          </w:p>
        </w:tc>
        <w:tc>
          <w:tcPr>
            <w:tcW w:w="1134" w:type="dxa"/>
            <w:gridSpan w:val="2"/>
            <w:shd w:val="clear" w:color="auto" w:fill="auto"/>
          </w:tcPr>
          <w:p w:rsidR="006B4DDB" w:rsidRPr="00847E63" w:rsidRDefault="006B4DDB" w:rsidP="00DF5E3B">
            <w:pPr>
              <w:spacing w:line="216" w:lineRule="auto"/>
              <w:jc w:val="center"/>
            </w:pPr>
          </w:p>
        </w:tc>
        <w:tc>
          <w:tcPr>
            <w:tcW w:w="1134" w:type="dxa"/>
          </w:tcPr>
          <w:p w:rsidR="006B4DDB" w:rsidRPr="00847E63" w:rsidRDefault="006B4DDB" w:rsidP="00DF5E3B">
            <w:pPr>
              <w:spacing w:line="216" w:lineRule="auto"/>
              <w:jc w:val="center"/>
            </w:pPr>
          </w:p>
        </w:tc>
        <w:tc>
          <w:tcPr>
            <w:tcW w:w="1140" w:type="dxa"/>
            <w:gridSpan w:val="2"/>
          </w:tcPr>
          <w:p w:rsidR="006B4DDB" w:rsidRPr="00847E63" w:rsidRDefault="006B4DDB" w:rsidP="00DF5E3B">
            <w:pPr>
              <w:spacing w:line="216" w:lineRule="auto"/>
              <w:jc w:val="center"/>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rPr>
                <w:bCs/>
              </w:rPr>
            </w:pPr>
          </w:p>
        </w:tc>
      </w:tr>
      <w:tr w:rsidR="006B4DDB" w:rsidRPr="00847E63" w:rsidTr="000C4EF2">
        <w:tc>
          <w:tcPr>
            <w:tcW w:w="2816" w:type="dxa"/>
            <w:gridSpan w:val="3"/>
            <w:shd w:val="clear" w:color="auto" w:fill="auto"/>
            <w:vAlign w:val="center"/>
          </w:tcPr>
          <w:p w:rsidR="006B4DDB" w:rsidRPr="00847E63" w:rsidRDefault="006B4DDB" w:rsidP="00DF5E3B">
            <w:pPr>
              <w:pStyle w:val="a6"/>
              <w:jc w:val="center"/>
            </w:pPr>
            <w:r w:rsidRPr="00847E63">
              <w:t>Итого по разделу 4</w:t>
            </w:r>
          </w:p>
          <w:p w:rsidR="006B4DDB" w:rsidRPr="00847E63" w:rsidRDefault="006B4DDB" w:rsidP="00DF5E3B">
            <w:pPr>
              <w:pStyle w:val="a6"/>
              <w:jc w:val="center"/>
            </w:pP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FE2E1C" w:rsidP="000158E7">
            <w:pPr>
              <w:spacing w:line="216" w:lineRule="auto"/>
              <w:jc w:val="center"/>
            </w:pPr>
            <w:r>
              <w:t>3648,1</w:t>
            </w:r>
          </w:p>
        </w:tc>
        <w:tc>
          <w:tcPr>
            <w:tcW w:w="1140" w:type="dxa"/>
            <w:gridSpan w:val="2"/>
            <w:shd w:val="clear" w:color="auto" w:fill="auto"/>
          </w:tcPr>
          <w:p w:rsidR="006B4DDB" w:rsidRPr="00847E63" w:rsidRDefault="006B4DDB" w:rsidP="00DF5E3B">
            <w:pPr>
              <w:spacing w:line="216" w:lineRule="auto"/>
              <w:jc w:val="center"/>
            </w:pPr>
            <w:r w:rsidRPr="00847E63">
              <w:t>543,7</w:t>
            </w:r>
          </w:p>
        </w:tc>
        <w:tc>
          <w:tcPr>
            <w:tcW w:w="1134" w:type="dxa"/>
            <w:gridSpan w:val="2"/>
            <w:shd w:val="clear" w:color="auto" w:fill="auto"/>
          </w:tcPr>
          <w:p w:rsidR="006B4DDB" w:rsidRPr="00847E63" w:rsidRDefault="006B4DDB" w:rsidP="00D44431">
            <w:pPr>
              <w:spacing w:line="216" w:lineRule="auto"/>
              <w:jc w:val="center"/>
            </w:pPr>
            <w:r w:rsidRPr="00847E63">
              <w:t>854,4</w:t>
            </w:r>
          </w:p>
        </w:tc>
        <w:tc>
          <w:tcPr>
            <w:tcW w:w="1134" w:type="dxa"/>
            <w:gridSpan w:val="2"/>
            <w:shd w:val="clear" w:color="auto" w:fill="auto"/>
          </w:tcPr>
          <w:p w:rsidR="006B4DDB" w:rsidRPr="00847E63" w:rsidRDefault="006B4DDB" w:rsidP="00ED64AC">
            <w:pPr>
              <w:spacing w:line="216" w:lineRule="auto"/>
              <w:jc w:val="center"/>
            </w:pPr>
            <w:r>
              <w:t>750,0</w:t>
            </w:r>
          </w:p>
        </w:tc>
        <w:tc>
          <w:tcPr>
            <w:tcW w:w="1134" w:type="dxa"/>
          </w:tcPr>
          <w:p w:rsidR="006B4DDB" w:rsidRPr="00847E63" w:rsidRDefault="006B4DDB" w:rsidP="00ED64AC">
            <w:pPr>
              <w:jc w:val="center"/>
            </w:pPr>
            <w:r>
              <w:t>750,0</w:t>
            </w:r>
          </w:p>
        </w:tc>
        <w:tc>
          <w:tcPr>
            <w:tcW w:w="1140" w:type="dxa"/>
            <w:gridSpan w:val="2"/>
          </w:tcPr>
          <w:p w:rsidR="006B4DDB" w:rsidRPr="00847E63" w:rsidRDefault="006B4DDB" w:rsidP="00ED64AC">
            <w:pPr>
              <w:jc w:val="center"/>
            </w:pPr>
            <w:r>
              <w:t>750,0</w:t>
            </w:r>
          </w:p>
        </w:tc>
        <w:tc>
          <w:tcPr>
            <w:tcW w:w="1700" w:type="dxa"/>
            <w:gridSpan w:val="2"/>
            <w:shd w:val="clear" w:color="auto" w:fill="auto"/>
          </w:tcPr>
          <w:p w:rsidR="006B4DDB" w:rsidRPr="00847E63" w:rsidRDefault="006B4DDB" w:rsidP="00DF5E3B">
            <w:pPr>
              <w:spacing w:line="216" w:lineRule="auto"/>
              <w:jc w:val="center"/>
            </w:pPr>
          </w:p>
        </w:tc>
        <w:tc>
          <w:tcPr>
            <w:tcW w:w="1849" w:type="dxa"/>
            <w:gridSpan w:val="2"/>
            <w:shd w:val="clear" w:color="auto" w:fill="auto"/>
          </w:tcPr>
          <w:p w:rsidR="006B4DDB" w:rsidRPr="00847E63" w:rsidRDefault="006B4DDB" w:rsidP="00DF5E3B">
            <w:pPr>
              <w:spacing w:line="216" w:lineRule="auto"/>
              <w:rPr>
                <w:bCs/>
              </w:rPr>
            </w:pPr>
          </w:p>
        </w:tc>
      </w:tr>
      <w:tr w:rsidR="006B4DDB" w:rsidRPr="00847E63" w:rsidTr="000C4EF2">
        <w:tc>
          <w:tcPr>
            <w:tcW w:w="697" w:type="dxa"/>
            <w:gridSpan w:val="2"/>
            <w:shd w:val="clear" w:color="auto" w:fill="auto"/>
          </w:tcPr>
          <w:p w:rsidR="006B4DDB" w:rsidRPr="00847E63" w:rsidRDefault="006B4DDB" w:rsidP="00DF5E3B">
            <w:pPr>
              <w:spacing w:line="216" w:lineRule="auto"/>
              <w:jc w:val="center"/>
            </w:pPr>
          </w:p>
          <w:p w:rsidR="006B4DDB" w:rsidRPr="00847E63" w:rsidRDefault="006B4DDB" w:rsidP="00DF5E3B">
            <w:pPr>
              <w:spacing w:line="216" w:lineRule="auto"/>
              <w:jc w:val="center"/>
            </w:pPr>
            <w:r w:rsidRPr="00847E63">
              <w:t>5.</w:t>
            </w:r>
          </w:p>
        </w:tc>
        <w:tc>
          <w:tcPr>
            <w:tcW w:w="2119" w:type="dxa"/>
            <w:shd w:val="clear" w:color="auto" w:fill="auto"/>
          </w:tcPr>
          <w:p w:rsidR="006B4DDB" w:rsidRPr="00847E63" w:rsidRDefault="006B4DDB" w:rsidP="00DF5E3B">
            <w:pPr>
              <w:pStyle w:val="a6"/>
            </w:pPr>
          </w:p>
          <w:p w:rsidR="006B4DDB" w:rsidRPr="00847E63" w:rsidRDefault="006B4DDB" w:rsidP="00DF5E3B">
            <w:pPr>
              <w:pStyle w:val="a6"/>
            </w:pPr>
            <w:r w:rsidRPr="00847E63">
              <w:t>Задача</w:t>
            </w:r>
          </w:p>
        </w:tc>
        <w:tc>
          <w:tcPr>
            <w:tcW w:w="12354" w:type="dxa"/>
            <w:gridSpan w:val="17"/>
            <w:shd w:val="clear" w:color="auto" w:fill="auto"/>
          </w:tcPr>
          <w:p w:rsidR="006B4DDB" w:rsidRPr="00847E63" w:rsidRDefault="006B4DDB" w:rsidP="00DF5E3B">
            <w:pPr>
              <w:spacing w:line="216" w:lineRule="auto"/>
              <w:rPr>
                <w:b/>
                <w:i/>
              </w:rPr>
            </w:pPr>
          </w:p>
          <w:p w:rsidR="006B4DDB" w:rsidRPr="00847E63" w:rsidRDefault="006B4DDB" w:rsidP="00DF5E3B">
            <w:pPr>
              <w:spacing w:line="216" w:lineRule="auto"/>
              <w:rPr>
                <w:b/>
                <w:bCs/>
                <w:i/>
              </w:rPr>
            </w:pPr>
            <w:r w:rsidRPr="00847E63">
              <w:rPr>
                <w:b/>
                <w:i/>
              </w:rPr>
              <w:t>Поддержка граждан старшего поколения</w:t>
            </w: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5.1</w:t>
            </w:r>
          </w:p>
        </w:tc>
        <w:tc>
          <w:tcPr>
            <w:tcW w:w="2119" w:type="dxa"/>
            <w:vMerge w:val="restart"/>
            <w:shd w:val="clear" w:color="auto" w:fill="auto"/>
          </w:tcPr>
          <w:p w:rsidR="006B4DDB" w:rsidRPr="00847E63" w:rsidRDefault="006B4DDB" w:rsidP="00DF5E3B">
            <w:pPr>
              <w:pStyle w:val="ad"/>
              <w:rPr>
                <w:sz w:val="24"/>
                <w:szCs w:val="24"/>
              </w:rPr>
            </w:pPr>
            <w:r w:rsidRPr="00847E63">
              <w:rPr>
                <w:sz w:val="24"/>
                <w:szCs w:val="24"/>
              </w:rPr>
              <w:t xml:space="preserve">Проведение районного конкурса на лучшее клубное и библиотечное учреждение, </w:t>
            </w:r>
            <w:r w:rsidRPr="00847E63">
              <w:rPr>
                <w:sz w:val="24"/>
                <w:szCs w:val="24"/>
              </w:rPr>
              <w:lastRenderedPageBreak/>
              <w:t xml:space="preserve">работающее с гражданами пожилого возраста </w:t>
            </w:r>
          </w:p>
        </w:tc>
        <w:tc>
          <w:tcPr>
            <w:tcW w:w="1983" w:type="dxa"/>
            <w:gridSpan w:val="3"/>
            <w:shd w:val="clear" w:color="auto" w:fill="auto"/>
          </w:tcPr>
          <w:p w:rsidR="006B4DDB" w:rsidRPr="00847E63" w:rsidRDefault="006B4DDB" w:rsidP="00DF5E3B">
            <w:pPr>
              <w:spacing w:line="216" w:lineRule="auto"/>
            </w:pPr>
            <w:r w:rsidRPr="00847E63">
              <w:lastRenderedPageBreak/>
              <w:t>Всего</w:t>
            </w:r>
          </w:p>
        </w:tc>
        <w:tc>
          <w:tcPr>
            <w:tcW w:w="1140" w:type="dxa"/>
            <w:shd w:val="clear" w:color="auto" w:fill="auto"/>
          </w:tcPr>
          <w:p w:rsidR="006B4DDB" w:rsidRPr="00847E63" w:rsidRDefault="007F13C4" w:rsidP="00DF5E3B">
            <w:pPr>
              <w:jc w:val="center"/>
            </w:pPr>
            <w:r>
              <w:t>30,0</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10,0</w:t>
            </w:r>
          </w:p>
        </w:tc>
        <w:tc>
          <w:tcPr>
            <w:tcW w:w="1134" w:type="dxa"/>
          </w:tcPr>
          <w:p w:rsidR="006B4DDB" w:rsidRPr="00847E63" w:rsidRDefault="006B4DDB" w:rsidP="00DF5E3B">
            <w:pPr>
              <w:jc w:val="center"/>
            </w:pPr>
            <w:r w:rsidRPr="00847E63">
              <w:t>10,0</w:t>
            </w:r>
          </w:p>
        </w:tc>
        <w:tc>
          <w:tcPr>
            <w:tcW w:w="1140" w:type="dxa"/>
            <w:gridSpan w:val="2"/>
          </w:tcPr>
          <w:p w:rsidR="006B4DDB" w:rsidRPr="00847E63" w:rsidRDefault="006B4DDB" w:rsidP="00DF5E3B">
            <w:pPr>
              <w:jc w:val="center"/>
            </w:pPr>
            <w:r w:rsidRPr="00847E63">
              <w:t>10,0</w:t>
            </w:r>
          </w:p>
        </w:tc>
        <w:tc>
          <w:tcPr>
            <w:tcW w:w="1700" w:type="dxa"/>
            <w:gridSpan w:val="2"/>
            <w:vMerge w:val="restart"/>
            <w:shd w:val="clear" w:color="auto" w:fill="auto"/>
          </w:tcPr>
          <w:p w:rsidR="006B4DDB" w:rsidRPr="00847E63" w:rsidRDefault="006B4DDB" w:rsidP="00DF5E3B">
            <w:pPr>
              <w:spacing w:line="216" w:lineRule="auto"/>
            </w:pPr>
            <w:r w:rsidRPr="00847E63">
              <w:t>Социальная поддержка граждан старшего поколения</w:t>
            </w:r>
          </w:p>
        </w:tc>
        <w:tc>
          <w:tcPr>
            <w:tcW w:w="1849" w:type="dxa"/>
            <w:gridSpan w:val="2"/>
            <w:vMerge w:val="restart"/>
            <w:shd w:val="clear" w:color="auto" w:fill="auto"/>
          </w:tcPr>
          <w:p w:rsidR="006B4DDB" w:rsidRPr="00847E63" w:rsidRDefault="006B4DDB" w:rsidP="00037E12">
            <w:pPr>
              <w:spacing w:line="216" w:lineRule="auto"/>
            </w:pPr>
            <w:r w:rsidRPr="00847E63">
              <w:rPr>
                <w:bCs/>
              </w:rPr>
              <w:t xml:space="preserve">Ответственный за выполнение мероприятий - УК,  получатель субсидий  - МБУ </w:t>
            </w:r>
            <w:r w:rsidRPr="00847E63">
              <w:rPr>
                <w:bCs/>
              </w:rPr>
              <w:lastRenderedPageBreak/>
              <w:t>«Крымская МРБ»</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7F13C4" w:rsidP="00DF5E3B">
            <w:pPr>
              <w:jc w:val="center"/>
            </w:pPr>
            <w:r>
              <w:t>30,0</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10,0</w:t>
            </w:r>
          </w:p>
        </w:tc>
        <w:tc>
          <w:tcPr>
            <w:tcW w:w="1134" w:type="dxa"/>
          </w:tcPr>
          <w:p w:rsidR="006B4DDB" w:rsidRPr="00847E63" w:rsidRDefault="006B4DDB" w:rsidP="00DF5E3B">
            <w:pPr>
              <w:jc w:val="center"/>
            </w:pPr>
            <w:r w:rsidRPr="00847E63">
              <w:t>10,0</w:t>
            </w:r>
          </w:p>
        </w:tc>
        <w:tc>
          <w:tcPr>
            <w:tcW w:w="1140" w:type="dxa"/>
            <w:gridSpan w:val="2"/>
          </w:tcPr>
          <w:p w:rsidR="006B4DDB" w:rsidRPr="00847E63" w:rsidRDefault="006B4DDB" w:rsidP="00DF5E3B">
            <w:pPr>
              <w:jc w:val="center"/>
            </w:pPr>
            <w:r w:rsidRPr="00847E63">
              <w:t>10,0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lastRenderedPageBreak/>
              <w:t>5.2</w:t>
            </w:r>
          </w:p>
        </w:tc>
        <w:tc>
          <w:tcPr>
            <w:tcW w:w="2119" w:type="dxa"/>
            <w:vMerge w:val="restart"/>
            <w:shd w:val="clear" w:color="auto" w:fill="auto"/>
          </w:tcPr>
          <w:p w:rsidR="006B4DDB" w:rsidRPr="00847E63" w:rsidRDefault="006B4DDB" w:rsidP="00DF5E3B">
            <w:pPr>
              <w:pStyle w:val="ad"/>
              <w:tabs>
                <w:tab w:val="left" w:pos="275"/>
              </w:tabs>
              <w:rPr>
                <w:sz w:val="24"/>
                <w:szCs w:val="24"/>
              </w:rPr>
            </w:pPr>
            <w:r w:rsidRPr="00847E63">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6B4DDB" w:rsidRPr="00847E63" w:rsidRDefault="006B4DDB" w:rsidP="00DF5E3B">
            <w:pPr>
              <w:spacing w:line="216" w:lineRule="auto"/>
            </w:pPr>
            <w:r w:rsidRPr="00847E63">
              <w:t>Всего</w:t>
            </w:r>
          </w:p>
        </w:tc>
        <w:tc>
          <w:tcPr>
            <w:tcW w:w="1140" w:type="dxa"/>
            <w:shd w:val="clear" w:color="auto" w:fill="auto"/>
          </w:tcPr>
          <w:p w:rsidR="006B4DDB" w:rsidRPr="00847E63" w:rsidRDefault="007F13C4" w:rsidP="00DF5E3B">
            <w:pPr>
              <w:jc w:val="center"/>
            </w:pPr>
            <w:r>
              <w:t>143,1</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27,0</w:t>
            </w:r>
          </w:p>
        </w:tc>
        <w:tc>
          <w:tcPr>
            <w:tcW w:w="1134" w:type="dxa"/>
            <w:gridSpan w:val="2"/>
            <w:shd w:val="clear" w:color="auto" w:fill="auto"/>
          </w:tcPr>
          <w:p w:rsidR="006B4DDB" w:rsidRPr="00847E63" w:rsidRDefault="006B4DDB" w:rsidP="00037E12">
            <w:pPr>
              <w:jc w:val="center"/>
            </w:pPr>
            <w:r w:rsidRPr="00847E63">
              <w:t>38,7</w:t>
            </w:r>
          </w:p>
        </w:tc>
        <w:tc>
          <w:tcPr>
            <w:tcW w:w="1134" w:type="dxa"/>
          </w:tcPr>
          <w:p w:rsidR="006B4DDB" w:rsidRPr="00847E63" w:rsidRDefault="006B4DDB" w:rsidP="00FA467D">
            <w:pPr>
              <w:jc w:val="center"/>
            </w:pPr>
            <w:r w:rsidRPr="00847E63">
              <w:t>38,7</w:t>
            </w:r>
          </w:p>
        </w:tc>
        <w:tc>
          <w:tcPr>
            <w:tcW w:w="1140" w:type="dxa"/>
            <w:gridSpan w:val="2"/>
          </w:tcPr>
          <w:p w:rsidR="006B4DDB" w:rsidRPr="00847E63" w:rsidRDefault="006B4DDB" w:rsidP="00FA467D">
            <w:pPr>
              <w:jc w:val="center"/>
            </w:pPr>
            <w:r w:rsidRPr="00847E63">
              <w:t>38,7</w:t>
            </w:r>
          </w:p>
        </w:tc>
        <w:tc>
          <w:tcPr>
            <w:tcW w:w="1700" w:type="dxa"/>
            <w:gridSpan w:val="2"/>
            <w:vMerge w:val="restart"/>
            <w:shd w:val="clear" w:color="auto" w:fill="auto"/>
          </w:tcPr>
          <w:p w:rsidR="006B4DDB" w:rsidRPr="00847E63" w:rsidRDefault="006B4DDB" w:rsidP="00DF5E3B">
            <w:pPr>
              <w:spacing w:line="216" w:lineRule="auto"/>
            </w:pPr>
            <w:r w:rsidRPr="00847E63">
              <w:t>Социальная поддержка и творческое развитие граждан старшего поколения</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получатель субсидий  - МБУ «ЦМТО УК»</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7F13C4" w:rsidP="00DF5E3B">
            <w:pPr>
              <w:jc w:val="center"/>
            </w:pPr>
            <w:r>
              <w:t>143,1</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27,0</w:t>
            </w:r>
          </w:p>
        </w:tc>
        <w:tc>
          <w:tcPr>
            <w:tcW w:w="1134" w:type="dxa"/>
            <w:gridSpan w:val="2"/>
            <w:shd w:val="clear" w:color="auto" w:fill="auto"/>
          </w:tcPr>
          <w:p w:rsidR="006B4DDB" w:rsidRPr="00847E63" w:rsidRDefault="006B4DDB" w:rsidP="00037E12">
            <w:pPr>
              <w:jc w:val="center"/>
            </w:pPr>
            <w:r w:rsidRPr="00847E63">
              <w:t>38,7</w:t>
            </w:r>
          </w:p>
        </w:tc>
        <w:tc>
          <w:tcPr>
            <w:tcW w:w="1134" w:type="dxa"/>
          </w:tcPr>
          <w:p w:rsidR="006B4DDB" w:rsidRPr="00847E63" w:rsidRDefault="006B4DDB" w:rsidP="00FA467D">
            <w:pPr>
              <w:jc w:val="center"/>
            </w:pPr>
            <w:r w:rsidRPr="00847E63">
              <w:t>38,7</w:t>
            </w:r>
          </w:p>
        </w:tc>
        <w:tc>
          <w:tcPr>
            <w:tcW w:w="1140" w:type="dxa"/>
            <w:gridSpan w:val="2"/>
          </w:tcPr>
          <w:p w:rsidR="006B4DDB" w:rsidRPr="00847E63" w:rsidRDefault="006B4DDB" w:rsidP="00FA467D">
            <w:pPr>
              <w:jc w:val="center"/>
            </w:pPr>
            <w:r w:rsidRPr="00847E63">
              <w:t>38,7</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B425A0">
        <w:trPr>
          <w:trHeight w:val="513"/>
        </w:trPr>
        <w:tc>
          <w:tcPr>
            <w:tcW w:w="697" w:type="dxa"/>
            <w:gridSpan w:val="2"/>
            <w:vMerge w:val="restart"/>
            <w:shd w:val="clear" w:color="auto" w:fill="auto"/>
          </w:tcPr>
          <w:p w:rsidR="006B4DDB" w:rsidRPr="00847E63" w:rsidRDefault="006B4DDB" w:rsidP="00DF5E3B">
            <w:pPr>
              <w:spacing w:line="216" w:lineRule="auto"/>
              <w:jc w:val="center"/>
            </w:pPr>
            <w:r w:rsidRPr="00847E63">
              <w:t>5.3</w:t>
            </w:r>
          </w:p>
        </w:tc>
        <w:tc>
          <w:tcPr>
            <w:tcW w:w="2119" w:type="dxa"/>
            <w:vMerge w:val="restart"/>
            <w:shd w:val="clear" w:color="auto" w:fill="auto"/>
          </w:tcPr>
          <w:p w:rsidR="006B4DDB" w:rsidRPr="00847E63" w:rsidRDefault="006B4DDB" w:rsidP="00DF5E3B">
            <w:pPr>
              <w:pStyle w:val="21"/>
              <w:spacing w:after="0" w:line="240" w:lineRule="auto"/>
              <w:jc w:val="both"/>
              <w:rPr>
                <w:bCs/>
              </w:rPr>
            </w:pPr>
            <w:r w:rsidRPr="00847E63">
              <w:t>Проведение мероприятий, посвященных Дню пожилого человека</w:t>
            </w:r>
          </w:p>
        </w:tc>
        <w:tc>
          <w:tcPr>
            <w:tcW w:w="1983" w:type="dxa"/>
            <w:gridSpan w:val="3"/>
            <w:shd w:val="clear" w:color="auto" w:fill="auto"/>
          </w:tcPr>
          <w:p w:rsidR="006B4DDB" w:rsidRPr="00847E63" w:rsidRDefault="006B4DDB" w:rsidP="00DF5E3B">
            <w:pPr>
              <w:spacing w:line="216" w:lineRule="auto"/>
            </w:pPr>
            <w:r w:rsidRPr="00847E63">
              <w:t>Всего</w:t>
            </w:r>
          </w:p>
        </w:tc>
        <w:tc>
          <w:tcPr>
            <w:tcW w:w="1140" w:type="dxa"/>
            <w:shd w:val="clear" w:color="auto" w:fill="auto"/>
          </w:tcPr>
          <w:p w:rsidR="006B4DDB" w:rsidRPr="00847E63" w:rsidRDefault="007F13C4" w:rsidP="00DF5E3B">
            <w:pPr>
              <w:jc w:val="center"/>
            </w:pPr>
            <w:r>
              <w:t>87,0</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29,0</w:t>
            </w:r>
          </w:p>
        </w:tc>
        <w:tc>
          <w:tcPr>
            <w:tcW w:w="1134" w:type="dxa"/>
          </w:tcPr>
          <w:p w:rsidR="006B4DDB" w:rsidRPr="00847E63" w:rsidRDefault="006B4DDB" w:rsidP="00DF5E3B">
            <w:pPr>
              <w:jc w:val="center"/>
            </w:pPr>
            <w:r w:rsidRPr="00847E63">
              <w:t>29,0</w:t>
            </w:r>
          </w:p>
        </w:tc>
        <w:tc>
          <w:tcPr>
            <w:tcW w:w="1140" w:type="dxa"/>
            <w:gridSpan w:val="2"/>
          </w:tcPr>
          <w:p w:rsidR="006B4DDB" w:rsidRPr="00847E63" w:rsidRDefault="006B4DDB" w:rsidP="00DF5E3B">
            <w:pPr>
              <w:jc w:val="center"/>
            </w:pPr>
            <w:r w:rsidRPr="00847E63">
              <w:t>29,0</w:t>
            </w:r>
          </w:p>
        </w:tc>
        <w:tc>
          <w:tcPr>
            <w:tcW w:w="1700" w:type="dxa"/>
            <w:gridSpan w:val="2"/>
            <w:vMerge w:val="restart"/>
            <w:shd w:val="clear" w:color="auto" w:fill="auto"/>
          </w:tcPr>
          <w:p w:rsidR="006B4DDB" w:rsidRPr="00847E63" w:rsidRDefault="006B4DDB" w:rsidP="00DF5E3B">
            <w:pPr>
              <w:spacing w:line="216" w:lineRule="auto"/>
            </w:pPr>
            <w:r w:rsidRPr="00847E63">
              <w:t>Социальная поддержка граждан старшего поколения</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получатель субсидий  - МБУ «СКЦ МО Крымский район»</w:t>
            </w:r>
          </w:p>
        </w:tc>
      </w:tr>
      <w:tr w:rsidR="006B4DDB" w:rsidRPr="00847E63" w:rsidTr="00B425A0">
        <w:trPr>
          <w:trHeight w:val="420"/>
        </w:trPr>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7F13C4" w:rsidP="00DF5E3B">
            <w:pPr>
              <w:jc w:val="center"/>
            </w:pPr>
            <w:r>
              <w:t>87,0</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29,0</w:t>
            </w:r>
          </w:p>
        </w:tc>
        <w:tc>
          <w:tcPr>
            <w:tcW w:w="1134" w:type="dxa"/>
          </w:tcPr>
          <w:p w:rsidR="006B4DDB" w:rsidRPr="00847E63" w:rsidRDefault="006B4DDB" w:rsidP="00DF5E3B">
            <w:pPr>
              <w:jc w:val="center"/>
            </w:pPr>
            <w:r w:rsidRPr="00847E63">
              <w:t>29,0</w:t>
            </w:r>
          </w:p>
        </w:tc>
        <w:tc>
          <w:tcPr>
            <w:tcW w:w="1140" w:type="dxa"/>
            <w:gridSpan w:val="2"/>
          </w:tcPr>
          <w:p w:rsidR="006B4DDB" w:rsidRPr="00847E63" w:rsidRDefault="006B4DDB" w:rsidP="00DF5E3B">
            <w:pPr>
              <w:jc w:val="center"/>
            </w:pPr>
            <w:r w:rsidRPr="00847E63">
              <w:t>29,0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2816" w:type="dxa"/>
            <w:gridSpan w:val="3"/>
            <w:shd w:val="clear" w:color="auto" w:fill="auto"/>
            <w:vAlign w:val="center"/>
          </w:tcPr>
          <w:p w:rsidR="006B4DDB" w:rsidRPr="00847E63" w:rsidRDefault="006B4DDB" w:rsidP="00DF5E3B">
            <w:pPr>
              <w:pStyle w:val="21"/>
              <w:spacing w:after="0" w:line="240" w:lineRule="auto"/>
              <w:jc w:val="center"/>
              <w:rPr>
                <w:bCs/>
              </w:rPr>
            </w:pPr>
            <w:r w:rsidRPr="00847E63">
              <w:t>Итого по разделу 5</w:t>
            </w: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9D226A" w:rsidP="0089218D">
            <w:pPr>
              <w:jc w:val="center"/>
            </w:pPr>
            <w:r>
              <w:t>260,1</w:t>
            </w:r>
          </w:p>
        </w:tc>
        <w:tc>
          <w:tcPr>
            <w:tcW w:w="1140" w:type="dxa"/>
            <w:gridSpan w:val="2"/>
            <w:shd w:val="clear" w:color="auto" w:fill="auto"/>
          </w:tcPr>
          <w:p w:rsidR="006B4DDB" w:rsidRPr="00847E63" w:rsidRDefault="006B4DDB" w:rsidP="00DF5E3B">
            <w:pPr>
              <w:jc w:val="center"/>
            </w:pPr>
            <w:r w:rsidRPr="00847E63">
              <w:t>0,0</w:t>
            </w:r>
          </w:p>
        </w:tc>
        <w:tc>
          <w:tcPr>
            <w:tcW w:w="1134" w:type="dxa"/>
            <w:gridSpan w:val="2"/>
            <w:shd w:val="clear" w:color="auto" w:fill="auto"/>
          </w:tcPr>
          <w:p w:rsidR="006B4DDB" w:rsidRPr="00847E63" w:rsidRDefault="006B4DDB" w:rsidP="00DF5E3B">
            <w:pPr>
              <w:jc w:val="center"/>
            </w:pPr>
            <w:r w:rsidRPr="00847E63">
              <w:t>27,0</w:t>
            </w:r>
          </w:p>
        </w:tc>
        <w:tc>
          <w:tcPr>
            <w:tcW w:w="1134" w:type="dxa"/>
            <w:gridSpan w:val="2"/>
            <w:shd w:val="clear" w:color="auto" w:fill="auto"/>
          </w:tcPr>
          <w:p w:rsidR="006B4DDB" w:rsidRPr="00847E63" w:rsidRDefault="006B4DDB" w:rsidP="00DF5E3B">
            <w:pPr>
              <w:jc w:val="center"/>
            </w:pPr>
            <w:r w:rsidRPr="00847E63">
              <w:t>77,7</w:t>
            </w:r>
          </w:p>
        </w:tc>
        <w:tc>
          <w:tcPr>
            <w:tcW w:w="1134" w:type="dxa"/>
          </w:tcPr>
          <w:p w:rsidR="006B4DDB" w:rsidRPr="00847E63" w:rsidRDefault="006B4DDB" w:rsidP="00DF5E3B">
            <w:pPr>
              <w:jc w:val="center"/>
            </w:pPr>
            <w:r w:rsidRPr="00847E63">
              <w:t>77,7</w:t>
            </w:r>
          </w:p>
        </w:tc>
        <w:tc>
          <w:tcPr>
            <w:tcW w:w="1140" w:type="dxa"/>
            <w:gridSpan w:val="2"/>
          </w:tcPr>
          <w:p w:rsidR="006B4DDB" w:rsidRPr="00847E63" w:rsidRDefault="006B4DDB" w:rsidP="00DF5E3B">
            <w:pPr>
              <w:jc w:val="center"/>
            </w:pPr>
            <w:r w:rsidRPr="00847E63">
              <w:t>77,7</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shd w:val="clear" w:color="auto" w:fill="auto"/>
          </w:tcPr>
          <w:p w:rsidR="006B4DDB" w:rsidRPr="00847E63" w:rsidRDefault="006B4DDB" w:rsidP="00DF5E3B">
            <w:pPr>
              <w:spacing w:line="216" w:lineRule="auto"/>
              <w:jc w:val="center"/>
            </w:pPr>
          </w:p>
          <w:p w:rsidR="006B4DDB" w:rsidRPr="00847E63" w:rsidRDefault="006B4DDB" w:rsidP="00DF5E3B">
            <w:pPr>
              <w:spacing w:line="216" w:lineRule="auto"/>
              <w:jc w:val="center"/>
            </w:pPr>
            <w:r w:rsidRPr="00847E63">
              <w:t>6.</w:t>
            </w:r>
          </w:p>
        </w:tc>
        <w:tc>
          <w:tcPr>
            <w:tcW w:w="2119" w:type="dxa"/>
            <w:shd w:val="clear" w:color="auto" w:fill="auto"/>
          </w:tcPr>
          <w:p w:rsidR="006B4DDB" w:rsidRPr="00847E63" w:rsidRDefault="006B4DDB" w:rsidP="00DF5E3B">
            <w:pPr>
              <w:pStyle w:val="21"/>
              <w:spacing w:after="0" w:line="240" w:lineRule="auto"/>
              <w:jc w:val="both"/>
              <w:rPr>
                <w:bCs/>
              </w:rPr>
            </w:pPr>
          </w:p>
          <w:p w:rsidR="006B4DDB" w:rsidRPr="00847E63" w:rsidRDefault="006B4DDB" w:rsidP="00DF5E3B">
            <w:pPr>
              <w:pStyle w:val="21"/>
              <w:spacing w:after="0" w:line="240" w:lineRule="auto"/>
              <w:jc w:val="both"/>
              <w:rPr>
                <w:bCs/>
              </w:rPr>
            </w:pPr>
            <w:r w:rsidRPr="00847E63">
              <w:rPr>
                <w:bCs/>
              </w:rPr>
              <w:t>Задача</w:t>
            </w:r>
          </w:p>
        </w:tc>
        <w:tc>
          <w:tcPr>
            <w:tcW w:w="12354" w:type="dxa"/>
            <w:gridSpan w:val="17"/>
            <w:shd w:val="clear" w:color="auto" w:fill="auto"/>
          </w:tcPr>
          <w:p w:rsidR="006B4DDB" w:rsidRPr="00847E63" w:rsidRDefault="006B4DDB" w:rsidP="00DF5E3B">
            <w:pPr>
              <w:spacing w:line="216" w:lineRule="auto"/>
              <w:rPr>
                <w:b/>
                <w:i/>
              </w:rPr>
            </w:pPr>
          </w:p>
          <w:p w:rsidR="006B4DDB" w:rsidRPr="00847E63" w:rsidRDefault="006B4DDB" w:rsidP="00DF5E3B">
            <w:pPr>
              <w:spacing w:line="216" w:lineRule="auto"/>
              <w:rPr>
                <w:b/>
                <w:i/>
              </w:rPr>
            </w:pPr>
            <w:r w:rsidRPr="00847E63">
              <w:rPr>
                <w:b/>
                <w:i/>
              </w:rPr>
              <w:t>Проведение социально значимых мероприятий для социально незащищенной категории граждан</w:t>
            </w: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6.1</w:t>
            </w:r>
          </w:p>
        </w:tc>
        <w:tc>
          <w:tcPr>
            <w:tcW w:w="2119" w:type="dxa"/>
            <w:vMerge w:val="restart"/>
            <w:shd w:val="clear" w:color="auto" w:fill="auto"/>
          </w:tcPr>
          <w:p w:rsidR="006B4DDB" w:rsidRPr="00847E63" w:rsidRDefault="006B4DDB" w:rsidP="00DF5E3B">
            <w:pPr>
              <w:pStyle w:val="21"/>
              <w:spacing w:after="0" w:line="240" w:lineRule="auto"/>
              <w:jc w:val="both"/>
              <w:rPr>
                <w:bCs/>
              </w:rPr>
            </w:pPr>
            <w:r w:rsidRPr="00847E63">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6B4DDB" w:rsidRPr="00847E63" w:rsidRDefault="006B4DDB" w:rsidP="00DF5E3B">
            <w:pPr>
              <w:spacing w:line="216" w:lineRule="auto"/>
            </w:pPr>
            <w:r w:rsidRPr="00847E63">
              <w:t>Всего</w:t>
            </w:r>
          </w:p>
        </w:tc>
        <w:tc>
          <w:tcPr>
            <w:tcW w:w="1140" w:type="dxa"/>
            <w:shd w:val="clear" w:color="auto" w:fill="auto"/>
          </w:tcPr>
          <w:p w:rsidR="006B4DDB" w:rsidRPr="00847E63" w:rsidRDefault="009D226A" w:rsidP="00DF5E3B">
            <w:pPr>
              <w:spacing w:line="216" w:lineRule="auto"/>
              <w:jc w:val="center"/>
            </w:pPr>
            <w:r>
              <w:t>175,0</w:t>
            </w:r>
          </w:p>
        </w:tc>
        <w:tc>
          <w:tcPr>
            <w:tcW w:w="1140" w:type="dxa"/>
            <w:gridSpan w:val="2"/>
            <w:shd w:val="clear" w:color="auto" w:fill="auto"/>
          </w:tcPr>
          <w:p w:rsidR="006B4DDB" w:rsidRPr="00847E63" w:rsidRDefault="006B4DDB" w:rsidP="00DF5E3B">
            <w:pPr>
              <w:spacing w:line="216" w:lineRule="auto"/>
              <w:jc w:val="center"/>
            </w:pPr>
            <w:r w:rsidRPr="00847E63">
              <w:t>35,0</w:t>
            </w:r>
          </w:p>
        </w:tc>
        <w:tc>
          <w:tcPr>
            <w:tcW w:w="1134" w:type="dxa"/>
            <w:gridSpan w:val="2"/>
            <w:shd w:val="clear" w:color="auto" w:fill="auto"/>
          </w:tcPr>
          <w:p w:rsidR="006B4DDB" w:rsidRPr="00847E63" w:rsidRDefault="006B4DDB" w:rsidP="00DF5E3B">
            <w:pPr>
              <w:spacing w:line="216" w:lineRule="auto"/>
              <w:jc w:val="center"/>
            </w:pPr>
            <w:r w:rsidRPr="00847E63">
              <w:t>35,0</w:t>
            </w:r>
          </w:p>
        </w:tc>
        <w:tc>
          <w:tcPr>
            <w:tcW w:w="1134" w:type="dxa"/>
            <w:gridSpan w:val="2"/>
            <w:shd w:val="clear" w:color="auto" w:fill="auto"/>
          </w:tcPr>
          <w:p w:rsidR="006B4DDB" w:rsidRPr="00847E63" w:rsidRDefault="006B4DDB" w:rsidP="00DF5E3B">
            <w:pPr>
              <w:spacing w:line="216" w:lineRule="auto"/>
              <w:jc w:val="center"/>
            </w:pPr>
            <w:r w:rsidRPr="00847E63">
              <w:t>35,0</w:t>
            </w:r>
          </w:p>
        </w:tc>
        <w:tc>
          <w:tcPr>
            <w:tcW w:w="1134" w:type="dxa"/>
          </w:tcPr>
          <w:p w:rsidR="006B4DDB" w:rsidRPr="00847E63" w:rsidRDefault="006B4DDB" w:rsidP="00DF5E3B">
            <w:pPr>
              <w:spacing w:line="216" w:lineRule="auto"/>
              <w:jc w:val="center"/>
            </w:pPr>
            <w:r w:rsidRPr="00847E63">
              <w:t>35,0</w:t>
            </w:r>
          </w:p>
        </w:tc>
        <w:tc>
          <w:tcPr>
            <w:tcW w:w="1140" w:type="dxa"/>
            <w:gridSpan w:val="2"/>
          </w:tcPr>
          <w:p w:rsidR="006B4DDB" w:rsidRPr="00847E63" w:rsidRDefault="006B4DDB" w:rsidP="00DF5E3B">
            <w:pPr>
              <w:spacing w:line="216" w:lineRule="auto"/>
              <w:jc w:val="center"/>
            </w:pPr>
            <w:r w:rsidRPr="00847E63">
              <w:t>35,0</w:t>
            </w:r>
          </w:p>
        </w:tc>
        <w:tc>
          <w:tcPr>
            <w:tcW w:w="1700" w:type="dxa"/>
            <w:gridSpan w:val="2"/>
            <w:vMerge w:val="restart"/>
            <w:shd w:val="clear" w:color="auto" w:fill="auto"/>
          </w:tcPr>
          <w:p w:rsidR="006B4DDB" w:rsidRPr="00847E63" w:rsidRDefault="006B4DDB" w:rsidP="00DF5E3B">
            <w:pPr>
              <w:spacing w:line="216" w:lineRule="auto"/>
            </w:pPr>
            <w:r w:rsidRPr="00847E63">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получатель субсидий  - МБУ «ЦМТО УК»</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9D226A" w:rsidP="00DF5E3B">
            <w:pPr>
              <w:spacing w:line="216" w:lineRule="auto"/>
              <w:jc w:val="center"/>
            </w:pPr>
            <w:r>
              <w:t>175,0</w:t>
            </w:r>
          </w:p>
        </w:tc>
        <w:tc>
          <w:tcPr>
            <w:tcW w:w="1140" w:type="dxa"/>
            <w:gridSpan w:val="2"/>
            <w:shd w:val="clear" w:color="auto" w:fill="auto"/>
          </w:tcPr>
          <w:p w:rsidR="006B4DDB" w:rsidRPr="00847E63" w:rsidRDefault="006B4DDB" w:rsidP="00DF5E3B">
            <w:pPr>
              <w:spacing w:line="216" w:lineRule="auto"/>
              <w:jc w:val="center"/>
            </w:pPr>
            <w:r w:rsidRPr="00847E63">
              <w:t>35,0</w:t>
            </w:r>
          </w:p>
        </w:tc>
        <w:tc>
          <w:tcPr>
            <w:tcW w:w="1134" w:type="dxa"/>
            <w:gridSpan w:val="2"/>
            <w:shd w:val="clear" w:color="auto" w:fill="auto"/>
          </w:tcPr>
          <w:p w:rsidR="006B4DDB" w:rsidRPr="00847E63" w:rsidRDefault="006B4DDB" w:rsidP="00DF5E3B">
            <w:pPr>
              <w:spacing w:line="216" w:lineRule="auto"/>
              <w:jc w:val="center"/>
            </w:pPr>
            <w:r w:rsidRPr="00847E63">
              <w:t>35,0</w:t>
            </w:r>
          </w:p>
        </w:tc>
        <w:tc>
          <w:tcPr>
            <w:tcW w:w="1134" w:type="dxa"/>
            <w:gridSpan w:val="2"/>
            <w:shd w:val="clear" w:color="auto" w:fill="auto"/>
          </w:tcPr>
          <w:p w:rsidR="006B4DDB" w:rsidRPr="00847E63" w:rsidRDefault="006B4DDB" w:rsidP="00DF5E3B">
            <w:pPr>
              <w:spacing w:line="216" w:lineRule="auto"/>
              <w:jc w:val="center"/>
            </w:pPr>
            <w:r w:rsidRPr="00847E63">
              <w:t>35,0</w:t>
            </w:r>
          </w:p>
        </w:tc>
        <w:tc>
          <w:tcPr>
            <w:tcW w:w="1134" w:type="dxa"/>
          </w:tcPr>
          <w:p w:rsidR="006B4DDB" w:rsidRPr="00847E63" w:rsidRDefault="006B4DDB" w:rsidP="00DF5E3B">
            <w:pPr>
              <w:spacing w:line="216" w:lineRule="auto"/>
              <w:jc w:val="center"/>
            </w:pPr>
            <w:r w:rsidRPr="00847E63">
              <w:t>35,0</w:t>
            </w:r>
          </w:p>
        </w:tc>
        <w:tc>
          <w:tcPr>
            <w:tcW w:w="1140" w:type="dxa"/>
            <w:gridSpan w:val="2"/>
          </w:tcPr>
          <w:p w:rsidR="006B4DDB" w:rsidRPr="00847E63" w:rsidRDefault="006B4DDB" w:rsidP="00DF5E3B">
            <w:pPr>
              <w:spacing w:line="216" w:lineRule="auto"/>
              <w:jc w:val="center"/>
            </w:pPr>
            <w:r w:rsidRPr="00847E63">
              <w:t>35,0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B425A0">
        <w:trPr>
          <w:trHeight w:val="580"/>
        </w:trPr>
        <w:tc>
          <w:tcPr>
            <w:tcW w:w="697" w:type="dxa"/>
            <w:gridSpan w:val="2"/>
            <w:vMerge w:val="restart"/>
            <w:shd w:val="clear" w:color="auto" w:fill="auto"/>
          </w:tcPr>
          <w:p w:rsidR="006B4DDB" w:rsidRPr="00847E63" w:rsidRDefault="006B4DDB" w:rsidP="00DF5E3B">
            <w:pPr>
              <w:spacing w:line="216" w:lineRule="auto"/>
              <w:jc w:val="center"/>
            </w:pPr>
            <w:r w:rsidRPr="00847E63">
              <w:t>6.2</w:t>
            </w:r>
          </w:p>
        </w:tc>
        <w:tc>
          <w:tcPr>
            <w:tcW w:w="2119" w:type="dxa"/>
            <w:vMerge w:val="restart"/>
            <w:shd w:val="clear" w:color="auto" w:fill="auto"/>
          </w:tcPr>
          <w:p w:rsidR="006B4DDB" w:rsidRPr="00847E63" w:rsidRDefault="006B4DDB" w:rsidP="00DF5E3B">
            <w:pPr>
              <w:pStyle w:val="21"/>
              <w:spacing w:after="0" w:line="240" w:lineRule="auto"/>
              <w:jc w:val="both"/>
              <w:rPr>
                <w:bCs/>
              </w:rPr>
            </w:pPr>
            <w:r w:rsidRPr="00847E63">
              <w:t xml:space="preserve">Организация и проведение </w:t>
            </w:r>
            <w:r w:rsidRPr="00847E63">
              <w:lastRenderedPageBreak/>
              <w:t>выставок художественного творчества людей с ограниченными возможностями</w:t>
            </w:r>
          </w:p>
        </w:tc>
        <w:tc>
          <w:tcPr>
            <w:tcW w:w="1983" w:type="dxa"/>
            <w:gridSpan w:val="3"/>
            <w:shd w:val="clear" w:color="auto" w:fill="auto"/>
          </w:tcPr>
          <w:p w:rsidR="006B4DDB" w:rsidRPr="00847E63" w:rsidRDefault="006B4DDB" w:rsidP="00DF5E3B">
            <w:pPr>
              <w:spacing w:line="216" w:lineRule="auto"/>
            </w:pPr>
            <w:r w:rsidRPr="00847E63">
              <w:lastRenderedPageBreak/>
              <w:t>Всего</w:t>
            </w:r>
          </w:p>
        </w:tc>
        <w:tc>
          <w:tcPr>
            <w:tcW w:w="1140" w:type="dxa"/>
            <w:shd w:val="clear" w:color="auto" w:fill="auto"/>
          </w:tcPr>
          <w:p w:rsidR="006B4DDB" w:rsidRPr="00847E63" w:rsidRDefault="009D226A" w:rsidP="0089218D">
            <w:pPr>
              <w:spacing w:line="216" w:lineRule="auto"/>
              <w:jc w:val="center"/>
            </w:pPr>
            <w:r>
              <w:t>51,0</w:t>
            </w:r>
          </w:p>
        </w:tc>
        <w:tc>
          <w:tcPr>
            <w:tcW w:w="1140"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17,0</w:t>
            </w:r>
          </w:p>
        </w:tc>
        <w:tc>
          <w:tcPr>
            <w:tcW w:w="1134" w:type="dxa"/>
          </w:tcPr>
          <w:p w:rsidR="006B4DDB" w:rsidRPr="00847E63" w:rsidRDefault="006B4DDB" w:rsidP="00DF5E3B">
            <w:pPr>
              <w:spacing w:line="216" w:lineRule="auto"/>
              <w:jc w:val="center"/>
            </w:pPr>
            <w:r w:rsidRPr="00847E63">
              <w:t>17,0</w:t>
            </w:r>
          </w:p>
        </w:tc>
        <w:tc>
          <w:tcPr>
            <w:tcW w:w="1140" w:type="dxa"/>
            <w:gridSpan w:val="2"/>
          </w:tcPr>
          <w:p w:rsidR="006B4DDB" w:rsidRPr="00847E63" w:rsidRDefault="006B4DDB" w:rsidP="00DF5E3B">
            <w:pPr>
              <w:spacing w:line="216" w:lineRule="auto"/>
              <w:jc w:val="center"/>
            </w:pPr>
            <w:r w:rsidRPr="00847E63">
              <w:t>17,0</w:t>
            </w:r>
          </w:p>
        </w:tc>
        <w:tc>
          <w:tcPr>
            <w:tcW w:w="1700" w:type="dxa"/>
            <w:gridSpan w:val="2"/>
            <w:vMerge w:val="restart"/>
            <w:shd w:val="clear" w:color="auto" w:fill="auto"/>
          </w:tcPr>
          <w:p w:rsidR="006B4DDB" w:rsidRPr="00847E63" w:rsidRDefault="006B4DDB" w:rsidP="00DF5E3B">
            <w:pPr>
              <w:spacing w:line="216" w:lineRule="auto"/>
            </w:pPr>
            <w:r w:rsidRPr="00847E63">
              <w:t xml:space="preserve">Социальная поддержка и </w:t>
            </w:r>
            <w:r w:rsidRPr="00847E63">
              <w:lastRenderedPageBreak/>
              <w:t xml:space="preserve">социокультурная реабилитация граждан с </w:t>
            </w:r>
            <w:proofErr w:type="gramStart"/>
            <w:r w:rsidRPr="00847E63">
              <w:t>ограниченными</w:t>
            </w:r>
            <w:proofErr w:type="gramEnd"/>
            <w:r w:rsidRPr="00847E63">
              <w:t xml:space="preserve"> </w:t>
            </w:r>
            <w:proofErr w:type="spellStart"/>
            <w:r w:rsidRPr="00847E63">
              <w:t>возмож-ностями</w:t>
            </w:r>
            <w:proofErr w:type="spellEnd"/>
          </w:p>
        </w:tc>
        <w:tc>
          <w:tcPr>
            <w:tcW w:w="1849" w:type="dxa"/>
            <w:gridSpan w:val="2"/>
            <w:vMerge w:val="restart"/>
            <w:shd w:val="clear" w:color="auto" w:fill="auto"/>
          </w:tcPr>
          <w:p w:rsidR="006B4DDB" w:rsidRPr="00847E63" w:rsidRDefault="006B4DDB" w:rsidP="00DF5E3B">
            <w:pPr>
              <w:spacing w:line="216" w:lineRule="auto"/>
            </w:pPr>
            <w:r w:rsidRPr="00847E63">
              <w:rPr>
                <w:bCs/>
              </w:rPr>
              <w:lastRenderedPageBreak/>
              <w:t xml:space="preserve">Ответственный за выполнение </w:t>
            </w:r>
            <w:r w:rsidRPr="00847E63">
              <w:rPr>
                <w:bCs/>
              </w:rPr>
              <w:lastRenderedPageBreak/>
              <w:t>мероприятий - УК,  получатель субсидий  - МБУ «ЦМТО УК»</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p w:rsidR="006B4DDB" w:rsidRPr="00847E63" w:rsidRDefault="006B4DDB" w:rsidP="00DF5E3B">
            <w:pPr>
              <w:spacing w:line="216" w:lineRule="auto"/>
            </w:pPr>
          </w:p>
        </w:tc>
        <w:tc>
          <w:tcPr>
            <w:tcW w:w="1140" w:type="dxa"/>
            <w:shd w:val="clear" w:color="auto" w:fill="auto"/>
          </w:tcPr>
          <w:p w:rsidR="006B4DDB" w:rsidRPr="00847E63" w:rsidRDefault="009D226A" w:rsidP="00DF5E3B">
            <w:pPr>
              <w:spacing w:line="216" w:lineRule="auto"/>
              <w:jc w:val="center"/>
            </w:pPr>
            <w:r>
              <w:t>51,0</w:t>
            </w:r>
          </w:p>
        </w:tc>
        <w:tc>
          <w:tcPr>
            <w:tcW w:w="1140"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17,0</w:t>
            </w:r>
          </w:p>
        </w:tc>
        <w:tc>
          <w:tcPr>
            <w:tcW w:w="1134" w:type="dxa"/>
          </w:tcPr>
          <w:p w:rsidR="006B4DDB" w:rsidRPr="00847E63" w:rsidRDefault="006B4DDB" w:rsidP="00DF5E3B">
            <w:pPr>
              <w:spacing w:line="216" w:lineRule="auto"/>
              <w:jc w:val="center"/>
            </w:pPr>
            <w:r w:rsidRPr="00847E63">
              <w:t>17,0</w:t>
            </w:r>
          </w:p>
        </w:tc>
        <w:tc>
          <w:tcPr>
            <w:tcW w:w="1140" w:type="dxa"/>
            <w:gridSpan w:val="2"/>
          </w:tcPr>
          <w:p w:rsidR="006B4DDB" w:rsidRPr="00847E63" w:rsidRDefault="006B4DDB" w:rsidP="00DF5E3B">
            <w:pPr>
              <w:spacing w:line="216" w:lineRule="auto"/>
              <w:jc w:val="center"/>
            </w:pPr>
            <w:r w:rsidRPr="00847E63">
              <w:t>17,0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6.3</w:t>
            </w:r>
          </w:p>
        </w:tc>
        <w:tc>
          <w:tcPr>
            <w:tcW w:w="2119" w:type="dxa"/>
            <w:vMerge w:val="restart"/>
            <w:shd w:val="clear" w:color="auto" w:fill="auto"/>
          </w:tcPr>
          <w:p w:rsidR="006B4DDB" w:rsidRPr="00847E63" w:rsidRDefault="006B4DDB" w:rsidP="00DF5E3B">
            <w:pPr>
              <w:pStyle w:val="21"/>
              <w:spacing w:after="0" w:line="240" w:lineRule="auto"/>
              <w:jc w:val="both"/>
              <w:rPr>
                <w:bCs/>
              </w:rPr>
            </w:pPr>
            <w:r w:rsidRPr="00847E63">
              <w:t>Проведение мероприятий в рамках Всероссийского Дня инвалидов</w:t>
            </w:r>
          </w:p>
        </w:tc>
        <w:tc>
          <w:tcPr>
            <w:tcW w:w="1983" w:type="dxa"/>
            <w:gridSpan w:val="3"/>
            <w:shd w:val="clear" w:color="auto" w:fill="auto"/>
          </w:tcPr>
          <w:p w:rsidR="006B4DDB" w:rsidRPr="00847E63" w:rsidRDefault="006B4DDB" w:rsidP="00DF5E3B">
            <w:pPr>
              <w:spacing w:line="216" w:lineRule="auto"/>
            </w:pPr>
            <w:r w:rsidRPr="00847E63">
              <w:t>Всего</w:t>
            </w:r>
          </w:p>
          <w:p w:rsidR="006B4DDB" w:rsidRPr="00847E63" w:rsidRDefault="006B4DDB" w:rsidP="00DF5E3B">
            <w:pPr>
              <w:spacing w:line="216" w:lineRule="auto"/>
            </w:pPr>
          </w:p>
        </w:tc>
        <w:tc>
          <w:tcPr>
            <w:tcW w:w="1140" w:type="dxa"/>
            <w:shd w:val="clear" w:color="auto" w:fill="auto"/>
          </w:tcPr>
          <w:p w:rsidR="006B4DDB" w:rsidRPr="00847E63" w:rsidRDefault="009D226A" w:rsidP="00DF5E3B">
            <w:pPr>
              <w:spacing w:line="216" w:lineRule="auto"/>
              <w:jc w:val="center"/>
            </w:pPr>
            <w:r>
              <w:t>30,0</w:t>
            </w:r>
          </w:p>
        </w:tc>
        <w:tc>
          <w:tcPr>
            <w:tcW w:w="1140"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10,0</w:t>
            </w:r>
          </w:p>
        </w:tc>
        <w:tc>
          <w:tcPr>
            <w:tcW w:w="1134" w:type="dxa"/>
          </w:tcPr>
          <w:p w:rsidR="006B4DDB" w:rsidRPr="00847E63" w:rsidRDefault="006B4DDB" w:rsidP="00DF5E3B">
            <w:pPr>
              <w:spacing w:line="216" w:lineRule="auto"/>
              <w:jc w:val="center"/>
            </w:pPr>
            <w:r w:rsidRPr="00847E63">
              <w:t>10,0</w:t>
            </w:r>
          </w:p>
        </w:tc>
        <w:tc>
          <w:tcPr>
            <w:tcW w:w="1140" w:type="dxa"/>
            <w:gridSpan w:val="2"/>
          </w:tcPr>
          <w:p w:rsidR="006B4DDB" w:rsidRPr="00847E63" w:rsidRDefault="006B4DDB" w:rsidP="00DF5E3B">
            <w:pPr>
              <w:spacing w:line="216" w:lineRule="auto"/>
              <w:jc w:val="center"/>
            </w:pPr>
            <w:r w:rsidRPr="00847E63">
              <w:t>10,0</w:t>
            </w:r>
          </w:p>
        </w:tc>
        <w:tc>
          <w:tcPr>
            <w:tcW w:w="1700" w:type="dxa"/>
            <w:gridSpan w:val="2"/>
            <w:vMerge w:val="restart"/>
            <w:shd w:val="clear" w:color="auto" w:fill="auto"/>
          </w:tcPr>
          <w:p w:rsidR="006B4DDB" w:rsidRPr="00847E63" w:rsidRDefault="006B4DDB" w:rsidP="00DF5E3B">
            <w:pPr>
              <w:spacing w:line="216" w:lineRule="auto"/>
            </w:pPr>
            <w:r w:rsidRPr="00847E63">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6B4DDB" w:rsidRPr="00847E63" w:rsidRDefault="006B4DDB" w:rsidP="00037E12">
            <w:pPr>
              <w:spacing w:line="216" w:lineRule="auto"/>
            </w:pPr>
            <w:r w:rsidRPr="00847E63">
              <w:rPr>
                <w:bCs/>
              </w:rPr>
              <w:t xml:space="preserve">Ответственный за выполнение мероприятий - УК,  получатель субсидий  - МБУ «СКЦ МО Крымский район» </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9D226A" w:rsidP="00DF5E3B">
            <w:pPr>
              <w:spacing w:line="216" w:lineRule="auto"/>
              <w:jc w:val="center"/>
            </w:pPr>
            <w:r>
              <w:t>30,0</w:t>
            </w:r>
          </w:p>
        </w:tc>
        <w:tc>
          <w:tcPr>
            <w:tcW w:w="1140"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10,0</w:t>
            </w:r>
          </w:p>
        </w:tc>
        <w:tc>
          <w:tcPr>
            <w:tcW w:w="1134" w:type="dxa"/>
          </w:tcPr>
          <w:p w:rsidR="006B4DDB" w:rsidRPr="00847E63" w:rsidRDefault="006B4DDB" w:rsidP="00DF5E3B">
            <w:pPr>
              <w:spacing w:line="216" w:lineRule="auto"/>
              <w:jc w:val="center"/>
            </w:pPr>
            <w:r w:rsidRPr="00847E63">
              <w:t>10,0</w:t>
            </w:r>
          </w:p>
        </w:tc>
        <w:tc>
          <w:tcPr>
            <w:tcW w:w="1140" w:type="dxa"/>
            <w:gridSpan w:val="2"/>
          </w:tcPr>
          <w:p w:rsidR="006B4DDB" w:rsidRPr="00847E63" w:rsidRDefault="006B4DDB" w:rsidP="00DF5E3B">
            <w:pPr>
              <w:spacing w:line="216" w:lineRule="auto"/>
              <w:jc w:val="center"/>
            </w:pPr>
            <w:r w:rsidRPr="00847E63">
              <w:t>10,0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val="restart"/>
            <w:shd w:val="clear" w:color="auto" w:fill="auto"/>
          </w:tcPr>
          <w:p w:rsidR="006B4DDB" w:rsidRPr="00847E63" w:rsidRDefault="006B4DDB" w:rsidP="00AF05D6">
            <w:pPr>
              <w:spacing w:line="216" w:lineRule="auto"/>
              <w:jc w:val="center"/>
            </w:pPr>
            <w:r w:rsidRPr="00847E63">
              <w:t>6.4</w:t>
            </w:r>
          </w:p>
        </w:tc>
        <w:tc>
          <w:tcPr>
            <w:tcW w:w="2119" w:type="dxa"/>
            <w:vMerge w:val="restart"/>
            <w:shd w:val="clear" w:color="auto" w:fill="auto"/>
          </w:tcPr>
          <w:p w:rsidR="006B4DDB" w:rsidRPr="00847E63" w:rsidRDefault="006B4DDB" w:rsidP="00AF05D6">
            <w:pPr>
              <w:pStyle w:val="21"/>
              <w:spacing w:after="0" w:line="240" w:lineRule="auto"/>
              <w:jc w:val="both"/>
              <w:rPr>
                <w:bCs/>
              </w:rPr>
            </w:pPr>
            <w:r w:rsidRPr="00847E63">
              <w:t>Проведение социально значимых мероприятий</w:t>
            </w:r>
          </w:p>
        </w:tc>
        <w:tc>
          <w:tcPr>
            <w:tcW w:w="1983" w:type="dxa"/>
            <w:gridSpan w:val="3"/>
            <w:shd w:val="clear" w:color="auto" w:fill="auto"/>
          </w:tcPr>
          <w:p w:rsidR="006B4DDB" w:rsidRPr="00847E63" w:rsidRDefault="006B4DDB" w:rsidP="00AF05D6">
            <w:pPr>
              <w:spacing w:line="216" w:lineRule="auto"/>
            </w:pPr>
            <w:r w:rsidRPr="00847E63">
              <w:t>Всего</w:t>
            </w:r>
          </w:p>
          <w:p w:rsidR="006B4DDB" w:rsidRPr="00847E63" w:rsidRDefault="006B4DDB" w:rsidP="00AF05D6">
            <w:pPr>
              <w:spacing w:line="216" w:lineRule="auto"/>
            </w:pPr>
          </w:p>
        </w:tc>
        <w:tc>
          <w:tcPr>
            <w:tcW w:w="1140" w:type="dxa"/>
            <w:shd w:val="clear" w:color="auto" w:fill="auto"/>
          </w:tcPr>
          <w:p w:rsidR="006B4DDB" w:rsidRPr="00847E63" w:rsidRDefault="009D226A" w:rsidP="00AF05D6">
            <w:pPr>
              <w:spacing w:line="216" w:lineRule="auto"/>
              <w:jc w:val="center"/>
            </w:pPr>
            <w:r>
              <w:t>348,9</w:t>
            </w:r>
          </w:p>
        </w:tc>
        <w:tc>
          <w:tcPr>
            <w:tcW w:w="1140" w:type="dxa"/>
            <w:gridSpan w:val="2"/>
            <w:shd w:val="clear" w:color="auto" w:fill="auto"/>
          </w:tcPr>
          <w:p w:rsidR="006B4DDB" w:rsidRPr="00847E63" w:rsidRDefault="006B4DDB" w:rsidP="00AF05D6">
            <w:pPr>
              <w:spacing w:line="216" w:lineRule="auto"/>
              <w:jc w:val="center"/>
            </w:pPr>
            <w:r w:rsidRPr="00847E63">
              <w:t>0,0</w:t>
            </w:r>
          </w:p>
        </w:tc>
        <w:tc>
          <w:tcPr>
            <w:tcW w:w="1134" w:type="dxa"/>
            <w:gridSpan w:val="2"/>
            <w:shd w:val="clear" w:color="auto" w:fill="auto"/>
          </w:tcPr>
          <w:p w:rsidR="006B4DDB" w:rsidRPr="00847E63" w:rsidRDefault="006B4DDB" w:rsidP="00452430">
            <w:pPr>
              <w:spacing w:line="216" w:lineRule="auto"/>
              <w:jc w:val="center"/>
            </w:pPr>
            <w:r w:rsidRPr="00847E63">
              <w:t>0,0</w:t>
            </w:r>
          </w:p>
        </w:tc>
        <w:tc>
          <w:tcPr>
            <w:tcW w:w="1134" w:type="dxa"/>
            <w:gridSpan w:val="2"/>
            <w:shd w:val="clear" w:color="auto" w:fill="auto"/>
          </w:tcPr>
          <w:p w:rsidR="006B4DDB" w:rsidRPr="00847E63" w:rsidRDefault="006B4DDB" w:rsidP="000158E7">
            <w:pPr>
              <w:spacing w:line="216" w:lineRule="auto"/>
              <w:jc w:val="center"/>
            </w:pPr>
            <w:r w:rsidRPr="00847E63">
              <w:t>116,3</w:t>
            </w:r>
          </w:p>
        </w:tc>
        <w:tc>
          <w:tcPr>
            <w:tcW w:w="1134" w:type="dxa"/>
          </w:tcPr>
          <w:p w:rsidR="006B4DDB" w:rsidRPr="00847E63" w:rsidRDefault="006B4DDB" w:rsidP="000158E7">
            <w:pPr>
              <w:spacing w:line="216" w:lineRule="auto"/>
              <w:jc w:val="center"/>
            </w:pPr>
            <w:r w:rsidRPr="00847E63">
              <w:t>116,3</w:t>
            </w:r>
          </w:p>
        </w:tc>
        <w:tc>
          <w:tcPr>
            <w:tcW w:w="1140" w:type="dxa"/>
            <w:gridSpan w:val="2"/>
          </w:tcPr>
          <w:p w:rsidR="006B4DDB" w:rsidRPr="00847E63" w:rsidRDefault="006B4DDB" w:rsidP="000158E7">
            <w:pPr>
              <w:spacing w:line="216" w:lineRule="auto"/>
              <w:jc w:val="center"/>
            </w:pPr>
            <w:r w:rsidRPr="00847E63">
              <w:t>116,3</w:t>
            </w:r>
          </w:p>
        </w:tc>
        <w:tc>
          <w:tcPr>
            <w:tcW w:w="1700" w:type="dxa"/>
            <w:gridSpan w:val="2"/>
            <w:vMerge w:val="restart"/>
            <w:shd w:val="clear" w:color="auto" w:fill="auto"/>
          </w:tcPr>
          <w:p w:rsidR="006B4DDB" w:rsidRPr="00847E63" w:rsidRDefault="006B4DDB" w:rsidP="00AF05D6">
            <w:pPr>
              <w:spacing w:line="216" w:lineRule="auto"/>
            </w:pPr>
            <w:r w:rsidRPr="00847E63">
              <w:t>Организация досуговой занятости для социально незащищенной категории граждан</w:t>
            </w:r>
          </w:p>
        </w:tc>
        <w:tc>
          <w:tcPr>
            <w:tcW w:w="1849" w:type="dxa"/>
            <w:gridSpan w:val="2"/>
            <w:vMerge w:val="restart"/>
            <w:shd w:val="clear" w:color="auto" w:fill="auto"/>
          </w:tcPr>
          <w:p w:rsidR="006B4DDB" w:rsidRPr="00847E63" w:rsidRDefault="006B4DDB" w:rsidP="00AF05D6">
            <w:pPr>
              <w:spacing w:line="216" w:lineRule="auto"/>
              <w:rPr>
                <w:bCs/>
              </w:rPr>
            </w:pPr>
            <w:r w:rsidRPr="00847E63">
              <w:rPr>
                <w:bCs/>
              </w:rPr>
              <w:t>Ответственный за выполнение мероприятий - УК,  получатель субсидий  - МБУ «СКЦ МО Крымский район»</w:t>
            </w: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9D226A" w:rsidP="00DF5E3B">
            <w:pPr>
              <w:spacing w:line="216" w:lineRule="auto"/>
              <w:jc w:val="center"/>
            </w:pPr>
            <w:r>
              <w:t>348,9</w:t>
            </w:r>
          </w:p>
        </w:tc>
        <w:tc>
          <w:tcPr>
            <w:tcW w:w="1140"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DF5E3B">
            <w:pPr>
              <w:spacing w:line="216" w:lineRule="auto"/>
              <w:jc w:val="center"/>
            </w:pPr>
            <w:r w:rsidRPr="00847E63">
              <w:t>0,0</w:t>
            </w:r>
          </w:p>
        </w:tc>
        <w:tc>
          <w:tcPr>
            <w:tcW w:w="1134" w:type="dxa"/>
            <w:gridSpan w:val="2"/>
            <w:shd w:val="clear" w:color="auto" w:fill="auto"/>
          </w:tcPr>
          <w:p w:rsidR="006B4DDB" w:rsidRPr="00847E63" w:rsidRDefault="006B4DDB" w:rsidP="000158E7">
            <w:pPr>
              <w:spacing w:line="216" w:lineRule="auto"/>
              <w:jc w:val="center"/>
            </w:pPr>
            <w:r w:rsidRPr="00847E63">
              <w:t>116,3</w:t>
            </w:r>
          </w:p>
        </w:tc>
        <w:tc>
          <w:tcPr>
            <w:tcW w:w="1134" w:type="dxa"/>
          </w:tcPr>
          <w:p w:rsidR="006B4DDB" w:rsidRPr="00847E63" w:rsidRDefault="006B4DDB" w:rsidP="000158E7">
            <w:pPr>
              <w:spacing w:line="216" w:lineRule="auto"/>
              <w:jc w:val="center"/>
            </w:pPr>
            <w:r w:rsidRPr="00847E63">
              <w:t>116,3</w:t>
            </w:r>
          </w:p>
        </w:tc>
        <w:tc>
          <w:tcPr>
            <w:tcW w:w="1140" w:type="dxa"/>
            <w:gridSpan w:val="2"/>
          </w:tcPr>
          <w:p w:rsidR="006B4DDB" w:rsidRPr="00847E63" w:rsidRDefault="006B4DDB" w:rsidP="000158E7">
            <w:pPr>
              <w:spacing w:line="216" w:lineRule="auto"/>
              <w:jc w:val="center"/>
            </w:pPr>
            <w:r w:rsidRPr="00847E63">
              <w:t>116,3</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pStyle w:val="21"/>
              <w:spacing w:after="0" w:line="240" w:lineRule="auto"/>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2816" w:type="dxa"/>
            <w:gridSpan w:val="3"/>
            <w:shd w:val="clear" w:color="auto" w:fill="auto"/>
            <w:vAlign w:val="center"/>
          </w:tcPr>
          <w:p w:rsidR="006B4DDB" w:rsidRPr="00847E63" w:rsidRDefault="006B4DDB" w:rsidP="00DF5E3B">
            <w:pPr>
              <w:pStyle w:val="21"/>
              <w:spacing w:after="0" w:line="240" w:lineRule="auto"/>
              <w:jc w:val="center"/>
              <w:rPr>
                <w:bCs/>
              </w:rPr>
            </w:pPr>
            <w:r w:rsidRPr="00847E63">
              <w:t>Итого по разделу 6</w:t>
            </w:r>
          </w:p>
        </w:tc>
        <w:tc>
          <w:tcPr>
            <w:tcW w:w="1983" w:type="dxa"/>
            <w:gridSpan w:val="3"/>
            <w:shd w:val="clear" w:color="auto" w:fill="auto"/>
          </w:tcPr>
          <w:p w:rsidR="006B4DDB" w:rsidRPr="00847E63" w:rsidRDefault="006B4DDB" w:rsidP="00DF5E3B">
            <w:pPr>
              <w:spacing w:line="216" w:lineRule="auto"/>
            </w:pPr>
            <w:r w:rsidRPr="00847E63">
              <w:t>местный бюджет</w:t>
            </w:r>
          </w:p>
        </w:tc>
        <w:tc>
          <w:tcPr>
            <w:tcW w:w="1140" w:type="dxa"/>
            <w:shd w:val="clear" w:color="auto" w:fill="auto"/>
          </w:tcPr>
          <w:p w:rsidR="006B4DDB" w:rsidRPr="00847E63" w:rsidRDefault="009D226A" w:rsidP="00BE2CA5">
            <w:pPr>
              <w:jc w:val="center"/>
            </w:pPr>
            <w:r>
              <w:t>604,9</w:t>
            </w:r>
          </w:p>
        </w:tc>
        <w:tc>
          <w:tcPr>
            <w:tcW w:w="1140" w:type="dxa"/>
            <w:gridSpan w:val="2"/>
            <w:shd w:val="clear" w:color="auto" w:fill="auto"/>
          </w:tcPr>
          <w:p w:rsidR="006B4DDB" w:rsidRPr="00847E63" w:rsidRDefault="006B4DDB" w:rsidP="00DF5E3B">
            <w:pPr>
              <w:jc w:val="center"/>
            </w:pPr>
            <w:r w:rsidRPr="00847E63">
              <w:t>35,0</w:t>
            </w:r>
          </w:p>
        </w:tc>
        <w:tc>
          <w:tcPr>
            <w:tcW w:w="1134" w:type="dxa"/>
            <w:gridSpan w:val="2"/>
            <w:shd w:val="clear" w:color="auto" w:fill="auto"/>
          </w:tcPr>
          <w:p w:rsidR="006B4DDB" w:rsidRPr="00847E63" w:rsidRDefault="006B4DDB" w:rsidP="00DF5E3B">
            <w:pPr>
              <w:jc w:val="center"/>
            </w:pPr>
            <w:r w:rsidRPr="00847E63">
              <w:t>35,0</w:t>
            </w:r>
          </w:p>
        </w:tc>
        <w:tc>
          <w:tcPr>
            <w:tcW w:w="1134" w:type="dxa"/>
            <w:gridSpan w:val="2"/>
            <w:shd w:val="clear" w:color="auto" w:fill="auto"/>
          </w:tcPr>
          <w:p w:rsidR="006B4DDB" w:rsidRPr="00847E63" w:rsidRDefault="006B4DDB" w:rsidP="005E6198">
            <w:pPr>
              <w:jc w:val="center"/>
            </w:pPr>
            <w:r w:rsidRPr="00847E63">
              <w:t>178,3</w:t>
            </w:r>
          </w:p>
        </w:tc>
        <w:tc>
          <w:tcPr>
            <w:tcW w:w="1134" w:type="dxa"/>
          </w:tcPr>
          <w:p w:rsidR="006B4DDB" w:rsidRPr="00847E63" w:rsidRDefault="006B4DDB" w:rsidP="00BE2CA5">
            <w:pPr>
              <w:jc w:val="center"/>
            </w:pPr>
            <w:r w:rsidRPr="00847E63">
              <w:t>178,3</w:t>
            </w:r>
          </w:p>
        </w:tc>
        <w:tc>
          <w:tcPr>
            <w:tcW w:w="1140" w:type="dxa"/>
            <w:gridSpan w:val="2"/>
          </w:tcPr>
          <w:p w:rsidR="006B4DDB" w:rsidRPr="00847E63" w:rsidRDefault="006B4DDB" w:rsidP="00BE2CA5">
            <w:pPr>
              <w:jc w:val="center"/>
            </w:pPr>
            <w:r w:rsidRPr="00847E63">
              <w:t>178,3</w:t>
            </w:r>
          </w:p>
        </w:tc>
        <w:tc>
          <w:tcPr>
            <w:tcW w:w="1700" w:type="dxa"/>
            <w:gridSpan w:val="2"/>
            <w:shd w:val="clear" w:color="auto" w:fill="auto"/>
          </w:tcPr>
          <w:p w:rsidR="006B4DDB" w:rsidRPr="00847E63" w:rsidRDefault="006B4DDB" w:rsidP="00DF5E3B">
            <w:pPr>
              <w:spacing w:line="216" w:lineRule="auto"/>
            </w:pPr>
          </w:p>
        </w:tc>
        <w:tc>
          <w:tcPr>
            <w:tcW w:w="1849" w:type="dxa"/>
            <w:gridSpan w:val="2"/>
            <w:shd w:val="clear" w:color="auto" w:fill="auto"/>
          </w:tcPr>
          <w:p w:rsidR="006B4DDB" w:rsidRPr="00847E63" w:rsidRDefault="006B4DDB" w:rsidP="00DF5E3B">
            <w:pPr>
              <w:spacing w:line="216" w:lineRule="auto"/>
            </w:pPr>
          </w:p>
        </w:tc>
      </w:tr>
      <w:tr w:rsidR="006B4DDB" w:rsidRPr="00847E63" w:rsidTr="000C4EF2">
        <w:trPr>
          <w:trHeight w:val="370"/>
        </w:trPr>
        <w:tc>
          <w:tcPr>
            <w:tcW w:w="697" w:type="dxa"/>
            <w:gridSpan w:val="2"/>
            <w:shd w:val="clear" w:color="auto" w:fill="auto"/>
          </w:tcPr>
          <w:p w:rsidR="006B4DDB" w:rsidRPr="00847E63" w:rsidRDefault="006B4DDB" w:rsidP="00DF5E3B">
            <w:pPr>
              <w:spacing w:line="216" w:lineRule="auto"/>
              <w:jc w:val="center"/>
            </w:pPr>
          </w:p>
          <w:p w:rsidR="006B4DDB" w:rsidRPr="00847E63" w:rsidRDefault="006B4DDB" w:rsidP="00DF5E3B">
            <w:pPr>
              <w:spacing w:line="216" w:lineRule="auto"/>
              <w:jc w:val="center"/>
            </w:pPr>
            <w:r w:rsidRPr="00847E63">
              <w:t>7.</w:t>
            </w:r>
          </w:p>
        </w:tc>
        <w:tc>
          <w:tcPr>
            <w:tcW w:w="2119" w:type="dxa"/>
            <w:shd w:val="clear" w:color="auto" w:fill="auto"/>
          </w:tcPr>
          <w:p w:rsidR="006B4DDB" w:rsidRPr="00847E63" w:rsidRDefault="006B4DDB" w:rsidP="00DF5E3B">
            <w:pPr>
              <w:pStyle w:val="21"/>
              <w:spacing w:after="0" w:line="240" w:lineRule="auto"/>
              <w:jc w:val="both"/>
              <w:rPr>
                <w:bCs/>
              </w:rPr>
            </w:pPr>
          </w:p>
          <w:p w:rsidR="006B4DDB" w:rsidRPr="00847E63" w:rsidRDefault="006B4DDB" w:rsidP="00DF5E3B">
            <w:pPr>
              <w:pStyle w:val="21"/>
              <w:spacing w:after="0" w:line="240" w:lineRule="auto"/>
              <w:jc w:val="both"/>
              <w:rPr>
                <w:bCs/>
              </w:rPr>
            </w:pPr>
            <w:r w:rsidRPr="00847E63">
              <w:rPr>
                <w:bCs/>
              </w:rPr>
              <w:t>Задача</w:t>
            </w:r>
          </w:p>
        </w:tc>
        <w:tc>
          <w:tcPr>
            <w:tcW w:w="12354" w:type="dxa"/>
            <w:gridSpan w:val="17"/>
            <w:shd w:val="clear" w:color="auto" w:fill="auto"/>
          </w:tcPr>
          <w:p w:rsidR="006B4DDB" w:rsidRPr="00847E63" w:rsidRDefault="006B4DDB" w:rsidP="00DF5E3B">
            <w:pPr>
              <w:rPr>
                <w:b/>
                <w:i/>
              </w:rPr>
            </w:pPr>
          </w:p>
          <w:p w:rsidR="006B4DDB" w:rsidRPr="00847E63" w:rsidRDefault="006B4DDB" w:rsidP="00DF5E3B">
            <w:pPr>
              <w:rPr>
                <w:b/>
                <w:i/>
              </w:rPr>
            </w:pPr>
            <w:r w:rsidRPr="00847E63">
              <w:rPr>
                <w:b/>
                <w:i/>
              </w:rPr>
              <w:t>Поддержка творческих организаций, выявление и поддержка молодых дарований</w:t>
            </w: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7.1</w:t>
            </w:r>
          </w:p>
        </w:tc>
        <w:tc>
          <w:tcPr>
            <w:tcW w:w="2119" w:type="dxa"/>
            <w:vMerge w:val="restart"/>
            <w:shd w:val="clear" w:color="auto" w:fill="auto"/>
          </w:tcPr>
          <w:p w:rsidR="006B4DDB" w:rsidRPr="00847E63" w:rsidRDefault="006B4DDB" w:rsidP="00DF5E3B">
            <w:pPr>
              <w:pStyle w:val="21"/>
              <w:spacing w:after="0" w:line="240" w:lineRule="auto"/>
              <w:jc w:val="both"/>
              <w:rPr>
                <w:bCs/>
              </w:rPr>
            </w:pPr>
            <w:r w:rsidRPr="00847E63">
              <w:t xml:space="preserve">Выплата ежегодной стипендии главы муниципального образования Крымский район для одаренных </w:t>
            </w:r>
            <w:r w:rsidRPr="00847E63">
              <w:lastRenderedPageBreak/>
              <w:t>детей учреждений культуры и дополнительного образования детей</w:t>
            </w:r>
          </w:p>
        </w:tc>
        <w:tc>
          <w:tcPr>
            <w:tcW w:w="1983" w:type="dxa"/>
            <w:gridSpan w:val="3"/>
            <w:shd w:val="clear" w:color="auto" w:fill="auto"/>
          </w:tcPr>
          <w:p w:rsidR="006B4DDB" w:rsidRPr="00847E63" w:rsidRDefault="006B4DDB" w:rsidP="00DF5E3B">
            <w:pPr>
              <w:spacing w:line="216" w:lineRule="auto"/>
            </w:pPr>
            <w:r w:rsidRPr="00847E63">
              <w:lastRenderedPageBreak/>
              <w:t>Всего</w:t>
            </w:r>
          </w:p>
          <w:p w:rsidR="006B4DDB" w:rsidRPr="00847E63" w:rsidRDefault="006B4DDB" w:rsidP="00DF5E3B">
            <w:pPr>
              <w:spacing w:line="216" w:lineRule="auto"/>
            </w:pPr>
          </w:p>
        </w:tc>
        <w:tc>
          <w:tcPr>
            <w:tcW w:w="1140" w:type="dxa"/>
            <w:shd w:val="clear" w:color="auto" w:fill="auto"/>
          </w:tcPr>
          <w:p w:rsidR="006B4DDB" w:rsidRPr="00847E63" w:rsidRDefault="009D226A" w:rsidP="008D2558">
            <w:pPr>
              <w:spacing w:line="216" w:lineRule="auto"/>
              <w:jc w:val="center"/>
            </w:pPr>
            <w:r>
              <w:t>90</w:t>
            </w:r>
            <w:r w:rsidR="008D2558">
              <w:t>3</w:t>
            </w:r>
            <w:r>
              <w:t>,9</w:t>
            </w:r>
          </w:p>
        </w:tc>
        <w:tc>
          <w:tcPr>
            <w:tcW w:w="1140" w:type="dxa"/>
            <w:gridSpan w:val="2"/>
            <w:shd w:val="clear" w:color="auto" w:fill="auto"/>
          </w:tcPr>
          <w:p w:rsidR="006B4DDB" w:rsidRPr="00847E63" w:rsidRDefault="006B4DDB" w:rsidP="00DF5E3B">
            <w:pPr>
              <w:spacing w:line="216" w:lineRule="auto"/>
              <w:jc w:val="center"/>
            </w:pPr>
            <w:r w:rsidRPr="00847E63">
              <w:t>180,0</w:t>
            </w:r>
          </w:p>
        </w:tc>
        <w:tc>
          <w:tcPr>
            <w:tcW w:w="1134" w:type="dxa"/>
            <w:gridSpan w:val="2"/>
            <w:shd w:val="clear" w:color="auto" w:fill="auto"/>
          </w:tcPr>
          <w:p w:rsidR="006B4DDB" w:rsidRPr="00847E63" w:rsidRDefault="006B4DDB" w:rsidP="00DF5E3B">
            <w:pPr>
              <w:spacing w:line="216" w:lineRule="auto"/>
              <w:jc w:val="center"/>
            </w:pPr>
            <w:r w:rsidRPr="00847E63">
              <w:t>180,0</w:t>
            </w:r>
          </w:p>
        </w:tc>
        <w:tc>
          <w:tcPr>
            <w:tcW w:w="1134" w:type="dxa"/>
            <w:gridSpan w:val="2"/>
            <w:shd w:val="clear" w:color="auto" w:fill="auto"/>
          </w:tcPr>
          <w:p w:rsidR="006B4DDB" w:rsidRPr="00847E63" w:rsidRDefault="008D2558" w:rsidP="006B4DDB">
            <w:pPr>
              <w:spacing w:line="216" w:lineRule="auto"/>
              <w:jc w:val="center"/>
            </w:pPr>
            <w:r>
              <w:t>181</w:t>
            </w:r>
            <w:r w:rsidR="006B4DDB" w:rsidRPr="00847E63">
              <w:t>,</w:t>
            </w:r>
            <w:r w:rsidR="006B4DDB">
              <w:t>3</w:t>
            </w:r>
          </w:p>
        </w:tc>
        <w:tc>
          <w:tcPr>
            <w:tcW w:w="1134" w:type="dxa"/>
          </w:tcPr>
          <w:p w:rsidR="006B4DDB" w:rsidRPr="00847E63" w:rsidRDefault="008D2558" w:rsidP="00DF5E3B">
            <w:pPr>
              <w:spacing w:line="216" w:lineRule="auto"/>
              <w:jc w:val="center"/>
            </w:pPr>
            <w:r>
              <w:t>181</w:t>
            </w:r>
            <w:r w:rsidR="006B4DDB">
              <w:t>,3</w:t>
            </w:r>
          </w:p>
        </w:tc>
        <w:tc>
          <w:tcPr>
            <w:tcW w:w="1140" w:type="dxa"/>
            <w:gridSpan w:val="2"/>
          </w:tcPr>
          <w:p w:rsidR="006B4DDB" w:rsidRPr="00847E63" w:rsidRDefault="008D2558" w:rsidP="006B4DDB">
            <w:pPr>
              <w:spacing w:line="216" w:lineRule="auto"/>
              <w:jc w:val="center"/>
            </w:pPr>
            <w:r>
              <w:t>181</w:t>
            </w:r>
            <w:r w:rsidR="006B4DDB" w:rsidRPr="00847E63">
              <w:t>,</w:t>
            </w:r>
            <w:r w:rsidR="006B4DDB">
              <w:t>3</w:t>
            </w:r>
          </w:p>
        </w:tc>
        <w:tc>
          <w:tcPr>
            <w:tcW w:w="1700" w:type="dxa"/>
            <w:gridSpan w:val="2"/>
            <w:vMerge w:val="restart"/>
            <w:shd w:val="clear" w:color="auto" w:fill="auto"/>
          </w:tcPr>
          <w:p w:rsidR="006B4DDB" w:rsidRPr="00847E63" w:rsidRDefault="006B4DDB" w:rsidP="00DF5E3B">
            <w:pPr>
              <w:spacing w:line="216" w:lineRule="auto"/>
            </w:pPr>
            <w:r w:rsidRPr="00847E63">
              <w:t xml:space="preserve">Ежегодная выплата 15 стипендий  учащимся ДШИ и участникам творческих коллективов </w:t>
            </w:r>
            <w:r w:rsidRPr="00847E63">
              <w:lastRenderedPageBreak/>
              <w:t>СКЦ</w:t>
            </w:r>
          </w:p>
        </w:tc>
        <w:tc>
          <w:tcPr>
            <w:tcW w:w="1849" w:type="dxa"/>
            <w:gridSpan w:val="2"/>
            <w:vMerge w:val="restart"/>
            <w:shd w:val="clear" w:color="auto" w:fill="auto"/>
          </w:tcPr>
          <w:p w:rsidR="006B4DDB" w:rsidRPr="00847E63" w:rsidRDefault="006B4DDB" w:rsidP="00037E12">
            <w:pPr>
              <w:pStyle w:val="21"/>
              <w:spacing w:after="0" w:line="240" w:lineRule="auto"/>
              <w:rPr>
                <w:bCs/>
              </w:rPr>
            </w:pPr>
            <w:r w:rsidRPr="00847E63">
              <w:rPr>
                <w:bCs/>
              </w:rPr>
              <w:lastRenderedPageBreak/>
              <w:t xml:space="preserve">Ответственный за выполнение мероприятий - УК,  получатели субсидий  - МБУ «СКЦ </w:t>
            </w:r>
            <w:r w:rsidRPr="00847E63">
              <w:rPr>
                <w:bCs/>
              </w:rPr>
              <w:lastRenderedPageBreak/>
              <w:t>МО Крымский район», МБУДО детские школы искусств</w:t>
            </w: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21"/>
              <w:jc w:val="both"/>
              <w:rPr>
                <w:bCs/>
              </w:rPr>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9D226A" w:rsidP="008D2558">
            <w:pPr>
              <w:spacing w:line="216" w:lineRule="auto"/>
              <w:jc w:val="center"/>
            </w:pPr>
            <w:r>
              <w:t>90</w:t>
            </w:r>
            <w:r w:rsidR="008D2558">
              <w:t>3</w:t>
            </w:r>
            <w:r>
              <w:t>,9</w:t>
            </w:r>
          </w:p>
        </w:tc>
        <w:tc>
          <w:tcPr>
            <w:tcW w:w="1140" w:type="dxa"/>
            <w:gridSpan w:val="2"/>
            <w:shd w:val="clear" w:color="auto" w:fill="auto"/>
          </w:tcPr>
          <w:p w:rsidR="006B4DDB" w:rsidRPr="00847E63" w:rsidRDefault="006B4DDB" w:rsidP="00D12833">
            <w:pPr>
              <w:spacing w:line="216" w:lineRule="auto"/>
              <w:jc w:val="center"/>
            </w:pPr>
            <w:r w:rsidRPr="00847E63">
              <w:t>180,0</w:t>
            </w:r>
          </w:p>
        </w:tc>
        <w:tc>
          <w:tcPr>
            <w:tcW w:w="1134" w:type="dxa"/>
            <w:gridSpan w:val="2"/>
            <w:shd w:val="clear" w:color="auto" w:fill="auto"/>
          </w:tcPr>
          <w:p w:rsidR="006B4DDB" w:rsidRPr="00847E63" w:rsidRDefault="006B4DDB" w:rsidP="00DF5E3B">
            <w:pPr>
              <w:spacing w:line="216" w:lineRule="auto"/>
              <w:jc w:val="center"/>
            </w:pPr>
            <w:r w:rsidRPr="00847E63">
              <w:t>180,0</w:t>
            </w:r>
          </w:p>
        </w:tc>
        <w:tc>
          <w:tcPr>
            <w:tcW w:w="1134" w:type="dxa"/>
            <w:gridSpan w:val="2"/>
            <w:shd w:val="clear" w:color="auto" w:fill="auto"/>
          </w:tcPr>
          <w:p w:rsidR="006B4DDB" w:rsidRPr="00847E63" w:rsidRDefault="008D2558" w:rsidP="006B4DDB">
            <w:pPr>
              <w:spacing w:line="216" w:lineRule="auto"/>
              <w:jc w:val="center"/>
            </w:pPr>
            <w:r>
              <w:t>181</w:t>
            </w:r>
            <w:r w:rsidR="006B4DDB" w:rsidRPr="00847E63">
              <w:t>,</w:t>
            </w:r>
            <w:r w:rsidR="006B4DDB">
              <w:t>3</w:t>
            </w:r>
          </w:p>
        </w:tc>
        <w:tc>
          <w:tcPr>
            <w:tcW w:w="1134" w:type="dxa"/>
          </w:tcPr>
          <w:p w:rsidR="006B4DDB" w:rsidRPr="00847E63" w:rsidRDefault="008D2558" w:rsidP="006B4DDB">
            <w:pPr>
              <w:spacing w:line="216" w:lineRule="auto"/>
              <w:jc w:val="center"/>
            </w:pPr>
            <w:r>
              <w:t>181</w:t>
            </w:r>
            <w:r w:rsidR="006B4DDB" w:rsidRPr="00847E63">
              <w:t>,</w:t>
            </w:r>
            <w:r w:rsidR="006B4DDB">
              <w:t>3</w:t>
            </w:r>
          </w:p>
        </w:tc>
        <w:tc>
          <w:tcPr>
            <w:tcW w:w="1140" w:type="dxa"/>
            <w:gridSpan w:val="2"/>
          </w:tcPr>
          <w:p w:rsidR="006B4DDB" w:rsidRPr="00847E63" w:rsidRDefault="008D2558" w:rsidP="006B4DDB">
            <w:pPr>
              <w:spacing w:line="216" w:lineRule="auto"/>
              <w:jc w:val="center"/>
            </w:pPr>
            <w:r>
              <w:t>181</w:t>
            </w:r>
            <w:r w:rsidR="006B4DDB" w:rsidRPr="00847E63">
              <w:t>,</w:t>
            </w:r>
            <w:r w:rsidR="006B4DDB">
              <w:t>3</w:t>
            </w:r>
          </w:p>
        </w:tc>
        <w:tc>
          <w:tcPr>
            <w:tcW w:w="1700" w:type="dxa"/>
            <w:gridSpan w:val="2"/>
            <w:vMerge/>
            <w:shd w:val="clear" w:color="auto" w:fill="auto"/>
          </w:tcPr>
          <w:p w:rsidR="006B4DDB" w:rsidRPr="00847E63" w:rsidRDefault="006B4DDB" w:rsidP="00DF5E3B">
            <w:pPr>
              <w:spacing w:line="216" w:lineRule="auto"/>
              <w:jc w:val="center"/>
            </w:pPr>
          </w:p>
        </w:tc>
        <w:tc>
          <w:tcPr>
            <w:tcW w:w="1849" w:type="dxa"/>
            <w:gridSpan w:val="2"/>
            <w:vMerge/>
            <w:shd w:val="clear" w:color="auto" w:fill="auto"/>
          </w:tcPr>
          <w:p w:rsidR="006B4DDB" w:rsidRPr="00847E63" w:rsidRDefault="006B4DDB" w:rsidP="00DF5E3B">
            <w:pPr>
              <w:spacing w:line="216" w:lineRule="auto"/>
              <w:jc w:val="center"/>
            </w:pPr>
          </w:p>
        </w:tc>
      </w:tr>
      <w:tr w:rsidR="006B4DDB" w:rsidRPr="00847E63" w:rsidTr="000C4EF2">
        <w:tc>
          <w:tcPr>
            <w:tcW w:w="697" w:type="dxa"/>
            <w:gridSpan w:val="2"/>
            <w:vMerge/>
            <w:shd w:val="clear" w:color="auto" w:fill="auto"/>
            <w:vAlign w:val="center"/>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pStyle w:val="21"/>
              <w:jc w:val="both"/>
              <w:rPr>
                <w:bCs/>
              </w:rPr>
            </w:pPr>
          </w:p>
        </w:tc>
        <w:tc>
          <w:tcPr>
            <w:tcW w:w="1983" w:type="dxa"/>
            <w:gridSpan w:val="3"/>
            <w:shd w:val="clear" w:color="auto" w:fill="auto"/>
          </w:tcPr>
          <w:p w:rsidR="006B4DDB" w:rsidRPr="00847E63" w:rsidRDefault="006B4DDB" w:rsidP="00DF5E3B">
            <w:pPr>
              <w:spacing w:line="216" w:lineRule="auto"/>
            </w:pPr>
            <w:r w:rsidRPr="00847E63">
              <w:t>краевой бюджет</w:t>
            </w:r>
          </w:p>
          <w:p w:rsidR="006B4DDB" w:rsidRPr="00847E63" w:rsidRDefault="006B4DDB" w:rsidP="00DF5E3B">
            <w:pPr>
              <w:spacing w:line="216" w:lineRule="auto"/>
            </w:pPr>
          </w:p>
        </w:tc>
        <w:tc>
          <w:tcPr>
            <w:tcW w:w="1140" w:type="dxa"/>
            <w:shd w:val="clear" w:color="auto" w:fill="auto"/>
          </w:tcPr>
          <w:p w:rsidR="006B4DDB" w:rsidRPr="00847E63" w:rsidRDefault="006B4DDB" w:rsidP="00DF5E3B">
            <w:pPr>
              <w:spacing w:line="216" w:lineRule="auto"/>
            </w:pPr>
          </w:p>
        </w:tc>
        <w:tc>
          <w:tcPr>
            <w:tcW w:w="1140"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gridSpan w:val="2"/>
            <w:shd w:val="clear" w:color="auto" w:fill="auto"/>
          </w:tcPr>
          <w:p w:rsidR="006B4DDB" w:rsidRPr="00847E63" w:rsidRDefault="006B4DDB" w:rsidP="00DF5E3B">
            <w:pPr>
              <w:spacing w:line="216" w:lineRule="auto"/>
            </w:pPr>
          </w:p>
        </w:tc>
        <w:tc>
          <w:tcPr>
            <w:tcW w:w="1134" w:type="dxa"/>
          </w:tcPr>
          <w:p w:rsidR="006B4DDB" w:rsidRPr="00847E63" w:rsidRDefault="006B4DDB" w:rsidP="00DF5E3B">
            <w:pPr>
              <w:spacing w:line="216" w:lineRule="auto"/>
            </w:pPr>
          </w:p>
        </w:tc>
        <w:tc>
          <w:tcPr>
            <w:tcW w:w="1140" w:type="dxa"/>
            <w:gridSpan w:val="2"/>
          </w:tcPr>
          <w:p w:rsidR="006B4DDB" w:rsidRPr="00847E63" w:rsidRDefault="006B4DDB" w:rsidP="00DF5E3B">
            <w:pPr>
              <w:spacing w:line="216" w:lineRule="auto"/>
            </w:pPr>
          </w:p>
        </w:tc>
        <w:tc>
          <w:tcPr>
            <w:tcW w:w="1700" w:type="dxa"/>
            <w:gridSpan w:val="2"/>
            <w:vMerge/>
            <w:shd w:val="clear" w:color="auto" w:fill="auto"/>
          </w:tcPr>
          <w:p w:rsidR="006B4DDB" w:rsidRPr="00847E63" w:rsidRDefault="006B4DDB" w:rsidP="00DF5E3B">
            <w:pPr>
              <w:spacing w:line="216" w:lineRule="auto"/>
              <w:jc w:val="center"/>
            </w:pPr>
          </w:p>
        </w:tc>
        <w:tc>
          <w:tcPr>
            <w:tcW w:w="1849" w:type="dxa"/>
            <w:gridSpan w:val="2"/>
            <w:vMerge/>
            <w:shd w:val="clear" w:color="auto" w:fill="auto"/>
          </w:tcPr>
          <w:p w:rsidR="006B4DDB" w:rsidRPr="00847E63" w:rsidRDefault="006B4DDB" w:rsidP="00DF5E3B">
            <w:pPr>
              <w:spacing w:line="216" w:lineRule="auto"/>
              <w:jc w:val="center"/>
            </w:pPr>
          </w:p>
        </w:tc>
      </w:tr>
      <w:tr w:rsidR="006B4DDB" w:rsidRPr="00847E63" w:rsidTr="000C4EF2">
        <w:tc>
          <w:tcPr>
            <w:tcW w:w="2816" w:type="dxa"/>
            <w:gridSpan w:val="3"/>
            <w:shd w:val="clear" w:color="auto" w:fill="auto"/>
            <w:vAlign w:val="center"/>
          </w:tcPr>
          <w:p w:rsidR="006B4DDB" w:rsidRPr="00847E63" w:rsidRDefault="006B4DDB" w:rsidP="00FE726B">
            <w:pPr>
              <w:pStyle w:val="21"/>
              <w:spacing w:after="0" w:line="240" w:lineRule="auto"/>
              <w:jc w:val="center"/>
            </w:pPr>
            <w:r w:rsidRPr="00847E63">
              <w:lastRenderedPageBreak/>
              <w:t>Итого по разделу 7</w:t>
            </w:r>
          </w:p>
          <w:p w:rsidR="006B4DDB" w:rsidRPr="00847E63" w:rsidRDefault="006B4DDB" w:rsidP="00FE726B">
            <w:pPr>
              <w:pStyle w:val="21"/>
              <w:spacing w:after="0" w:line="240" w:lineRule="auto"/>
              <w:jc w:val="center"/>
            </w:pPr>
          </w:p>
        </w:tc>
        <w:tc>
          <w:tcPr>
            <w:tcW w:w="1983" w:type="dxa"/>
            <w:gridSpan w:val="3"/>
            <w:shd w:val="clear" w:color="auto" w:fill="auto"/>
            <w:vAlign w:val="center"/>
          </w:tcPr>
          <w:p w:rsidR="006B4DDB" w:rsidRPr="00847E63" w:rsidRDefault="006B4DDB" w:rsidP="00FE726B">
            <w:pPr>
              <w:spacing w:line="216" w:lineRule="auto"/>
              <w:jc w:val="center"/>
            </w:pPr>
            <w:r w:rsidRPr="00847E63">
              <w:t>местный бюджет</w:t>
            </w:r>
          </w:p>
        </w:tc>
        <w:tc>
          <w:tcPr>
            <w:tcW w:w="1140" w:type="dxa"/>
            <w:shd w:val="clear" w:color="auto" w:fill="auto"/>
            <w:vAlign w:val="center"/>
          </w:tcPr>
          <w:p w:rsidR="006B4DDB" w:rsidRPr="00847E63" w:rsidRDefault="009D226A" w:rsidP="008D2558">
            <w:pPr>
              <w:spacing w:line="216" w:lineRule="auto"/>
              <w:jc w:val="center"/>
            </w:pPr>
            <w:r>
              <w:t>90</w:t>
            </w:r>
            <w:r w:rsidR="008D2558">
              <w:t>3</w:t>
            </w:r>
            <w:r>
              <w:t>,9</w:t>
            </w:r>
          </w:p>
        </w:tc>
        <w:tc>
          <w:tcPr>
            <w:tcW w:w="1140" w:type="dxa"/>
            <w:gridSpan w:val="2"/>
            <w:shd w:val="clear" w:color="auto" w:fill="auto"/>
            <w:vAlign w:val="center"/>
          </w:tcPr>
          <w:p w:rsidR="006B4DDB" w:rsidRPr="00847E63" w:rsidRDefault="006B4DDB" w:rsidP="00FE726B">
            <w:pPr>
              <w:spacing w:line="216" w:lineRule="auto"/>
              <w:jc w:val="center"/>
            </w:pPr>
            <w:r w:rsidRPr="00847E63">
              <w:t>180,0</w:t>
            </w:r>
          </w:p>
        </w:tc>
        <w:tc>
          <w:tcPr>
            <w:tcW w:w="1134" w:type="dxa"/>
            <w:gridSpan w:val="2"/>
            <w:shd w:val="clear" w:color="auto" w:fill="auto"/>
            <w:vAlign w:val="center"/>
          </w:tcPr>
          <w:p w:rsidR="006B4DDB" w:rsidRPr="00847E63" w:rsidRDefault="006B4DDB" w:rsidP="00FE726B">
            <w:pPr>
              <w:spacing w:line="216" w:lineRule="auto"/>
              <w:jc w:val="center"/>
            </w:pPr>
            <w:r w:rsidRPr="00847E63">
              <w:t>180,0</w:t>
            </w:r>
          </w:p>
        </w:tc>
        <w:tc>
          <w:tcPr>
            <w:tcW w:w="1134" w:type="dxa"/>
            <w:gridSpan w:val="2"/>
            <w:shd w:val="clear" w:color="auto" w:fill="auto"/>
            <w:vAlign w:val="center"/>
          </w:tcPr>
          <w:p w:rsidR="006B4DDB" w:rsidRPr="00847E63" w:rsidRDefault="008D2558" w:rsidP="006B4DDB">
            <w:pPr>
              <w:spacing w:line="216" w:lineRule="auto"/>
              <w:jc w:val="center"/>
            </w:pPr>
            <w:r>
              <w:t>181</w:t>
            </w:r>
            <w:r w:rsidR="006B4DDB" w:rsidRPr="00847E63">
              <w:t>,</w:t>
            </w:r>
            <w:r w:rsidR="006B4DDB">
              <w:t>3</w:t>
            </w:r>
          </w:p>
        </w:tc>
        <w:tc>
          <w:tcPr>
            <w:tcW w:w="1134" w:type="dxa"/>
            <w:vAlign w:val="center"/>
          </w:tcPr>
          <w:p w:rsidR="006B4DDB" w:rsidRPr="00847E63" w:rsidRDefault="008D2558" w:rsidP="006B4DDB">
            <w:pPr>
              <w:spacing w:line="216" w:lineRule="auto"/>
              <w:jc w:val="center"/>
            </w:pPr>
            <w:r>
              <w:t>181</w:t>
            </w:r>
            <w:r w:rsidR="006B4DDB" w:rsidRPr="00847E63">
              <w:t>,</w:t>
            </w:r>
            <w:r w:rsidR="006B4DDB">
              <w:t>3</w:t>
            </w:r>
          </w:p>
        </w:tc>
        <w:tc>
          <w:tcPr>
            <w:tcW w:w="1140" w:type="dxa"/>
            <w:gridSpan w:val="2"/>
            <w:vAlign w:val="center"/>
          </w:tcPr>
          <w:p w:rsidR="006B4DDB" w:rsidRPr="00847E63" w:rsidRDefault="008D2558" w:rsidP="006B4DDB">
            <w:pPr>
              <w:spacing w:line="216" w:lineRule="auto"/>
              <w:jc w:val="center"/>
            </w:pPr>
            <w:r>
              <w:t>181</w:t>
            </w:r>
            <w:r w:rsidR="006B4DDB" w:rsidRPr="00847E63">
              <w:t>,</w:t>
            </w:r>
            <w:r w:rsidR="006B4DDB">
              <w:t>3</w:t>
            </w:r>
          </w:p>
        </w:tc>
        <w:tc>
          <w:tcPr>
            <w:tcW w:w="1700" w:type="dxa"/>
            <w:gridSpan w:val="2"/>
            <w:shd w:val="clear" w:color="auto" w:fill="auto"/>
            <w:vAlign w:val="center"/>
          </w:tcPr>
          <w:p w:rsidR="006B4DDB" w:rsidRPr="00847E63" w:rsidRDefault="006B4DDB" w:rsidP="00DF5E3B">
            <w:pPr>
              <w:spacing w:line="216" w:lineRule="auto"/>
              <w:jc w:val="center"/>
            </w:pPr>
          </w:p>
        </w:tc>
        <w:tc>
          <w:tcPr>
            <w:tcW w:w="1849" w:type="dxa"/>
            <w:gridSpan w:val="2"/>
            <w:shd w:val="clear" w:color="auto" w:fill="auto"/>
            <w:vAlign w:val="center"/>
          </w:tcPr>
          <w:p w:rsidR="006B4DDB" w:rsidRPr="00847E63" w:rsidRDefault="006B4DDB" w:rsidP="00DF5E3B">
            <w:pPr>
              <w:spacing w:line="216" w:lineRule="auto"/>
              <w:jc w:val="center"/>
            </w:pPr>
          </w:p>
        </w:tc>
      </w:tr>
      <w:tr w:rsidR="006B4DDB" w:rsidRPr="00847E63" w:rsidTr="000C4EF2">
        <w:tc>
          <w:tcPr>
            <w:tcW w:w="697" w:type="dxa"/>
            <w:gridSpan w:val="2"/>
            <w:shd w:val="clear" w:color="auto" w:fill="auto"/>
          </w:tcPr>
          <w:p w:rsidR="006B4DDB" w:rsidRPr="00847E63" w:rsidRDefault="006B4DDB" w:rsidP="00DF5E3B">
            <w:pPr>
              <w:spacing w:line="216" w:lineRule="auto"/>
              <w:jc w:val="center"/>
            </w:pPr>
            <w:r w:rsidRPr="00847E63">
              <w:t>8</w:t>
            </w:r>
          </w:p>
        </w:tc>
        <w:tc>
          <w:tcPr>
            <w:tcW w:w="2119" w:type="dxa"/>
            <w:shd w:val="clear" w:color="auto" w:fill="auto"/>
          </w:tcPr>
          <w:p w:rsidR="006B4DDB" w:rsidRPr="00847E63" w:rsidRDefault="006B4DDB" w:rsidP="00DF5E3B">
            <w:pPr>
              <w:spacing w:line="216" w:lineRule="auto"/>
            </w:pPr>
            <w:r w:rsidRPr="00847E63">
              <w:t>Задача</w:t>
            </w:r>
          </w:p>
        </w:tc>
        <w:tc>
          <w:tcPr>
            <w:tcW w:w="12354" w:type="dxa"/>
            <w:gridSpan w:val="17"/>
            <w:shd w:val="clear" w:color="auto" w:fill="auto"/>
          </w:tcPr>
          <w:p w:rsidR="006B4DDB" w:rsidRPr="00847E63" w:rsidRDefault="006B4DDB" w:rsidP="00DF5E3B">
            <w:pPr>
              <w:spacing w:line="216" w:lineRule="auto"/>
              <w:rPr>
                <w:b/>
                <w:i/>
              </w:rPr>
            </w:pPr>
            <w:r w:rsidRPr="00847E63">
              <w:rPr>
                <w:b/>
                <w:i/>
              </w:rPr>
              <w:t>Организация библиотечного обслуживания населения, комплектование и обеспечение сохранности их библиотечных фондов</w:t>
            </w: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8.1</w:t>
            </w:r>
          </w:p>
        </w:tc>
        <w:tc>
          <w:tcPr>
            <w:tcW w:w="2119" w:type="dxa"/>
            <w:vMerge w:val="restart"/>
            <w:shd w:val="clear" w:color="auto" w:fill="auto"/>
          </w:tcPr>
          <w:p w:rsidR="006B4DDB" w:rsidRPr="00847E63" w:rsidRDefault="006B4DDB" w:rsidP="00DF5E3B">
            <w:pPr>
              <w:spacing w:line="216" w:lineRule="auto"/>
            </w:pPr>
            <w:r w:rsidRPr="00847E63">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6B4DDB" w:rsidRPr="00847E63" w:rsidRDefault="006B4DDB" w:rsidP="00DF5E3B">
            <w:pPr>
              <w:spacing w:line="216" w:lineRule="auto"/>
            </w:pPr>
            <w:r w:rsidRPr="00847E63">
              <w:t>Всего</w:t>
            </w:r>
          </w:p>
          <w:p w:rsidR="006B4DDB" w:rsidRPr="00847E63" w:rsidRDefault="006B4DDB" w:rsidP="00DF5E3B">
            <w:pPr>
              <w:spacing w:line="216" w:lineRule="auto"/>
            </w:pPr>
          </w:p>
        </w:tc>
        <w:tc>
          <w:tcPr>
            <w:tcW w:w="1140" w:type="dxa"/>
            <w:shd w:val="clear" w:color="auto" w:fill="auto"/>
          </w:tcPr>
          <w:p w:rsidR="006B4DDB" w:rsidRPr="00847E63" w:rsidRDefault="009D226A" w:rsidP="00DF5E3B">
            <w:pPr>
              <w:jc w:val="center"/>
            </w:pPr>
            <w:r>
              <w:t>3690,5</w:t>
            </w:r>
          </w:p>
        </w:tc>
        <w:tc>
          <w:tcPr>
            <w:tcW w:w="1140" w:type="dxa"/>
            <w:gridSpan w:val="2"/>
            <w:shd w:val="clear" w:color="auto" w:fill="auto"/>
          </w:tcPr>
          <w:p w:rsidR="006B4DDB" w:rsidRPr="00847E63" w:rsidRDefault="006B4DDB" w:rsidP="00DF5E3B">
            <w:pPr>
              <w:jc w:val="center"/>
            </w:pPr>
            <w:r w:rsidRPr="00847E63">
              <w:t>969,5</w:t>
            </w:r>
          </w:p>
        </w:tc>
        <w:tc>
          <w:tcPr>
            <w:tcW w:w="1134" w:type="dxa"/>
            <w:gridSpan w:val="2"/>
            <w:shd w:val="clear" w:color="auto" w:fill="auto"/>
          </w:tcPr>
          <w:p w:rsidR="006B4DDB" w:rsidRPr="00847E63" w:rsidRDefault="006B4DDB" w:rsidP="007B3B52">
            <w:pPr>
              <w:jc w:val="center"/>
            </w:pPr>
            <w:r w:rsidRPr="00847E63">
              <w:t>651,0</w:t>
            </w:r>
          </w:p>
        </w:tc>
        <w:tc>
          <w:tcPr>
            <w:tcW w:w="1134" w:type="dxa"/>
            <w:gridSpan w:val="2"/>
            <w:shd w:val="clear" w:color="auto" w:fill="auto"/>
          </w:tcPr>
          <w:p w:rsidR="006B4DDB" w:rsidRPr="00847E63" w:rsidRDefault="006B4DDB" w:rsidP="00DF5E3B">
            <w:pPr>
              <w:jc w:val="center"/>
            </w:pPr>
            <w:r w:rsidRPr="00847E63">
              <w:t>690,0</w:t>
            </w:r>
          </w:p>
        </w:tc>
        <w:tc>
          <w:tcPr>
            <w:tcW w:w="1134" w:type="dxa"/>
          </w:tcPr>
          <w:p w:rsidR="006B4DDB" w:rsidRPr="00847E63" w:rsidRDefault="006B4DDB" w:rsidP="00DF5E3B">
            <w:pPr>
              <w:jc w:val="center"/>
            </w:pPr>
            <w:r w:rsidRPr="00847E63">
              <w:t>690,0</w:t>
            </w:r>
          </w:p>
        </w:tc>
        <w:tc>
          <w:tcPr>
            <w:tcW w:w="1140" w:type="dxa"/>
            <w:gridSpan w:val="2"/>
          </w:tcPr>
          <w:p w:rsidR="006B4DDB" w:rsidRPr="00847E63" w:rsidRDefault="006B4DDB" w:rsidP="00771185">
            <w:pPr>
              <w:jc w:val="center"/>
            </w:pPr>
            <w:r w:rsidRPr="00847E63">
              <w:t>690,0</w:t>
            </w:r>
          </w:p>
        </w:tc>
        <w:tc>
          <w:tcPr>
            <w:tcW w:w="1700" w:type="dxa"/>
            <w:gridSpan w:val="2"/>
            <w:vMerge w:val="restart"/>
            <w:shd w:val="clear" w:color="auto" w:fill="auto"/>
          </w:tcPr>
          <w:p w:rsidR="006B4DDB" w:rsidRPr="00847E63" w:rsidRDefault="006B4DDB" w:rsidP="00DF5E3B">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получатель субсидий  - МБУ «Крымская МРБ»</w:t>
            </w:r>
          </w:p>
        </w:tc>
      </w:tr>
      <w:tr w:rsidR="006B4DDB" w:rsidRPr="00847E63" w:rsidTr="000C4EF2">
        <w:trPr>
          <w:trHeight w:val="429"/>
        </w:trPr>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spacing w:line="216" w:lineRule="auto"/>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9D226A" w:rsidP="00D12833">
            <w:pPr>
              <w:jc w:val="center"/>
            </w:pPr>
            <w:r>
              <w:t>3690,5</w:t>
            </w:r>
          </w:p>
        </w:tc>
        <w:tc>
          <w:tcPr>
            <w:tcW w:w="1140" w:type="dxa"/>
            <w:gridSpan w:val="2"/>
            <w:shd w:val="clear" w:color="auto" w:fill="auto"/>
          </w:tcPr>
          <w:p w:rsidR="006B4DDB" w:rsidRPr="00847E63" w:rsidRDefault="006B4DDB" w:rsidP="00D12833">
            <w:pPr>
              <w:jc w:val="center"/>
            </w:pPr>
            <w:r w:rsidRPr="00847E63">
              <w:t>969,5</w:t>
            </w:r>
          </w:p>
        </w:tc>
        <w:tc>
          <w:tcPr>
            <w:tcW w:w="1134" w:type="dxa"/>
            <w:gridSpan w:val="2"/>
            <w:shd w:val="clear" w:color="auto" w:fill="auto"/>
          </w:tcPr>
          <w:p w:rsidR="006B4DDB" w:rsidRPr="00847E63" w:rsidRDefault="006B4DDB" w:rsidP="007B3B52">
            <w:pPr>
              <w:jc w:val="center"/>
            </w:pPr>
            <w:r w:rsidRPr="00847E63">
              <w:t>651,0</w:t>
            </w:r>
          </w:p>
        </w:tc>
        <w:tc>
          <w:tcPr>
            <w:tcW w:w="1134" w:type="dxa"/>
            <w:gridSpan w:val="2"/>
            <w:shd w:val="clear" w:color="auto" w:fill="auto"/>
          </w:tcPr>
          <w:p w:rsidR="006B4DDB" w:rsidRPr="00847E63" w:rsidRDefault="006B4DDB" w:rsidP="00DF5E3B">
            <w:pPr>
              <w:jc w:val="center"/>
            </w:pPr>
            <w:r w:rsidRPr="00847E63">
              <w:t>690,0</w:t>
            </w:r>
          </w:p>
        </w:tc>
        <w:tc>
          <w:tcPr>
            <w:tcW w:w="1134" w:type="dxa"/>
          </w:tcPr>
          <w:p w:rsidR="006B4DDB" w:rsidRPr="00847E63" w:rsidRDefault="006B4DDB" w:rsidP="00DF5E3B">
            <w:pPr>
              <w:jc w:val="center"/>
            </w:pPr>
            <w:r w:rsidRPr="00847E63">
              <w:t>690,0</w:t>
            </w:r>
          </w:p>
        </w:tc>
        <w:tc>
          <w:tcPr>
            <w:tcW w:w="1140" w:type="dxa"/>
            <w:gridSpan w:val="2"/>
          </w:tcPr>
          <w:p w:rsidR="006B4DDB" w:rsidRPr="00847E63" w:rsidRDefault="006B4DDB" w:rsidP="00771185">
            <w:pPr>
              <w:jc w:val="center"/>
            </w:pPr>
            <w:r w:rsidRPr="00847E63">
              <w:t>690,0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jc w:val="center"/>
            </w:pPr>
          </w:p>
        </w:tc>
        <w:tc>
          <w:tcPr>
            <w:tcW w:w="2119" w:type="dxa"/>
            <w:vMerge/>
            <w:shd w:val="clear" w:color="auto" w:fill="auto"/>
          </w:tcPr>
          <w:p w:rsidR="006B4DDB" w:rsidRPr="00847E63" w:rsidRDefault="006B4DDB" w:rsidP="00DF5E3B">
            <w:pPr>
              <w:spacing w:line="216" w:lineRule="auto"/>
            </w:pPr>
          </w:p>
        </w:tc>
        <w:tc>
          <w:tcPr>
            <w:tcW w:w="1983" w:type="dxa"/>
            <w:gridSpan w:val="3"/>
            <w:shd w:val="clear" w:color="auto" w:fill="auto"/>
          </w:tcPr>
          <w:p w:rsidR="006B4DDB" w:rsidRPr="00847E63" w:rsidRDefault="006B4DDB" w:rsidP="00DF5E3B">
            <w:pPr>
              <w:spacing w:line="216" w:lineRule="auto"/>
            </w:pPr>
            <w:r w:rsidRPr="00847E63">
              <w:t>краевой бюджет</w:t>
            </w:r>
          </w:p>
          <w:p w:rsidR="006B4DDB" w:rsidRPr="00847E63" w:rsidRDefault="006B4DDB" w:rsidP="00DF5E3B">
            <w:pPr>
              <w:spacing w:line="216" w:lineRule="auto"/>
            </w:pPr>
          </w:p>
        </w:tc>
        <w:tc>
          <w:tcPr>
            <w:tcW w:w="1140" w:type="dxa"/>
            <w:shd w:val="clear" w:color="auto" w:fill="auto"/>
          </w:tcPr>
          <w:p w:rsidR="006B4DDB" w:rsidRPr="00847E63" w:rsidRDefault="006B4DDB" w:rsidP="00DF5E3B">
            <w:pPr>
              <w:jc w:val="center"/>
            </w:pPr>
          </w:p>
        </w:tc>
        <w:tc>
          <w:tcPr>
            <w:tcW w:w="1140" w:type="dxa"/>
            <w:gridSpan w:val="2"/>
            <w:shd w:val="clear" w:color="auto" w:fill="auto"/>
          </w:tcPr>
          <w:p w:rsidR="006B4DDB" w:rsidRPr="00847E63" w:rsidRDefault="006B4DDB" w:rsidP="00DF5E3B">
            <w:pPr>
              <w:ind w:left="-106" w:right="-110"/>
              <w:jc w:val="center"/>
            </w:pPr>
          </w:p>
        </w:tc>
        <w:tc>
          <w:tcPr>
            <w:tcW w:w="1134" w:type="dxa"/>
            <w:gridSpan w:val="2"/>
            <w:shd w:val="clear" w:color="auto" w:fill="auto"/>
          </w:tcPr>
          <w:p w:rsidR="006B4DDB" w:rsidRPr="00847E63" w:rsidRDefault="006B4DDB" w:rsidP="00DF5E3B">
            <w:pPr>
              <w:jc w:val="center"/>
            </w:pPr>
          </w:p>
        </w:tc>
        <w:tc>
          <w:tcPr>
            <w:tcW w:w="1134" w:type="dxa"/>
            <w:gridSpan w:val="2"/>
            <w:shd w:val="clear" w:color="auto" w:fill="auto"/>
          </w:tcPr>
          <w:p w:rsidR="006B4DDB" w:rsidRPr="00847E63" w:rsidRDefault="006B4DDB" w:rsidP="00DF5E3B">
            <w:pPr>
              <w:jc w:val="center"/>
            </w:pPr>
          </w:p>
        </w:tc>
        <w:tc>
          <w:tcPr>
            <w:tcW w:w="1134" w:type="dxa"/>
          </w:tcPr>
          <w:p w:rsidR="006B4DDB" w:rsidRPr="00847E63" w:rsidRDefault="006B4DDB" w:rsidP="00DF5E3B">
            <w:pPr>
              <w:jc w:val="center"/>
            </w:pPr>
          </w:p>
        </w:tc>
        <w:tc>
          <w:tcPr>
            <w:tcW w:w="1140" w:type="dxa"/>
            <w:gridSpan w:val="2"/>
          </w:tcPr>
          <w:p w:rsidR="006B4DDB" w:rsidRPr="00847E63" w:rsidRDefault="006B4DDB" w:rsidP="00DF5E3B">
            <w:pPr>
              <w:jc w:val="center"/>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jc w:val="center"/>
            </w:pPr>
            <w:r w:rsidRPr="00847E63">
              <w:t>8.2</w:t>
            </w:r>
          </w:p>
        </w:tc>
        <w:tc>
          <w:tcPr>
            <w:tcW w:w="2119" w:type="dxa"/>
            <w:vMerge w:val="restart"/>
            <w:shd w:val="clear" w:color="auto" w:fill="auto"/>
          </w:tcPr>
          <w:p w:rsidR="006B4DDB" w:rsidRPr="00847E63" w:rsidRDefault="006B4DDB" w:rsidP="00DF5E3B">
            <w:pPr>
              <w:spacing w:line="216" w:lineRule="auto"/>
            </w:pPr>
            <w:r w:rsidRPr="00847E63">
              <w:t>Приобретение компьютеров и программного обеспечения, оснащение мебелью</w:t>
            </w:r>
          </w:p>
        </w:tc>
        <w:tc>
          <w:tcPr>
            <w:tcW w:w="1983" w:type="dxa"/>
            <w:gridSpan w:val="3"/>
            <w:shd w:val="clear" w:color="auto" w:fill="auto"/>
          </w:tcPr>
          <w:p w:rsidR="006B4DDB" w:rsidRPr="00847E63" w:rsidRDefault="006B4DDB" w:rsidP="00DF5E3B">
            <w:pPr>
              <w:spacing w:line="216" w:lineRule="auto"/>
            </w:pPr>
            <w:r w:rsidRPr="00847E63">
              <w:t>Всего</w:t>
            </w:r>
          </w:p>
          <w:p w:rsidR="006B4DDB" w:rsidRPr="00847E63" w:rsidRDefault="006B4DDB" w:rsidP="00DF5E3B">
            <w:pPr>
              <w:spacing w:line="216" w:lineRule="auto"/>
            </w:pPr>
          </w:p>
        </w:tc>
        <w:tc>
          <w:tcPr>
            <w:tcW w:w="1140" w:type="dxa"/>
            <w:shd w:val="clear" w:color="auto" w:fill="auto"/>
          </w:tcPr>
          <w:p w:rsidR="006B4DDB" w:rsidRPr="00847E63" w:rsidRDefault="009D226A" w:rsidP="00771185">
            <w:pPr>
              <w:jc w:val="center"/>
            </w:pPr>
            <w:r>
              <w:t>77,0</w:t>
            </w:r>
          </w:p>
        </w:tc>
        <w:tc>
          <w:tcPr>
            <w:tcW w:w="1140" w:type="dxa"/>
            <w:gridSpan w:val="2"/>
            <w:shd w:val="clear" w:color="auto" w:fill="auto"/>
          </w:tcPr>
          <w:p w:rsidR="006B4DDB" w:rsidRPr="00847E63" w:rsidRDefault="006B4DDB" w:rsidP="00DF5E3B">
            <w:pPr>
              <w:jc w:val="center"/>
            </w:pPr>
            <w:r w:rsidRPr="00847E63">
              <w:t>42,0</w:t>
            </w:r>
          </w:p>
        </w:tc>
        <w:tc>
          <w:tcPr>
            <w:tcW w:w="1134" w:type="dxa"/>
            <w:gridSpan w:val="2"/>
            <w:shd w:val="clear" w:color="auto" w:fill="auto"/>
          </w:tcPr>
          <w:p w:rsidR="006B4DDB" w:rsidRPr="00847E63" w:rsidRDefault="006B4DDB" w:rsidP="00DF5E3B">
            <w:pPr>
              <w:jc w:val="center"/>
            </w:pPr>
            <w:r w:rsidRPr="00847E63">
              <w:t>35,0</w:t>
            </w:r>
          </w:p>
        </w:tc>
        <w:tc>
          <w:tcPr>
            <w:tcW w:w="1134" w:type="dxa"/>
            <w:gridSpan w:val="2"/>
            <w:shd w:val="clear" w:color="auto" w:fill="auto"/>
          </w:tcPr>
          <w:p w:rsidR="006B4DDB" w:rsidRPr="00847E63" w:rsidRDefault="006B4DDB" w:rsidP="00037E12">
            <w:pPr>
              <w:jc w:val="center"/>
            </w:pPr>
            <w:r w:rsidRPr="00847E63">
              <w:t>0,0</w:t>
            </w:r>
          </w:p>
        </w:tc>
        <w:tc>
          <w:tcPr>
            <w:tcW w:w="1134" w:type="dxa"/>
          </w:tcPr>
          <w:p w:rsidR="006B4DDB" w:rsidRPr="00847E63" w:rsidRDefault="006B4DDB" w:rsidP="00896163">
            <w:pPr>
              <w:jc w:val="center"/>
            </w:pPr>
            <w:r w:rsidRPr="00847E63">
              <w:t>0,0</w:t>
            </w:r>
          </w:p>
        </w:tc>
        <w:tc>
          <w:tcPr>
            <w:tcW w:w="1140" w:type="dxa"/>
            <w:gridSpan w:val="2"/>
          </w:tcPr>
          <w:p w:rsidR="006B4DDB" w:rsidRPr="00847E63" w:rsidRDefault="006B4DDB" w:rsidP="00DF5E3B">
            <w:pPr>
              <w:jc w:val="center"/>
            </w:pPr>
            <w:r w:rsidRPr="00847E63">
              <w:t>0,0</w:t>
            </w:r>
          </w:p>
        </w:tc>
        <w:tc>
          <w:tcPr>
            <w:tcW w:w="1700" w:type="dxa"/>
            <w:gridSpan w:val="2"/>
            <w:vMerge w:val="restart"/>
            <w:shd w:val="clear" w:color="auto" w:fill="auto"/>
          </w:tcPr>
          <w:p w:rsidR="006B4DDB" w:rsidRPr="00847E63" w:rsidRDefault="006B4DDB" w:rsidP="00DF5E3B">
            <w:pPr>
              <w:spacing w:line="216" w:lineRule="auto"/>
            </w:pPr>
            <w:r w:rsidRPr="00847E63">
              <w:t>Обеспечение доступа к информационным ресурсам</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получатель субсидий  - МБУ «Крымская МРБ»</w:t>
            </w:r>
          </w:p>
        </w:tc>
      </w:tr>
      <w:tr w:rsidR="006B4DDB" w:rsidRPr="00847E63" w:rsidTr="000C4EF2">
        <w:tc>
          <w:tcPr>
            <w:tcW w:w="697" w:type="dxa"/>
            <w:gridSpan w:val="2"/>
            <w:vMerge/>
            <w:shd w:val="clear" w:color="auto" w:fill="auto"/>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spacing w:line="216" w:lineRule="auto"/>
            </w:pPr>
          </w:p>
        </w:tc>
        <w:tc>
          <w:tcPr>
            <w:tcW w:w="1983" w:type="dxa"/>
            <w:gridSpan w:val="3"/>
            <w:shd w:val="clear" w:color="auto" w:fill="auto"/>
          </w:tcPr>
          <w:p w:rsidR="006B4DDB" w:rsidRPr="00847E63" w:rsidRDefault="006B4DDB" w:rsidP="00DF5E3B">
            <w:pPr>
              <w:spacing w:line="216" w:lineRule="auto"/>
            </w:pPr>
            <w:r w:rsidRPr="00847E63">
              <w:t>местный бюджет</w:t>
            </w:r>
          </w:p>
          <w:p w:rsidR="006B4DDB" w:rsidRPr="00847E63" w:rsidRDefault="006B4DDB" w:rsidP="00DF5E3B">
            <w:pPr>
              <w:spacing w:line="216" w:lineRule="auto"/>
            </w:pPr>
          </w:p>
        </w:tc>
        <w:tc>
          <w:tcPr>
            <w:tcW w:w="1140" w:type="dxa"/>
            <w:shd w:val="clear" w:color="auto" w:fill="auto"/>
          </w:tcPr>
          <w:p w:rsidR="006B4DDB" w:rsidRPr="00847E63" w:rsidRDefault="009D226A" w:rsidP="00771185">
            <w:pPr>
              <w:jc w:val="center"/>
            </w:pPr>
            <w:r>
              <w:t>77,0</w:t>
            </w:r>
          </w:p>
        </w:tc>
        <w:tc>
          <w:tcPr>
            <w:tcW w:w="1140" w:type="dxa"/>
            <w:gridSpan w:val="2"/>
            <w:shd w:val="clear" w:color="auto" w:fill="auto"/>
          </w:tcPr>
          <w:p w:rsidR="006B4DDB" w:rsidRPr="00847E63" w:rsidRDefault="006B4DDB" w:rsidP="00D12833">
            <w:pPr>
              <w:jc w:val="center"/>
            </w:pPr>
            <w:r w:rsidRPr="00847E63">
              <w:t>42,0</w:t>
            </w:r>
          </w:p>
        </w:tc>
        <w:tc>
          <w:tcPr>
            <w:tcW w:w="1134" w:type="dxa"/>
            <w:gridSpan w:val="2"/>
            <w:shd w:val="clear" w:color="auto" w:fill="auto"/>
          </w:tcPr>
          <w:p w:rsidR="006B4DDB" w:rsidRPr="00847E63" w:rsidRDefault="006B4DDB" w:rsidP="00DF5E3B">
            <w:pPr>
              <w:jc w:val="center"/>
            </w:pPr>
            <w:r w:rsidRPr="00847E63">
              <w:t>35,0</w:t>
            </w:r>
          </w:p>
        </w:tc>
        <w:tc>
          <w:tcPr>
            <w:tcW w:w="1134" w:type="dxa"/>
            <w:gridSpan w:val="2"/>
            <w:shd w:val="clear" w:color="auto" w:fill="auto"/>
          </w:tcPr>
          <w:p w:rsidR="006B4DDB" w:rsidRPr="00847E63" w:rsidRDefault="006B4DDB" w:rsidP="00730B2B">
            <w:pPr>
              <w:jc w:val="center"/>
            </w:pPr>
            <w:r w:rsidRPr="00847E63">
              <w:t>0,0</w:t>
            </w:r>
          </w:p>
        </w:tc>
        <w:tc>
          <w:tcPr>
            <w:tcW w:w="1134" w:type="dxa"/>
          </w:tcPr>
          <w:p w:rsidR="006B4DDB" w:rsidRPr="00847E63" w:rsidRDefault="006B4DDB" w:rsidP="00DF5E3B">
            <w:pPr>
              <w:jc w:val="center"/>
            </w:pPr>
            <w:r w:rsidRPr="00847E63">
              <w:t>0,0</w:t>
            </w:r>
          </w:p>
        </w:tc>
        <w:tc>
          <w:tcPr>
            <w:tcW w:w="1140" w:type="dxa"/>
            <w:gridSpan w:val="2"/>
          </w:tcPr>
          <w:p w:rsidR="006B4DDB" w:rsidRPr="00847E63" w:rsidRDefault="006B4DDB" w:rsidP="00DF5E3B">
            <w:pPr>
              <w:jc w:val="center"/>
            </w:pPr>
            <w:r w:rsidRPr="00847E63">
              <w:t>0,0</w:t>
            </w: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shd w:val="clear" w:color="auto" w:fill="auto"/>
          </w:tcPr>
          <w:p w:rsidR="006B4DDB" w:rsidRPr="00847E63" w:rsidRDefault="006B4DDB" w:rsidP="00DF5E3B">
            <w:pPr>
              <w:spacing w:line="216" w:lineRule="auto"/>
            </w:pPr>
          </w:p>
        </w:tc>
        <w:tc>
          <w:tcPr>
            <w:tcW w:w="2119" w:type="dxa"/>
            <w:vMerge/>
            <w:shd w:val="clear" w:color="auto" w:fill="auto"/>
          </w:tcPr>
          <w:p w:rsidR="006B4DDB" w:rsidRPr="00847E63" w:rsidRDefault="006B4DDB" w:rsidP="00DF5E3B">
            <w:pPr>
              <w:spacing w:line="216" w:lineRule="auto"/>
            </w:pPr>
          </w:p>
        </w:tc>
        <w:tc>
          <w:tcPr>
            <w:tcW w:w="1983" w:type="dxa"/>
            <w:gridSpan w:val="3"/>
            <w:shd w:val="clear" w:color="auto" w:fill="auto"/>
          </w:tcPr>
          <w:p w:rsidR="006B4DDB" w:rsidRPr="00847E63" w:rsidRDefault="006B4DDB" w:rsidP="00DF5E3B">
            <w:pPr>
              <w:spacing w:line="216" w:lineRule="auto"/>
            </w:pPr>
            <w:r w:rsidRPr="00847E63">
              <w:t>краевой бюджет</w:t>
            </w:r>
          </w:p>
          <w:p w:rsidR="006B4DDB" w:rsidRPr="00847E63" w:rsidRDefault="006B4DDB" w:rsidP="00DF5E3B">
            <w:pPr>
              <w:spacing w:line="216" w:lineRule="auto"/>
            </w:pPr>
          </w:p>
        </w:tc>
        <w:tc>
          <w:tcPr>
            <w:tcW w:w="1140" w:type="dxa"/>
            <w:shd w:val="clear" w:color="auto" w:fill="auto"/>
          </w:tcPr>
          <w:p w:rsidR="006B4DDB" w:rsidRPr="00847E63" w:rsidRDefault="006B4DDB" w:rsidP="00DF5E3B">
            <w:pPr>
              <w:jc w:val="center"/>
            </w:pPr>
          </w:p>
        </w:tc>
        <w:tc>
          <w:tcPr>
            <w:tcW w:w="1140" w:type="dxa"/>
            <w:gridSpan w:val="2"/>
            <w:shd w:val="clear" w:color="auto" w:fill="auto"/>
          </w:tcPr>
          <w:p w:rsidR="006B4DDB" w:rsidRPr="00847E63" w:rsidRDefault="006B4DDB" w:rsidP="00DF5E3B">
            <w:pPr>
              <w:jc w:val="center"/>
            </w:pPr>
          </w:p>
        </w:tc>
        <w:tc>
          <w:tcPr>
            <w:tcW w:w="1134" w:type="dxa"/>
            <w:gridSpan w:val="2"/>
            <w:shd w:val="clear" w:color="auto" w:fill="auto"/>
          </w:tcPr>
          <w:p w:rsidR="006B4DDB" w:rsidRPr="00847E63" w:rsidRDefault="006B4DDB" w:rsidP="00DF5E3B">
            <w:pPr>
              <w:jc w:val="center"/>
            </w:pPr>
          </w:p>
        </w:tc>
        <w:tc>
          <w:tcPr>
            <w:tcW w:w="1134" w:type="dxa"/>
            <w:gridSpan w:val="2"/>
            <w:shd w:val="clear" w:color="auto" w:fill="auto"/>
          </w:tcPr>
          <w:p w:rsidR="006B4DDB" w:rsidRPr="00847E63" w:rsidRDefault="006B4DDB" w:rsidP="00DF5E3B">
            <w:pPr>
              <w:jc w:val="center"/>
            </w:pPr>
          </w:p>
        </w:tc>
        <w:tc>
          <w:tcPr>
            <w:tcW w:w="1134" w:type="dxa"/>
          </w:tcPr>
          <w:p w:rsidR="006B4DDB" w:rsidRPr="00847E63" w:rsidRDefault="006B4DDB" w:rsidP="00DF5E3B">
            <w:pPr>
              <w:jc w:val="center"/>
            </w:pPr>
          </w:p>
        </w:tc>
        <w:tc>
          <w:tcPr>
            <w:tcW w:w="1140" w:type="dxa"/>
            <w:gridSpan w:val="2"/>
          </w:tcPr>
          <w:p w:rsidR="006B4DDB" w:rsidRPr="00847E63" w:rsidRDefault="006B4DDB" w:rsidP="00DF5E3B">
            <w:pPr>
              <w:jc w:val="center"/>
            </w:pPr>
          </w:p>
        </w:tc>
        <w:tc>
          <w:tcPr>
            <w:tcW w:w="1700" w:type="dxa"/>
            <w:gridSpan w:val="2"/>
            <w:vMerge/>
            <w:shd w:val="clear" w:color="auto" w:fill="auto"/>
          </w:tcPr>
          <w:p w:rsidR="006B4DDB" w:rsidRPr="00847E63" w:rsidRDefault="006B4DDB" w:rsidP="00DF5E3B">
            <w:pPr>
              <w:spacing w:line="216" w:lineRule="auto"/>
            </w:pPr>
          </w:p>
        </w:tc>
        <w:tc>
          <w:tcPr>
            <w:tcW w:w="1849" w:type="dxa"/>
            <w:gridSpan w:val="2"/>
            <w:vMerge/>
            <w:shd w:val="clear" w:color="auto" w:fill="auto"/>
          </w:tcPr>
          <w:p w:rsidR="006B4DDB" w:rsidRPr="00847E63" w:rsidRDefault="006B4DDB" w:rsidP="00DF5E3B">
            <w:pPr>
              <w:spacing w:line="216" w:lineRule="auto"/>
            </w:pPr>
          </w:p>
        </w:tc>
      </w:tr>
      <w:tr w:rsidR="006B4DDB" w:rsidRPr="00847E63" w:rsidTr="000C4EF2">
        <w:tc>
          <w:tcPr>
            <w:tcW w:w="697" w:type="dxa"/>
            <w:gridSpan w:val="2"/>
            <w:vMerge w:val="restart"/>
            <w:shd w:val="clear" w:color="auto" w:fill="auto"/>
          </w:tcPr>
          <w:p w:rsidR="006B4DDB" w:rsidRPr="00847E63" w:rsidRDefault="006B4DDB" w:rsidP="00DF5E3B">
            <w:pPr>
              <w:spacing w:line="216" w:lineRule="auto"/>
            </w:pPr>
            <w:r w:rsidRPr="00847E63">
              <w:t>8.3</w:t>
            </w:r>
          </w:p>
        </w:tc>
        <w:tc>
          <w:tcPr>
            <w:tcW w:w="2119" w:type="dxa"/>
            <w:vMerge w:val="restart"/>
            <w:shd w:val="clear" w:color="auto" w:fill="auto"/>
          </w:tcPr>
          <w:p w:rsidR="006B4DDB" w:rsidRPr="00847E63" w:rsidRDefault="006B4DDB" w:rsidP="005F67CD">
            <w:r w:rsidRPr="00847E63">
              <w:t xml:space="preserve">Организация библиотечного обслуживания населения (за исключением мероприятий по подключению общедоступных </w:t>
            </w:r>
            <w:r w:rsidRPr="00847E63">
              <w:lastRenderedPageBreak/>
              <w:t>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6B4DDB" w:rsidRPr="00847E63" w:rsidRDefault="006B4DDB" w:rsidP="00DF5E3B">
            <w:pPr>
              <w:spacing w:line="216" w:lineRule="auto"/>
            </w:pPr>
            <w:r w:rsidRPr="00847E63">
              <w:lastRenderedPageBreak/>
              <w:t>Всего</w:t>
            </w:r>
          </w:p>
          <w:p w:rsidR="006B4DDB" w:rsidRPr="00847E63" w:rsidRDefault="006B4DDB" w:rsidP="00DF5E3B">
            <w:pPr>
              <w:spacing w:line="216" w:lineRule="auto"/>
            </w:pPr>
          </w:p>
          <w:p w:rsidR="006B4DDB" w:rsidRPr="00847E63" w:rsidRDefault="006B4DDB" w:rsidP="00DF5E3B">
            <w:pPr>
              <w:spacing w:line="216" w:lineRule="auto"/>
            </w:pPr>
          </w:p>
        </w:tc>
        <w:tc>
          <w:tcPr>
            <w:tcW w:w="1140" w:type="dxa"/>
            <w:shd w:val="clear" w:color="auto" w:fill="auto"/>
          </w:tcPr>
          <w:p w:rsidR="006B4DDB" w:rsidRPr="00847E63" w:rsidRDefault="009D226A" w:rsidP="00DF5E3B">
            <w:pPr>
              <w:spacing w:line="216" w:lineRule="auto"/>
              <w:jc w:val="center"/>
            </w:pPr>
            <w:r>
              <w:t>1863,3</w:t>
            </w:r>
          </w:p>
        </w:tc>
        <w:tc>
          <w:tcPr>
            <w:tcW w:w="1140" w:type="dxa"/>
            <w:gridSpan w:val="2"/>
            <w:shd w:val="clear" w:color="auto" w:fill="auto"/>
          </w:tcPr>
          <w:p w:rsidR="006B4DDB" w:rsidRPr="00847E63" w:rsidRDefault="006B4DDB" w:rsidP="005F67CD">
            <w:pPr>
              <w:jc w:val="center"/>
            </w:pPr>
            <w:r w:rsidRPr="00847E63">
              <w:t>348,9</w:t>
            </w:r>
          </w:p>
        </w:tc>
        <w:tc>
          <w:tcPr>
            <w:tcW w:w="1134" w:type="dxa"/>
            <w:gridSpan w:val="2"/>
            <w:shd w:val="clear" w:color="auto" w:fill="auto"/>
          </w:tcPr>
          <w:p w:rsidR="006B4DDB" w:rsidRPr="00847E63" w:rsidRDefault="006B4DDB" w:rsidP="00490FB6">
            <w:pPr>
              <w:jc w:val="center"/>
            </w:pPr>
            <w:r w:rsidRPr="00847E63">
              <w:t>0,0</w:t>
            </w:r>
          </w:p>
        </w:tc>
        <w:tc>
          <w:tcPr>
            <w:tcW w:w="1134" w:type="dxa"/>
            <w:gridSpan w:val="2"/>
            <w:shd w:val="clear" w:color="auto" w:fill="auto"/>
          </w:tcPr>
          <w:p w:rsidR="006B4DDB" w:rsidRPr="00847E63" w:rsidRDefault="006B4DDB" w:rsidP="00E71FF5">
            <w:pPr>
              <w:jc w:val="center"/>
            </w:pPr>
            <w:r>
              <w:t>150</w:t>
            </w:r>
            <w:r w:rsidRPr="00847E63">
              <w:t>4,8</w:t>
            </w:r>
          </w:p>
        </w:tc>
        <w:tc>
          <w:tcPr>
            <w:tcW w:w="1134" w:type="dxa"/>
          </w:tcPr>
          <w:p w:rsidR="006B4DDB" w:rsidRPr="00847E63" w:rsidRDefault="006B4DDB" w:rsidP="00FA467D">
            <w:pPr>
              <w:jc w:val="center"/>
            </w:pPr>
            <w:r w:rsidRPr="00847E63">
              <w:t>4,8</w:t>
            </w:r>
          </w:p>
        </w:tc>
        <w:tc>
          <w:tcPr>
            <w:tcW w:w="1140" w:type="dxa"/>
            <w:gridSpan w:val="2"/>
          </w:tcPr>
          <w:p w:rsidR="006B4DDB" w:rsidRPr="00847E63" w:rsidRDefault="006B4DDB" w:rsidP="00FA467D">
            <w:pPr>
              <w:jc w:val="center"/>
            </w:pPr>
            <w:r w:rsidRPr="00847E63">
              <w:t>4,8</w:t>
            </w:r>
          </w:p>
        </w:tc>
        <w:tc>
          <w:tcPr>
            <w:tcW w:w="1700" w:type="dxa"/>
            <w:gridSpan w:val="2"/>
            <w:vMerge w:val="restart"/>
            <w:shd w:val="clear" w:color="auto" w:fill="auto"/>
          </w:tcPr>
          <w:p w:rsidR="006B4DDB" w:rsidRPr="00847E63" w:rsidRDefault="006B4DDB" w:rsidP="00DF5E3B">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6B4DDB" w:rsidRPr="00847E63" w:rsidRDefault="006B4DDB" w:rsidP="00DF5E3B">
            <w:pPr>
              <w:spacing w:line="216" w:lineRule="auto"/>
            </w:pPr>
            <w:r w:rsidRPr="00847E63">
              <w:rPr>
                <w:bCs/>
              </w:rPr>
              <w:t>Ответственный за выполнение мероприятий - УК,  получатель субсидий  - МБУ «Крымская МРБ»</w:t>
            </w:r>
          </w:p>
        </w:tc>
      </w:tr>
      <w:tr w:rsidR="006B4DDB" w:rsidRPr="00847E63" w:rsidTr="000C4EF2">
        <w:tc>
          <w:tcPr>
            <w:tcW w:w="697" w:type="dxa"/>
            <w:gridSpan w:val="2"/>
            <w:vMerge/>
            <w:shd w:val="clear" w:color="auto" w:fill="auto"/>
          </w:tcPr>
          <w:p w:rsidR="006B4DDB" w:rsidRPr="00847E63" w:rsidRDefault="006B4DDB" w:rsidP="00105DA8">
            <w:pPr>
              <w:spacing w:line="216" w:lineRule="auto"/>
            </w:pPr>
          </w:p>
        </w:tc>
        <w:tc>
          <w:tcPr>
            <w:tcW w:w="2119" w:type="dxa"/>
            <w:vMerge/>
            <w:shd w:val="clear" w:color="auto" w:fill="auto"/>
          </w:tcPr>
          <w:p w:rsidR="006B4DDB" w:rsidRPr="00847E63" w:rsidRDefault="006B4DDB" w:rsidP="00105DA8">
            <w:pPr>
              <w:spacing w:line="216" w:lineRule="auto"/>
            </w:pPr>
          </w:p>
        </w:tc>
        <w:tc>
          <w:tcPr>
            <w:tcW w:w="1983" w:type="dxa"/>
            <w:gridSpan w:val="3"/>
            <w:shd w:val="clear" w:color="auto" w:fill="auto"/>
          </w:tcPr>
          <w:p w:rsidR="006B4DDB" w:rsidRPr="00847E63" w:rsidRDefault="006B4DDB" w:rsidP="00105DA8">
            <w:pPr>
              <w:spacing w:line="216" w:lineRule="auto"/>
            </w:pPr>
            <w:r w:rsidRPr="00847E63">
              <w:t>местный бюджет</w:t>
            </w:r>
          </w:p>
          <w:p w:rsidR="006B4DDB" w:rsidRPr="00847E63" w:rsidRDefault="006B4DDB" w:rsidP="00105DA8">
            <w:pPr>
              <w:spacing w:line="216" w:lineRule="auto"/>
            </w:pPr>
          </w:p>
          <w:p w:rsidR="006B4DDB" w:rsidRPr="00847E63" w:rsidRDefault="006B4DDB" w:rsidP="00105DA8">
            <w:pPr>
              <w:spacing w:line="216" w:lineRule="auto"/>
            </w:pPr>
          </w:p>
        </w:tc>
        <w:tc>
          <w:tcPr>
            <w:tcW w:w="1140" w:type="dxa"/>
            <w:shd w:val="clear" w:color="auto" w:fill="auto"/>
          </w:tcPr>
          <w:p w:rsidR="006B4DDB" w:rsidRPr="00847E63" w:rsidRDefault="009D226A" w:rsidP="00105DA8">
            <w:pPr>
              <w:spacing w:line="216" w:lineRule="auto"/>
              <w:jc w:val="center"/>
            </w:pPr>
            <w:r>
              <w:t>1818,8</w:t>
            </w:r>
          </w:p>
        </w:tc>
        <w:tc>
          <w:tcPr>
            <w:tcW w:w="1140" w:type="dxa"/>
            <w:gridSpan w:val="2"/>
            <w:shd w:val="clear" w:color="auto" w:fill="auto"/>
          </w:tcPr>
          <w:p w:rsidR="006B4DDB" w:rsidRPr="00847E63" w:rsidRDefault="006B4DDB" w:rsidP="005F67CD">
            <w:pPr>
              <w:spacing w:line="216" w:lineRule="auto"/>
              <w:jc w:val="center"/>
            </w:pPr>
            <w:r w:rsidRPr="00847E63">
              <w:t>304,4</w:t>
            </w:r>
          </w:p>
        </w:tc>
        <w:tc>
          <w:tcPr>
            <w:tcW w:w="1134" w:type="dxa"/>
            <w:gridSpan w:val="2"/>
            <w:shd w:val="clear" w:color="auto" w:fill="auto"/>
          </w:tcPr>
          <w:p w:rsidR="006B4DDB" w:rsidRPr="00847E63" w:rsidRDefault="006B4DDB" w:rsidP="00490FB6">
            <w:pPr>
              <w:spacing w:line="216" w:lineRule="auto"/>
              <w:jc w:val="center"/>
            </w:pPr>
            <w:r w:rsidRPr="00847E63">
              <w:t>0,0</w:t>
            </w:r>
          </w:p>
        </w:tc>
        <w:tc>
          <w:tcPr>
            <w:tcW w:w="1134" w:type="dxa"/>
            <w:gridSpan w:val="2"/>
            <w:shd w:val="clear" w:color="auto" w:fill="auto"/>
          </w:tcPr>
          <w:p w:rsidR="006B4DDB" w:rsidRPr="00847E63" w:rsidRDefault="006B4DDB" w:rsidP="006B4DDB">
            <w:pPr>
              <w:spacing w:line="216" w:lineRule="auto"/>
              <w:jc w:val="center"/>
            </w:pPr>
            <w:r>
              <w:t>1504</w:t>
            </w:r>
            <w:r w:rsidRPr="00847E63">
              <w:t>,8</w:t>
            </w:r>
          </w:p>
        </w:tc>
        <w:tc>
          <w:tcPr>
            <w:tcW w:w="1134" w:type="dxa"/>
          </w:tcPr>
          <w:p w:rsidR="006B4DDB" w:rsidRPr="00847E63" w:rsidRDefault="006B4DDB" w:rsidP="00FA467D">
            <w:pPr>
              <w:spacing w:line="216" w:lineRule="auto"/>
              <w:jc w:val="center"/>
            </w:pPr>
            <w:r w:rsidRPr="00847E63">
              <w:t>4,8</w:t>
            </w:r>
          </w:p>
        </w:tc>
        <w:tc>
          <w:tcPr>
            <w:tcW w:w="1140" w:type="dxa"/>
            <w:gridSpan w:val="2"/>
          </w:tcPr>
          <w:p w:rsidR="006B4DDB" w:rsidRPr="00847E63" w:rsidRDefault="006B4DDB" w:rsidP="00FA467D">
            <w:pPr>
              <w:spacing w:line="216" w:lineRule="auto"/>
              <w:jc w:val="center"/>
            </w:pPr>
            <w:r w:rsidRPr="00847E63">
              <w:t>4,8</w:t>
            </w:r>
          </w:p>
        </w:tc>
        <w:tc>
          <w:tcPr>
            <w:tcW w:w="1700" w:type="dxa"/>
            <w:gridSpan w:val="2"/>
            <w:vMerge/>
            <w:shd w:val="clear" w:color="auto" w:fill="auto"/>
          </w:tcPr>
          <w:p w:rsidR="006B4DDB" w:rsidRPr="00847E63" w:rsidRDefault="006B4DDB" w:rsidP="00105DA8">
            <w:pPr>
              <w:spacing w:line="216" w:lineRule="auto"/>
            </w:pPr>
          </w:p>
        </w:tc>
        <w:tc>
          <w:tcPr>
            <w:tcW w:w="1849" w:type="dxa"/>
            <w:gridSpan w:val="2"/>
            <w:vMerge/>
            <w:shd w:val="clear" w:color="auto" w:fill="auto"/>
          </w:tcPr>
          <w:p w:rsidR="006B4DDB" w:rsidRPr="00847E63" w:rsidRDefault="006B4DDB" w:rsidP="00105DA8">
            <w:pPr>
              <w:spacing w:line="216" w:lineRule="auto"/>
            </w:pPr>
          </w:p>
        </w:tc>
      </w:tr>
      <w:tr w:rsidR="006B4DDB" w:rsidRPr="00847E63" w:rsidTr="000C4EF2">
        <w:tc>
          <w:tcPr>
            <w:tcW w:w="697" w:type="dxa"/>
            <w:gridSpan w:val="2"/>
            <w:vMerge/>
            <w:shd w:val="clear" w:color="auto" w:fill="auto"/>
          </w:tcPr>
          <w:p w:rsidR="006B4DDB" w:rsidRPr="00847E63" w:rsidRDefault="006B4DDB" w:rsidP="00105DA8">
            <w:pPr>
              <w:spacing w:line="216" w:lineRule="auto"/>
            </w:pPr>
          </w:p>
        </w:tc>
        <w:tc>
          <w:tcPr>
            <w:tcW w:w="2119" w:type="dxa"/>
            <w:vMerge/>
            <w:shd w:val="clear" w:color="auto" w:fill="auto"/>
          </w:tcPr>
          <w:p w:rsidR="006B4DDB" w:rsidRPr="00847E63" w:rsidRDefault="006B4DDB" w:rsidP="00105DA8">
            <w:pPr>
              <w:spacing w:line="216" w:lineRule="auto"/>
            </w:pPr>
          </w:p>
        </w:tc>
        <w:tc>
          <w:tcPr>
            <w:tcW w:w="1983" w:type="dxa"/>
            <w:gridSpan w:val="3"/>
            <w:shd w:val="clear" w:color="auto" w:fill="auto"/>
          </w:tcPr>
          <w:p w:rsidR="006B4DDB" w:rsidRPr="00847E63" w:rsidRDefault="006B4DDB" w:rsidP="00105DA8">
            <w:pPr>
              <w:spacing w:line="216" w:lineRule="auto"/>
            </w:pPr>
            <w:r w:rsidRPr="00847E63">
              <w:t>краевой бюджет</w:t>
            </w:r>
          </w:p>
          <w:p w:rsidR="006B4DDB" w:rsidRPr="00847E63" w:rsidRDefault="006B4DDB" w:rsidP="00105DA8">
            <w:pPr>
              <w:spacing w:line="216" w:lineRule="auto"/>
            </w:pPr>
          </w:p>
          <w:p w:rsidR="006B4DDB" w:rsidRPr="00847E63" w:rsidRDefault="006B4DDB" w:rsidP="00105DA8">
            <w:pPr>
              <w:spacing w:line="216" w:lineRule="auto"/>
            </w:pPr>
          </w:p>
        </w:tc>
        <w:tc>
          <w:tcPr>
            <w:tcW w:w="1140" w:type="dxa"/>
            <w:shd w:val="clear" w:color="auto" w:fill="auto"/>
          </w:tcPr>
          <w:p w:rsidR="006B4DDB" w:rsidRPr="00847E63" w:rsidRDefault="009D226A" w:rsidP="00D44556">
            <w:pPr>
              <w:jc w:val="center"/>
            </w:pPr>
            <w:r>
              <w:t>44,5</w:t>
            </w:r>
          </w:p>
        </w:tc>
        <w:tc>
          <w:tcPr>
            <w:tcW w:w="1140" w:type="dxa"/>
            <w:gridSpan w:val="2"/>
            <w:shd w:val="clear" w:color="auto" w:fill="auto"/>
          </w:tcPr>
          <w:p w:rsidR="006B4DDB" w:rsidRPr="00847E63" w:rsidRDefault="006B4DDB" w:rsidP="00105DA8">
            <w:pPr>
              <w:ind w:left="-106" w:right="-110"/>
              <w:jc w:val="center"/>
            </w:pPr>
            <w:r w:rsidRPr="00847E63">
              <w:t>44,5</w:t>
            </w:r>
          </w:p>
        </w:tc>
        <w:tc>
          <w:tcPr>
            <w:tcW w:w="1134" w:type="dxa"/>
            <w:gridSpan w:val="2"/>
            <w:shd w:val="clear" w:color="auto" w:fill="auto"/>
          </w:tcPr>
          <w:p w:rsidR="006B4DDB" w:rsidRPr="00847E63" w:rsidRDefault="006B4DDB" w:rsidP="00105DA8">
            <w:pPr>
              <w:jc w:val="center"/>
            </w:pPr>
            <w:r w:rsidRPr="00847E63">
              <w:t>0,0</w:t>
            </w:r>
          </w:p>
          <w:p w:rsidR="006B4DDB" w:rsidRPr="00847E63" w:rsidRDefault="006B4DDB" w:rsidP="00105DA8">
            <w:pPr>
              <w:jc w:val="center"/>
            </w:pPr>
          </w:p>
        </w:tc>
        <w:tc>
          <w:tcPr>
            <w:tcW w:w="1134" w:type="dxa"/>
            <w:gridSpan w:val="2"/>
            <w:shd w:val="clear" w:color="auto" w:fill="auto"/>
          </w:tcPr>
          <w:p w:rsidR="006B4DDB" w:rsidRPr="00847E63" w:rsidRDefault="006B4DDB" w:rsidP="00771185">
            <w:pPr>
              <w:jc w:val="center"/>
            </w:pPr>
            <w:r w:rsidRPr="00847E63">
              <w:t>0,0</w:t>
            </w:r>
          </w:p>
          <w:p w:rsidR="006B4DDB" w:rsidRPr="00847E63" w:rsidRDefault="006B4DDB" w:rsidP="00771185">
            <w:pPr>
              <w:jc w:val="center"/>
            </w:pPr>
          </w:p>
        </w:tc>
        <w:tc>
          <w:tcPr>
            <w:tcW w:w="1134" w:type="dxa"/>
          </w:tcPr>
          <w:p w:rsidR="006B4DDB" w:rsidRPr="00847E63" w:rsidRDefault="006B4DDB" w:rsidP="00771185">
            <w:pPr>
              <w:jc w:val="center"/>
            </w:pPr>
            <w:r w:rsidRPr="00847E63">
              <w:t>0,0</w:t>
            </w:r>
          </w:p>
          <w:p w:rsidR="006B4DDB" w:rsidRPr="00847E63" w:rsidRDefault="006B4DDB" w:rsidP="00771185">
            <w:pPr>
              <w:jc w:val="center"/>
            </w:pPr>
          </w:p>
        </w:tc>
        <w:tc>
          <w:tcPr>
            <w:tcW w:w="1140" w:type="dxa"/>
            <w:gridSpan w:val="2"/>
          </w:tcPr>
          <w:p w:rsidR="006B4DDB" w:rsidRPr="00847E63" w:rsidRDefault="006B4DDB" w:rsidP="00771185">
            <w:pPr>
              <w:jc w:val="center"/>
            </w:pPr>
            <w:r w:rsidRPr="00847E63">
              <w:t>0,0</w:t>
            </w:r>
          </w:p>
          <w:p w:rsidR="006B4DDB" w:rsidRPr="00847E63" w:rsidRDefault="006B4DDB" w:rsidP="00771185">
            <w:pPr>
              <w:jc w:val="center"/>
            </w:pPr>
          </w:p>
        </w:tc>
        <w:tc>
          <w:tcPr>
            <w:tcW w:w="1700" w:type="dxa"/>
            <w:gridSpan w:val="2"/>
            <w:vMerge/>
            <w:shd w:val="clear" w:color="auto" w:fill="auto"/>
          </w:tcPr>
          <w:p w:rsidR="006B4DDB" w:rsidRPr="00847E63" w:rsidRDefault="006B4DDB" w:rsidP="00105DA8">
            <w:pPr>
              <w:spacing w:line="216" w:lineRule="auto"/>
            </w:pPr>
          </w:p>
        </w:tc>
        <w:tc>
          <w:tcPr>
            <w:tcW w:w="1849" w:type="dxa"/>
            <w:gridSpan w:val="2"/>
            <w:vMerge/>
            <w:shd w:val="clear" w:color="auto" w:fill="auto"/>
          </w:tcPr>
          <w:p w:rsidR="006B4DDB" w:rsidRPr="00847E63" w:rsidRDefault="006B4DDB" w:rsidP="00105DA8">
            <w:pPr>
              <w:spacing w:line="216" w:lineRule="auto"/>
            </w:pPr>
          </w:p>
        </w:tc>
      </w:tr>
      <w:tr w:rsidR="009D226A" w:rsidRPr="00847E63" w:rsidTr="000C4EF2">
        <w:tc>
          <w:tcPr>
            <w:tcW w:w="697" w:type="dxa"/>
            <w:gridSpan w:val="2"/>
            <w:vMerge w:val="restart"/>
            <w:shd w:val="clear" w:color="auto" w:fill="auto"/>
          </w:tcPr>
          <w:p w:rsidR="009D226A" w:rsidRPr="00847E63" w:rsidRDefault="009D226A" w:rsidP="00105DA8">
            <w:pPr>
              <w:spacing w:line="216" w:lineRule="auto"/>
            </w:pPr>
            <w:r w:rsidRPr="00847E63">
              <w:lastRenderedPageBreak/>
              <w:t>8.4</w:t>
            </w:r>
          </w:p>
        </w:tc>
        <w:tc>
          <w:tcPr>
            <w:tcW w:w="2119" w:type="dxa"/>
            <w:vMerge w:val="restart"/>
            <w:shd w:val="clear" w:color="auto" w:fill="auto"/>
          </w:tcPr>
          <w:p w:rsidR="009D226A" w:rsidRPr="00847E63" w:rsidRDefault="009D226A" w:rsidP="006B2705">
            <w:pPr>
              <w:spacing w:line="216" w:lineRule="auto"/>
            </w:pPr>
            <w:r w:rsidRPr="00847E63">
              <w:t>Организация библиотечного обслуживания населения, комплектование и обеспечение сохранности библиотечных фондов муниципальных библиотек в части создания модель-</w:t>
            </w:r>
            <w:proofErr w:type="spellStart"/>
            <w:r w:rsidRPr="00847E63">
              <w:t>ных</w:t>
            </w:r>
            <w:proofErr w:type="spellEnd"/>
            <w:r w:rsidRPr="00847E63">
              <w:t xml:space="preserve"> </w:t>
            </w:r>
            <w:proofErr w:type="spellStart"/>
            <w:r w:rsidRPr="00847E63">
              <w:t>муниципаль-ных</w:t>
            </w:r>
            <w:proofErr w:type="spellEnd"/>
            <w:r w:rsidRPr="00847E63">
              <w:t xml:space="preserve"> библиотек в рамках реализации </w:t>
            </w:r>
            <w:r w:rsidRPr="00847E63">
              <w:lastRenderedPageBreak/>
              <w:t>регионального проекта «Культурная среда»</w:t>
            </w:r>
          </w:p>
        </w:tc>
        <w:tc>
          <w:tcPr>
            <w:tcW w:w="1983" w:type="dxa"/>
            <w:gridSpan w:val="3"/>
            <w:shd w:val="clear" w:color="auto" w:fill="auto"/>
          </w:tcPr>
          <w:p w:rsidR="009D226A" w:rsidRPr="00847E63" w:rsidRDefault="009D226A" w:rsidP="00501AF3">
            <w:pPr>
              <w:spacing w:line="216" w:lineRule="auto"/>
            </w:pPr>
            <w:r w:rsidRPr="00847E63">
              <w:lastRenderedPageBreak/>
              <w:t>Всего</w:t>
            </w:r>
          </w:p>
          <w:p w:rsidR="009D226A" w:rsidRPr="00847E63" w:rsidRDefault="009D226A" w:rsidP="00501AF3">
            <w:pPr>
              <w:spacing w:line="216" w:lineRule="auto"/>
            </w:pPr>
          </w:p>
        </w:tc>
        <w:tc>
          <w:tcPr>
            <w:tcW w:w="1140" w:type="dxa"/>
            <w:shd w:val="clear" w:color="auto" w:fill="auto"/>
          </w:tcPr>
          <w:p w:rsidR="009D226A" w:rsidRPr="00847E63" w:rsidRDefault="009D226A" w:rsidP="008D2558">
            <w:pPr>
              <w:jc w:val="center"/>
            </w:pPr>
            <w:r w:rsidRPr="00847E63">
              <w:t>114</w:t>
            </w:r>
            <w:r w:rsidRPr="00847E63">
              <w:rPr>
                <w:lang w:val="en-US"/>
              </w:rPr>
              <w:t>4</w:t>
            </w:r>
            <w:r w:rsidRPr="00847E63">
              <w:t>8,4</w:t>
            </w:r>
          </w:p>
        </w:tc>
        <w:tc>
          <w:tcPr>
            <w:tcW w:w="1140" w:type="dxa"/>
            <w:gridSpan w:val="2"/>
            <w:shd w:val="clear" w:color="auto" w:fill="auto"/>
          </w:tcPr>
          <w:p w:rsidR="009D226A" w:rsidRPr="00847E63" w:rsidRDefault="009D226A" w:rsidP="00105DA8">
            <w:pPr>
              <w:ind w:left="-106" w:right="-110"/>
              <w:jc w:val="center"/>
            </w:pPr>
            <w:r w:rsidRPr="00847E63">
              <w:t>0,0</w:t>
            </w:r>
          </w:p>
        </w:tc>
        <w:tc>
          <w:tcPr>
            <w:tcW w:w="1134" w:type="dxa"/>
            <w:gridSpan w:val="2"/>
            <w:shd w:val="clear" w:color="auto" w:fill="auto"/>
          </w:tcPr>
          <w:p w:rsidR="009D226A" w:rsidRPr="00847E63" w:rsidRDefault="009D226A" w:rsidP="00AF3EAC">
            <w:pPr>
              <w:jc w:val="center"/>
            </w:pPr>
            <w:r w:rsidRPr="00847E63">
              <w:t>114</w:t>
            </w:r>
            <w:r w:rsidRPr="00847E63">
              <w:rPr>
                <w:lang w:val="en-US"/>
              </w:rPr>
              <w:t>4</w:t>
            </w:r>
            <w:r w:rsidRPr="00847E63">
              <w:t>8,4</w:t>
            </w:r>
          </w:p>
        </w:tc>
        <w:tc>
          <w:tcPr>
            <w:tcW w:w="1134" w:type="dxa"/>
            <w:gridSpan w:val="2"/>
            <w:shd w:val="clear" w:color="auto" w:fill="auto"/>
          </w:tcPr>
          <w:p w:rsidR="009D226A" w:rsidRPr="00847E63" w:rsidRDefault="009D226A" w:rsidP="00501AF3">
            <w:pPr>
              <w:ind w:left="-106" w:right="-110"/>
              <w:jc w:val="center"/>
            </w:pPr>
            <w:r>
              <w:t>0,0</w:t>
            </w:r>
          </w:p>
        </w:tc>
        <w:tc>
          <w:tcPr>
            <w:tcW w:w="1134" w:type="dxa"/>
          </w:tcPr>
          <w:p w:rsidR="009D226A" w:rsidRPr="00847E63" w:rsidRDefault="009D226A" w:rsidP="00501AF3">
            <w:pPr>
              <w:ind w:left="-106" w:right="-110"/>
              <w:jc w:val="center"/>
            </w:pPr>
            <w:r>
              <w:t>0,0</w:t>
            </w:r>
          </w:p>
        </w:tc>
        <w:tc>
          <w:tcPr>
            <w:tcW w:w="1140" w:type="dxa"/>
            <w:gridSpan w:val="2"/>
          </w:tcPr>
          <w:p w:rsidR="009D226A" w:rsidRPr="00847E63" w:rsidRDefault="009D226A" w:rsidP="00501AF3">
            <w:pPr>
              <w:ind w:left="-106" w:right="-110"/>
              <w:jc w:val="center"/>
            </w:pPr>
            <w:r>
              <w:t>0,0</w:t>
            </w:r>
          </w:p>
        </w:tc>
        <w:tc>
          <w:tcPr>
            <w:tcW w:w="1700" w:type="dxa"/>
            <w:gridSpan w:val="2"/>
            <w:vMerge w:val="restart"/>
            <w:shd w:val="clear" w:color="auto" w:fill="auto"/>
          </w:tcPr>
          <w:p w:rsidR="009D226A" w:rsidRPr="00847E63" w:rsidRDefault="009D226A" w:rsidP="00105DA8">
            <w:pPr>
              <w:spacing w:line="216" w:lineRule="auto"/>
            </w:pPr>
            <w:r w:rsidRPr="00847E63">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9D226A" w:rsidRPr="00847E63" w:rsidRDefault="009D226A" w:rsidP="00105DA8">
            <w:pPr>
              <w:spacing w:line="216" w:lineRule="auto"/>
            </w:pPr>
            <w:r w:rsidRPr="00847E63">
              <w:rPr>
                <w:bCs/>
              </w:rPr>
              <w:t>Ответственный за выполнение мероприятий - УК,  получатель субсидий  - МБУ «Крымская МРБ»</w:t>
            </w:r>
          </w:p>
        </w:tc>
      </w:tr>
      <w:tr w:rsidR="009D226A" w:rsidRPr="00847E63" w:rsidTr="000C4EF2">
        <w:tc>
          <w:tcPr>
            <w:tcW w:w="697" w:type="dxa"/>
            <w:gridSpan w:val="2"/>
            <w:vMerge/>
            <w:shd w:val="clear" w:color="auto" w:fill="auto"/>
          </w:tcPr>
          <w:p w:rsidR="009D226A" w:rsidRPr="00847E63" w:rsidRDefault="009D226A" w:rsidP="00105DA8">
            <w:pPr>
              <w:spacing w:line="216" w:lineRule="auto"/>
            </w:pPr>
          </w:p>
        </w:tc>
        <w:tc>
          <w:tcPr>
            <w:tcW w:w="2119" w:type="dxa"/>
            <w:vMerge/>
            <w:shd w:val="clear" w:color="auto" w:fill="auto"/>
          </w:tcPr>
          <w:p w:rsidR="009D226A" w:rsidRPr="00847E63" w:rsidRDefault="009D226A" w:rsidP="00105DA8">
            <w:pPr>
              <w:spacing w:line="216" w:lineRule="auto"/>
            </w:pPr>
          </w:p>
        </w:tc>
        <w:tc>
          <w:tcPr>
            <w:tcW w:w="1983" w:type="dxa"/>
            <w:gridSpan w:val="3"/>
            <w:shd w:val="clear" w:color="auto" w:fill="auto"/>
          </w:tcPr>
          <w:p w:rsidR="009D226A" w:rsidRPr="00847E63" w:rsidRDefault="009D226A" w:rsidP="00501AF3">
            <w:pPr>
              <w:spacing w:line="216" w:lineRule="auto"/>
            </w:pPr>
            <w:r w:rsidRPr="00847E63">
              <w:t>местный бюджет</w:t>
            </w:r>
          </w:p>
          <w:p w:rsidR="009D226A" w:rsidRPr="00847E63" w:rsidRDefault="009D226A" w:rsidP="00501AF3">
            <w:pPr>
              <w:spacing w:line="216" w:lineRule="auto"/>
            </w:pPr>
          </w:p>
        </w:tc>
        <w:tc>
          <w:tcPr>
            <w:tcW w:w="1140" w:type="dxa"/>
            <w:shd w:val="clear" w:color="auto" w:fill="auto"/>
          </w:tcPr>
          <w:p w:rsidR="009D226A" w:rsidRPr="00847E63" w:rsidRDefault="009D226A" w:rsidP="008D2558">
            <w:pPr>
              <w:jc w:val="center"/>
            </w:pPr>
            <w:r w:rsidRPr="00847E63">
              <w:t>1030,4</w:t>
            </w:r>
          </w:p>
        </w:tc>
        <w:tc>
          <w:tcPr>
            <w:tcW w:w="1140" w:type="dxa"/>
            <w:gridSpan w:val="2"/>
            <w:shd w:val="clear" w:color="auto" w:fill="auto"/>
          </w:tcPr>
          <w:p w:rsidR="009D226A" w:rsidRPr="00847E63" w:rsidRDefault="009D226A" w:rsidP="00105DA8">
            <w:pPr>
              <w:ind w:left="-106" w:right="-110"/>
              <w:jc w:val="center"/>
            </w:pPr>
            <w:r w:rsidRPr="00847E63">
              <w:t>0,0</w:t>
            </w:r>
          </w:p>
        </w:tc>
        <w:tc>
          <w:tcPr>
            <w:tcW w:w="1134" w:type="dxa"/>
            <w:gridSpan w:val="2"/>
            <w:shd w:val="clear" w:color="auto" w:fill="auto"/>
          </w:tcPr>
          <w:p w:rsidR="009D226A" w:rsidRPr="00847E63" w:rsidRDefault="009D226A" w:rsidP="00490FB6">
            <w:pPr>
              <w:jc w:val="center"/>
            </w:pPr>
            <w:r w:rsidRPr="00847E63">
              <w:t>1030,4</w:t>
            </w:r>
          </w:p>
        </w:tc>
        <w:tc>
          <w:tcPr>
            <w:tcW w:w="1134" w:type="dxa"/>
            <w:gridSpan w:val="2"/>
            <w:shd w:val="clear" w:color="auto" w:fill="auto"/>
          </w:tcPr>
          <w:p w:rsidR="009D226A" w:rsidRPr="00847E63" w:rsidRDefault="009D226A" w:rsidP="008D2558">
            <w:pPr>
              <w:ind w:left="-106" w:right="-110"/>
              <w:jc w:val="center"/>
            </w:pPr>
            <w:r>
              <w:t>0,0</w:t>
            </w:r>
          </w:p>
        </w:tc>
        <w:tc>
          <w:tcPr>
            <w:tcW w:w="1134" w:type="dxa"/>
          </w:tcPr>
          <w:p w:rsidR="009D226A" w:rsidRPr="00847E63" w:rsidRDefault="009D226A" w:rsidP="008D2558">
            <w:pPr>
              <w:ind w:left="-106" w:right="-110"/>
              <w:jc w:val="center"/>
            </w:pPr>
            <w:r>
              <w:t>0,0</w:t>
            </w:r>
          </w:p>
        </w:tc>
        <w:tc>
          <w:tcPr>
            <w:tcW w:w="1140" w:type="dxa"/>
            <w:gridSpan w:val="2"/>
          </w:tcPr>
          <w:p w:rsidR="009D226A" w:rsidRPr="00847E63" w:rsidRDefault="009D226A" w:rsidP="008D2558">
            <w:pPr>
              <w:ind w:left="-106" w:right="-110"/>
              <w:jc w:val="center"/>
            </w:pPr>
            <w:r>
              <w:t>0,0</w:t>
            </w:r>
          </w:p>
        </w:tc>
        <w:tc>
          <w:tcPr>
            <w:tcW w:w="1700" w:type="dxa"/>
            <w:gridSpan w:val="2"/>
            <w:vMerge/>
            <w:shd w:val="clear" w:color="auto" w:fill="auto"/>
          </w:tcPr>
          <w:p w:rsidR="009D226A" w:rsidRPr="00847E63" w:rsidRDefault="009D226A" w:rsidP="00105DA8">
            <w:pPr>
              <w:spacing w:line="216" w:lineRule="auto"/>
            </w:pPr>
          </w:p>
        </w:tc>
        <w:tc>
          <w:tcPr>
            <w:tcW w:w="1849" w:type="dxa"/>
            <w:gridSpan w:val="2"/>
            <w:vMerge/>
            <w:shd w:val="clear" w:color="auto" w:fill="auto"/>
          </w:tcPr>
          <w:p w:rsidR="009D226A" w:rsidRPr="00847E63" w:rsidRDefault="009D226A" w:rsidP="00105DA8">
            <w:pPr>
              <w:spacing w:line="216" w:lineRule="auto"/>
            </w:pPr>
          </w:p>
        </w:tc>
      </w:tr>
      <w:tr w:rsidR="009D226A" w:rsidRPr="00847E63" w:rsidTr="000C4EF2">
        <w:tc>
          <w:tcPr>
            <w:tcW w:w="697" w:type="dxa"/>
            <w:gridSpan w:val="2"/>
            <w:vMerge/>
            <w:shd w:val="clear" w:color="auto" w:fill="auto"/>
          </w:tcPr>
          <w:p w:rsidR="009D226A" w:rsidRPr="00847E63" w:rsidRDefault="009D226A" w:rsidP="00105DA8">
            <w:pPr>
              <w:spacing w:line="216" w:lineRule="auto"/>
            </w:pPr>
          </w:p>
        </w:tc>
        <w:tc>
          <w:tcPr>
            <w:tcW w:w="2119" w:type="dxa"/>
            <w:vMerge/>
            <w:shd w:val="clear" w:color="auto" w:fill="auto"/>
          </w:tcPr>
          <w:p w:rsidR="009D226A" w:rsidRPr="00847E63" w:rsidRDefault="009D226A" w:rsidP="00105DA8">
            <w:pPr>
              <w:spacing w:line="216" w:lineRule="auto"/>
            </w:pPr>
          </w:p>
        </w:tc>
        <w:tc>
          <w:tcPr>
            <w:tcW w:w="1983" w:type="dxa"/>
            <w:gridSpan w:val="3"/>
            <w:shd w:val="clear" w:color="auto" w:fill="auto"/>
          </w:tcPr>
          <w:p w:rsidR="009D226A" w:rsidRPr="00847E63" w:rsidRDefault="009D226A" w:rsidP="00501AF3">
            <w:pPr>
              <w:spacing w:line="216" w:lineRule="auto"/>
            </w:pPr>
            <w:r w:rsidRPr="00847E63">
              <w:t>краевой бюджет</w:t>
            </w:r>
          </w:p>
          <w:p w:rsidR="009D226A" w:rsidRPr="00847E63" w:rsidRDefault="009D226A" w:rsidP="00501AF3">
            <w:pPr>
              <w:spacing w:line="216" w:lineRule="auto"/>
            </w:pPr>
          </w:p>
        </w:tc>
        <w:tc>
          <w:tcPr>
            <w:tcW w:w="1140" w:type="dxa"/>
            <w:shd w:val="clear" w:color="auto" w:fill="auto"/>
          </w:tcPr>
          <w:p w:rsidR="009D226A" w:rsidRPr="00847E63" w:rsidRDefault="009D226A" w:rsidP="008D2558">
            <w:pPr>
              <w:jc w:val="center"/>
            </w:pPr>
            <w:r w:rsidRPr="00847E63">
              <w:t>418,0</w:t>
            </w:r>
          </w:p>
        </w:tc>
        <w:tc>
          <w:tcPr>
            <w:tcW w:w="1140" w:type="dxa"/>
            <w:gridSpan w:val="2"/>
            <w:shd w:val="clear" w:color="auto" w:fill="auto"/>
          </w:tcPr>
          <w:p w:rsidR="009D226A" w:rsidRPr="00847E63" w:rsidRDefault="009D226A" w:rsidP="00105DA8">
            <w:pPr>
              <w:ind w:left="-106" w:right="-110"/>
              <w:jc w:val="center"/>
            </w:pPr>
            <w:r w:rsidRPr="00847E63">
              <w:t>0,0</w:t>
            </w:r>
          </w:p>
        </w:tc>
        <w:tc>
          <w:tcPr>
            <w:tcW w:w="1134" w:type="dxa"/>
            <w:gridSpan w:val="2"/>
            <w:shd w:val="clear" w:color="auto" w:fill="auto"/>
          </w:tcPr>
          <w:p w:rsidR="009D226A" w:rsidRPr="00847E63" w:rsidRDefault="009D226A" w:rsidP="00490FB6">
            <w:pPr>
              <w:jc w:val="center"/>
            </w:pPr>
            <w:r w:rsidRPr="00847E63">
              <w:t>418,0</w:t>
            </w:r>
          </w:p>
        </w:tc>
        <w:tc>
          <w:tcPr>
            <w:tcW w:w="1134" w:type="dxa"/>
            <w:gridSpan w:val="2"/>
            <w:shd w:val="clear" w:color="auto" w:fill="auto"/>
          </w:tcPr>
          <w:p w:rsidR="009D226A" w:rsidRPr="00847E63" w:rsidRDefault="009D226A" w:rsidP="00501AF3">
            <w:pPr>
              <w:ind w:left="-106" w:right="-110"/>
              <w:jc w:val="center"/>
            </w:pPr>
            <w:r w:rsidRPr="00847E63">
              <w:t>0,0</w:t>
            </w:r>
          </w:p>
        </w:tc>
        <w:tc>
          <w:tcPr>
            <w:tcW w:w="1134" w:type="dxa"/>
          </w:tcPr>
          <w:p w:rsidR="009D226A" w:rsidRPr="00847E63" w:rsidRDefault="009D226A" w:rsidP="00501AF3">
            <w:pPr>
              <w:ind w:left="-106" w:right="-110"/>
              <w:jc w:val="center"/>
            </w:pPr>
            <w:r w:rsidRPr="00847E63">
              <w:t>0,0</w:t>
            </w:r>
          </w:p>
        </w:tc>
        <w:tc>
          <w:tcPr>
            <w:tcW w:w="1140" w:type="dxa"/>
            <w:gridSpan w:val="2"/>
          </w:tcPr>
          <w:p w:rsidR="009D226A" w:rsidRPr="00847E63" w:rsidRDefault="009D226A" w:rsidP="00501AF3">
            <w:pPr>
              <w:ind w:left="-106" w:right="-110"/>
              <w:jc w:val="center"/>
            </w:pPr>
            <w:r w:rsidRPr="00847E63">
              <w:t>0,0</w:t>
            </w:r>
          </w:p>
        </w:tc>
        <w:tc>
          <w:tcPr>
            <w:tcW w:w="1700" w:type="dxa"/>
            <w:gridSpan w:val="2"/>
            <w:vMerge/>
            <w:shd w:val="clear" w:color="auto" w:fill="auto"/>
          </w:tcPr>
          <w:p w:rsidR="009D226A" w:rsidRPr="00847E63" w:rsidRDefault="009D226A" w:rsidP="00105DA8">
            <w:pPr>
              <w:spacing w:line="216" w:lineRule="auto"/>
            </w:pPr>
          </w:p>
        </w:tc>
        <w:tc>
          <w:tcPr>
            <w:tcW w:w="1849" w:type="dxa"/>
            <w:gridSpan w:val="2"/>
            <w:vMerge/>
            <w:shd w:val="clear" w:color="auto" w:fill="auto"/>
          </w:tcPr>
          <w:p w:rsidR="009D226A" w:rsidRPr="00847E63" w:rsidRDefault="009D226A" w:rsidP="00105DA8">
            <w:pPr>
              <w:spacing w:line="216" w:lineRule="auto"/>
            </w:pPr>
          </w:p>
        </w:tc>
      </w:tr>
      <w:tr w:rsidR="009D226A" w:rsidRPr="00847E63" w:rsidTr="000C4EF2">
        <w:tc>
          <w:tcPr>
            <w:tcW w:w="697" w:type="dxa"/>
            <w:gridSpan w:val="2"/>
            <w:vMerge/>
            <w:shd w:val="clear" w:color="auto" w:fill="auto"/>
          </w:tcPr>
          <w:p w:rsidR="009D226A" w:rsidRPr="00847E63" w:rsidRDefault="009D226A" w:rsidP="00105DA8">
            <w:pPr>
              <w:spacing w:line="216" w:lineRule="auto"/>
            </w:pPr>
          </w:p>
        </w:tc>
        <w:tc>
          <w:tcPr>
            <w:tcW w:w="2119" w:type="dxa"/>
            <w:vMerge/>
            <w:shd w:val="clear" w:color="auto" w:fill="auto"/>
          </w:tcPr>
          <w:p w:rsidR="009D226A" w:rsidRPr="00847E63" w:rsidRDefault="009D226A" w:rsidP="00105DA8">
            <w:pPr>
              <w:spacing w:line="216" w:lineRule="auto"/>
            </w:pPr>
          </w:p>
        </w:tc>
        <w:tc>
          <w:tcPr>
            <w:tcW w:w="1983" w:type="dxa"/>
            <w:gridSpan w:val="3"/>
            <w:shd w:val="clear" w:color="auto" w:fill="auto"/>
          </w:tcPr>
          <w:p w:rsidR="009D226A" w:rsidRPr="00847E63" w:rsidRDefault="009D226A" w:rsidP="00105DA8">
            <w:pPr>
              <w:spacing w:line="216" w:lineRule="auto"/>
            </w:pPr>
            <w:r w:rsidRPr="00847E63">
              <w:t>федеральный бюджет</w:t>
            </w:r>
          </w:p>
        </w:tc>
        <w:tc>
          <w:tcPr>
            <w:tcW w:w="1140" w:type="dxa"/>
            <w:shd w:val="clear" w:color="auto" w:fill="auto"/>
          </w:tcPr>
          <w:p w:rsidR="009D226A" w:rsidRPr="00847E63" w:rsidRDefault="009D226A" w:rsidP="008D2558">
            <w:pPr>
              <w:jc w:val="center"/>
            </w:pPr>
            <w:r w:rsidRPr="00847E63">
              <w:t>10000,0</w:t>
            </w:r>
          </w:p>
          <w:p w:rsidR="009D226A" w:rsidRPr="00847E63" w:rsidRDefault="009D226A" w:rsidP="008D2558">
            <w:pPr>
              <w:jc w:val="center"/>
            </w:pPr>
          </w:p>
        </w:tc>
        <w:tc>
          <w:tcPr>
            <w:tcW w:w="1140" w:type="dxa"/>
            <w:gridSpan w:val="2"/>
            <w:shd w:val="clear" w:color="auto" w:fill="auto"/>
          </w:tcPr>
          <w:p w:rsidR="009D226A" w:rsidRPr="00847E63" w:rsidRDefault="009D226A" w:rsidP="00105DA8">
            <w:pPr>
              <w:ind w:left="-106" w:right="-110"/>
              <w:jc w:val="center"/>
            </w:pPr>
            <w:r w:rsidRPr="00847E63">
              <w:t>0,0</w:t>
            </w:r>
          </w:p>
        </w:tc>
        <w:tc>
          <w:tcPr>
            <w:tcW w:w="1134" w:type="dxa"/>
            <w:gridSpan w:val="2"/>
            <w:shd w:val="clear" w:color="auto" w:fill="auto"/>
          </w:tcPr>
          <w:p w:rsidR="009D226A" w:rsidRPr="00847E63" w:rsidRDefault="009D226A" w:rsidP="00105DA8">
            <w:pPr>
              <w:jc w:val="center"/>
            </w:pPr>
            <w:r w:rsidRPr="00847E63">
              <w:t>10000,0</w:t>
            </w:r>
          </w:p>
          <w:p w:rsidR="009D226A" w:rsidRPr="00847E63" w:rsidRDefault="009D226A" w:rsidP="00105DA8">
            <w:pPr>
              <w:jc w:val="center"/>
            </w:pPr>
          </w:p>
        </w:tc>
        <w:tc>
          <w:tcPr>
            <w:tcW w:w="1134" w:type="dxa"/>
            <w:gridSpan w:val="2"/>
            <w:shd w:val="clear" w:color="auto" w:fill="auto"/>
          </w:tcPr>
          <w:p w:rsidR="009D226A" w:rsidRPr="00847E63" w:rsidRDefault="009D226A" w:rsidP="00501AF3">
            <w:pPr>
              <w:ind w:left="-106" w:right="-110"/>
              <w:jc w:val="center"/>
            </w:pPr>
            <w:r w:rsidRPr="00847E63">
              <w:t>0,0</w:t>
            </w:r>
          </w:p>
        </w:tc>
        <w:tc>
          <w:tcPr>
            <w:tcW w:w="1134" w:type="dxa"/>
          </w:tcPr>
          <w:p w:rsidR="009D226A" w:rsidRPr="00847E63" w:rsidRDefault="009D226A" w:rsidP="00501AF3">
            <w:pPr>
              <w:ind w:left="-106" w:right="-110"/>
              <w:jc w:val="center"/>
            </w:pPr>
            <w:r w:rsidRPr="00847E63">
              <w:t>0,0</w:t>
            </w:r>
          </w:p>
        </w:tc>
        <w:tc>
          <w:tcPr>
            <w:tcW w:w="1140" w:type="dxa"/>
            <w:gridSpan w:val="2"/>
          </w:tcPr>
          <w:p w:rsidR="009D226A" w:rsidRPr="00847E63" w:rsidRDefault="009D226A" w:rsidP="00501AF3">
            <w:pPr>
              <w:ind w:left="-106" w:right="-110"/>
              <w:jc w:val="center"/>
            </w:pPr>
            <w:r w:rsidRPr="00847E63">
              <w:t>0,0</w:t>
            </w:r>
          </w:p>
        </w:tc>
        <w:tc>
          <w:tcPr>
            <w:tcW w:w="1700" w:type="dxa"/>
            <w:gridSpan w:val="2"/>
            <w:vMerge/>
            <w:shd w:val="clear" w:color="auto" w:fill="auto"/>
          </w:tcPr>
          <w:p w:rsidR="009D226A" w:rsidRPr="00847E63" w:rsidRDefault="009D226A" w:rsidP="00105DA8">
            <w:pPr>
              <w:spacing w:line="216" w:lineRule="auto"/>
            </w:pPr>
          </w:p>
        </w:tc>
        <w:tc>
          <w:tcPr>
            <w:tcW w:w="1849" w:type="dxa"/>
            <w:gridSpan w:val="2"/>
            <w:vMerge/>
            <w:shd w:val="clear" w:color="auto" w:fill="auto"/>
          </w:tcPr>
          <w:p w:rsidR="009D226A" w:rsidRPr="00847E63" w:rsidRDefault="009D226A" w:rsidP="00105DA8">
            <w:pPr>
              <w:spacing w:line="216" w:lineRule="auto"/>
            </w:pPr>
          </w:p>
        </w:tc>
      </w:tr>
      <w:tr w:rsidR="001F59BB" w:rsidRPr="00847E63" w:rsidTr="000C4EF2">
        <w:tc>
          <w:tcPr>
            <w:tcW w:w="697" w:type="dxa"/>
            <w:gridSpan w:val="2"/>
            <w:vMerge w:val="restart"/>
            <w:shd w:val="clear" w:color="auto" w:fill="auto"/>
          </w:tcPr>
          <w:p w:rsidR="001F59BB" w:rsidRPr="00847E63" w:rsidRDefault="001F59BB" w:rsidP="00105DA8">
            <w:pPr>
              <w:spacing w:line="216" w:lineRule="auto"/>
            </w:pPr>
            <w:r w:rsidRPr="00847E63">
              <w:lastRenderedPageBreak/>
              <w:t>8.5</w:t>
            </w:r>
          </w:p>
        </w:tc>
        <w:tc>
          <w:tcPr>
            <w:tcW w:w="2119" w:type="dxa"/>
            <w:vMerge w:val="restart"/>
            <w:shd w:val="clear" w:color="auto" w:fill="auto"/>
          </w:tcPr>
          <w:p w:rsidR="001F59BB" w:rsidRPr="00847E63" w:rsidRDefault="001F59BB" w:rsidP="00105DA8">
            <w:pPr>
              <w:spacing w:line="216" w:lineRule="auto"/>
            </w:pPr>
            <w:r w:rsidRPr="00847E63">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1F59BB" w:rsidRPr="00847E63" w:rsidRDefault="001F59BB" w:rsidP="004A3C36">
            <w:pPr>
              <w:spacing w:line="216" w:lineRule="auto"/>
            </w:pPr>
            <w:r w:rsidRPr="00847E63">
              <w:t>Всего</w:t>
            </w:r>
          </w:p>
          <w:p w:rsidR="001F59BB" w:rsidRPr="00847E63" w:rsidRDefault="001F59BB" w:rsidP="004A3C36">
            <w:pPr>
              <w:spacing w:line="216" w:lineRule="auto"/>
            </w:pPr>
          </w:p>
        </w:tc>
        <w:tc>
          <w:tcPr>
            <w:tcW w:w="1140" w:type="dxa"/>
            <w:shd w:val="clear" w:color="auto" w:fill="auto"/>
          </w:tcPr>
          <w:p w:rsidR="001F59BB" w:rsidRPr="00847E63" w:rsidRDefault="001F59BB" w:rsidP="008D2558">
            <w:pPr>
              <w:jc w:val="center"/>
            </w:pPr>
            <w:r w:rsidRPr="00847E63">
              <w:t>752,9</w:t>
            </w:r>
          </w:p>
        </w:tc>
        <w:tc>
          <w:tcPr>
            <w:tcW w:w="1140" w:type="dxa"/>
            <w:gridSpan w:val="2"/>
            <w:shd w:val="clear" w:color="auto" w:fill="auto"/>
          </w:tcPr>
          <w:p w:rsidR="001F59BB" w:rsidRPr="00847E63" w:rsidRDefault="001F59BB" w:rsidP="00E26E03">
            <w:pPr>
              <w:ind w:left="-106" w:right="-110"/>
              <w:jc w:val="center"/>
            </w:pPr>
            <w:r w:rsidRPr="00847E63">
              <w:t>0,0</w:t>
            </w:r>
          </w:p>
        </w:tc>
        <w:tc>
          <w:tcPr>
            <w:tcW w:w="1134" w:type="dxa"/>
            <w:gridSpan w:val="2"/>
            <w:shd w:val="clear" w:color="auto" w:fill="auto"/>
          </w:tcPr>
          <w:p w:rsidR="001F59BB" w:rsidRPr="00847E63" w:rsidRDefault="001F59BB" w:rsidP="00E26E03">
            <w:pPr>
              <w:jc w:val="center"/>
            </w:pPr>
            <w:r w:rsidRPr="00847E63">
              <w:t>752,9</w:t>
            </w:r>
          </w:p>
        </w:tc>
        <w:tc>
          <w:tcPr>
            <w:tcW w:w="1134" w:type="dxa"/>
            <w:gridSpan w:val="2"/>
            <w:shd w:val="clear" w:color="auto" w:fill="auto"/>
          </w:tcPr>
          <w:p w:rsidR="001F59BB" w:rsidRPr="00847E63" w:rsidRDefault="001F59BB" w:rsidP="00E26E03">
            <w:pPr>
              <w:ind w:left="-106" w:right="-110"/>
              <w:jc w:val="center"/>
            </w:pPr>
            <w:r w:rsidRPr="00847E63">
              <w:t>0,0</w:t>
            </w:r>
          </w:p>
        </w:tc>
        <w:tc>
          <w:tcPr>
            <w:tcW w:w="1134" w:type="dxa"/>
          </w:tcPr>
          <w:p w:rsidR="001F59BB" w:rsidRPr="00847E63" w:rsidRDefault="001F59BB" w:rsidP="00E26E03">
            <w:pPr>
              <w:ind w:left="-106" w:right="-110"/>
              <w:jc w:val="center"/>
            </w:pPr>
            <w:r w:rsidRPr="00847E63">
              <w:t>0,0</w:t>
            </w:r>
          </w:p>
        </w:tc>
        <w:tc>
          <w:tcPr>
            <w:tcW w:w="1140" w:type="dxa"/>
            <w:gridSpan w:val="2"/>
          </w:tcPr>
          <w:p w:rsidR="001F59BB" w:rsidRPr="00847E63" w:rsidRDefault="001F59BB" w:rsidP="00E26E03">
            <w:pPr>
              <w:ind w:left="-106" w:right="-110"/>
              <w:jc w:val="center"/>
            </w:pPr>
            <w:r w:rsidRPr="00847E63">
              <w:t>0,0</w:t>
            </w:r>
          </w:p>
        </w:tc>
        <w:tc>
          <w:tcPr>
            <w:tcW w:w="1700" w:type="dxa"/>
            <w:gridSpan w:val="2"/>
            <w:vMerge w:val="restart"/>
            <w:shd w:val="clear" w:color="auto" w:fill="auto"/>
          </w:tcPr>
          <w:p w:rsidR="001F59BB" w:rsidRPr="00847E63" w:rsidRDefault="001F59BB" w:rsidP="00105DA8">
            <w:pPr>
              <w:spacing w:line="216" w:lineRule="auto"/>
            </w:pPr>
          </w:p>
        </w:tc>
        <w:tc>
          <w:tcPr>
            <w:tcW w:w="1849" w:type="dxa"/>
            <w:gridSpan w:val="2"/>
            <w:vMerge w:val="restart"/>
            <w:shd w:val="clear" w:color="auto" w:fill="auto"/>
          </w:tcPr>
          <w:p w:rsidR="001F59BB" w:rsidRPr="00847E63" w:rsidRDefault="001F59BB" w:rsidP="00105DA8">
            <w:pPr>
              <w:spacing w:line="216" w:lineRule="auto"/>
            </w:pPr>
            <w:r w:rsidRPr="00847E63">
              <w:rPr>
                <w:bCs/>
              </w:rPr>
              <w:t>Ответственный за выполнение мероприятий - УК,  получатель субсидий  - МБУ «Крымская МРБ»</w:t>
            </w:r>
          </w:p>
        </w:tc>
      </w:tr>
      <w:tr w:rsidR="001F59BB" w:rsidRPr="00847E63" w:rsidTr="000C4EF2">
        <w:tc>
          <w:tcPr>
            <w:tcW w:w="697" w:type="dxa"/>
            <w:gridSpan w:val="2"/>
            <w:vMerge/>
            <w:shd w:val="clear" w:color="auto" w:fill="auto"/>
          </w:tcPr>
          <w:p w:rsidR="001F59BB" w:rsidRPr="00847E63" w:rsidRDefault="001F59BB" w:rsidP="00105DA8">
            <w:pPr>
              <w:spacing w:line="216" w:lineRule="auto"/>
            </w:pPr>
          </w:p>
        </w:tc>
        <w:tc>
          <w:tcPr>
            <w:tcW w:w="2119" w:type="dxa"/>
            <w:vMerge/>
            <w:shd w:val="clear" w:color="auto" w:fill="auto"/>
          </w:tcPr>
          <w:p w:rsidR="001F59BB" w:rsidRPr="00847E63" w:rsidRDefault="001F59BB" w:rsidP="00105DA8">
            <w:pPr>
              <w:spacing w:line="216" w:lineRule="auto"/>
            </w:pPr>
          </w:p>
        </w:tc>
        <w:tc>
          <w:tcPr>
            <w:tcW w:w="1983" w:type="dxa"/>
            <w:gridSpan w:val="3"/>
            <w:shd w:val="clear" w:color="auto" w:fill="auto"/>
          </w:tcPr>
          <w:p w:rsidR="001F59BB" w:rsidRPr="00847E63" w:rsidRDefault="001F59BB" w:rsidP="004A3C36">
            <w:pPr>
              <w:spacing w:line="216" w:lineRule="auto"/>
            </w:pPr>
            <w:r w:rsidRPr="00847E63">
              <w:t>местный бюджет</w:t>
            </w:r>
          </w:p>
          <w:p w:rsidR="001F59BB" w:rsidRPr="00847E63" w:rsidRDefault="001F59BB" w:rsidP="004A3C36">
            <w:pPr>
              <w:spacing w:line="216" w:lineRule="auto"/>
            </w:pPr>
          </w:p>
        </w:tc>
        <w:tc>
          <w:tcPr>
            <w:tcW w:w="1140" w:type="dxa"/>
            <w:shd w:val="clear" w:color="auto" w:fill="auto"/>
          </w:tcPr>
          <w:p w:rsidR="001F59BB" w:rsidRPr="00847E63" w:rsidRDefault="001F59BB" w:rsidP="008D2558">
            <w:pPr>
              <w:jc w:val="center"/>
            </w:pPr>
            <w:r w:rsidRPr="00847E63">
              <w:t>67,8</w:t>
            </w:r>
          </w:p>
        </w:tc>
        <w:tc>
          <w:tcPr>
            <w:tcW w:w="1140" w:type="dxa"/>
            <w:gridSpan w:val="2"/>
            <w:shd w:val="clear" w:color="auto" w:fill="auto"/>
          </w:tcPr>
          <w:p w:rsidR="001F59BB" w:rsidRPr="00847E63" w:rsidRDefault="001F59BB" w:rsidP="00E26E03">
            <w:pPr>
              <w:ind w:left="-106" w:right="-110"/>
              <w:jc w:val="center"/>
            </w:pPr>
            <w:r w:rsidRPr="00847E63">
              <w:t>0,0</w:t>
            </w:r>
          </w:p>
        </w:tc>
        <w:tc>
          <w:tcPr>
            <w:tcW w:w="1134" w:type="dxa"/>
            <w:gridSpan w:val="2"/>
            <w:shd w:val="clear" w:color="auto" w:fill="auto"/>
          </w:tcPr>
          <w:p w:rsidR="001F59BB" w:rsidRPr="00847E63" w:rsidRDefault="001F59BB" w:rsidP="00E26E03">
            <w:pPr>
              <w:jc w:val="center"/>
            </w:pPr>
            <w:r w:rsidRPr="00847E63">
              <w:t>67,8</w:t>
            </w:r>
          </w:p>
        </w:tc>
        <w:tc>
          <w:tcPr>
            <w:tcW w:w="1134" w:type="dxa"/>
            <w:gridSpan w:val="2"/>
            <w:shd w:val="clear" w:color="auto" w:fill="auto"/>
          </w:tcPr>
          <w:p w:rsidR="001F59BB" w:rsidRPr="00847E63" w:rsidRDefault="001F59BB" w:rsidP="00E26E03">
            <w:pPr>
              <w:ind w:left="-106" w:right="-110"/>
              <w:jc w:val="center"/>
            </w:pPr>
            <w:r w:rsidRPr="00847E63">
              <w:t>0,0</w:t>
            </w:r>
          </w:p>
        </w:tc>
        <w:tc>
          <w:tcPr>
            <w:tcW w:w="1134" w:type="dxa"/>
          </w:tcPr>
          <w:p w:rsidR="001F59BB" w:rsidRPr="00847E63" w:rsidRDefault="001F59BB" w:rsidP="00E26E03">
            <w:pPr>
              <w:ind w:left="-106" w:right="-110"/>
              <w:jc w:val="center"/>
            </w:pPr>
            <w:r w:rsidRPr="00847E63">
              <w:t>0,0</w:t>
            </w:r>
          </w:p>
        </w:tc>
        <w:tc>
          <w:tcPr>
            <w:tcW w:w="1140" w:type="dxa"/>
            <w:gridSpan w:val="2"/>
          </w:tcPr>
          <w:p w:rsidR="001F59BB" w:rsidRPr="00847E63" w:rsidRDefault="001F59BB" w:rsidP="00E26E03">
            <w:pPr>
              <w:ind w:left="-106" w:right="-110"/>
              <w:jc w:val="center"/>
            </w:pPr>
            <w:r w:rsidRPr="00847E63">
              <w:t>0,0</w:t>
            </w:r>
          </w:p>
        </w:tc>
        <w:tc>
          <w:tcPr>
            <w:tcW w:w="1700" w:type="dxa"/>
            <w:gridSpan w:val="2"/>
            <w:vMerge/>
            <w:shd w:val="clear" w:color="auto" w:fill="auto"/>
          </w:tcPr>
          <w:p w:rsidR="001F59BB" w:rsidRPr="00847E63" w:rsidRDefault="001F59BB" w:rsidP="00105DA8">
            <w:pPr>
              <w:spacing w:line="216" w:lineRule="auto"/>
            </w:pPr>
          </w:p>
        </w:tc>
        <w:tc>
          <w:tcPr>
            <w:tcW w:w="1849" w:type="dxa"/>
            <w:gridSpan w:val="2"/>
            <w:vMerge/>
            <w:shd w:val="clear" w:color="auto" w:fill="auto"/>
          </w:tcPr>
          <w:p w:rsidR="001F59BB" w:rsidRPr="00847E63" w:rsidRDefault="001F59BB" w:rsidP="00105DA8">
            <w:pPr>
              <w:spacing w:line="216" w:lineRule="auto"/>
            </w:pPr>
          </w:p>
        </w:tc>
      </w:tr>
      <w:tr w:rsidR="001F59BB" w:rsidRPr="00847E63" w:rsidTr="000C4EF2">
        <w:tc>
          <w:tcPr>
            <w:tcW w:w="697" w:type="dxa"/>
            <w:gridSpan w:val="2"/>
            <w:vMerge/>
            <w:shd w:val="clear" w:color="auto" w:fill="auto"/>
          </w:tcPr>
          <w:p w:rsidR="001F59BB" w:rsidRPr="00847E63" w:rsidRDefault="001F59BB" w:rsidP="00105DA8">
            <w:pPr>
              <w:spacing w:line="216" w:lineRule="auto"/>
            </w:pPr>
          </w:p>
        </w:tc>
        <w:tc>
          <w:tcPr>
            <w:tcW w:w="2119" w:type="dxa"/>
            <w:vMerge/>
            <w:shd w:val="clear" w:color="auto" w:fill="auto"/>
          </w:tcPr>
          <w:p w:rsidR="001F59BB" w:rsidRPr="00847E63" w:rsidRDefault="001F59BB" w:rsidP="00105DA8">
            <w:pPr>
              <w:spacing w:line="216" w:lineRule="auto"/>
            </w:pPr>
          </w:p>
        </w:tc>
        <w:tc>
          <w:tcPr>
            <w:tcW w:w="1983" w:type="dxa"/>
            <w:gridSpan w:val="3"/>
            <w:shd w:val="clear" w:color="auto" w:fill="auto"/>
          </w:tcPr>
          <w:p w:rsidR="001F59BB" w:rsidRPr="00847E63" w:rsidRDefault="001F59BB" w:rsidP="004A3C36">
            <w:pPr>
              <w:spacing w:line="216" w:lineRule="auto"/>
            </w:pPr>
            <w:r w:rsidRPr="00847E63">
              <w:t>краевой бюджет</w:t>
            </w:r>
          </w:p>
          <w:p w:rsidR="001F59BB" w:rsidRPr="00847E63" w:rsidRDefault="001F59BB" w:rsidP="004A3C36">
            <w:pPr>
              <w:spacing w:line="216" w:lineRule="auto"/>
            </w:pPr>
          </w:p>
        </w:tc>
        <w:tc>
          <w:tcPr>
            <w:tcW w:w="1140" w:type="dxa"/>
            <w:shd w:val="clear" w:color="auto" w:fill="auto"/>
          </w:tcPr>
          <w:p w:rsidR="001F59BB" w:rsidRPr="00847E63" w:rsidRDefault="001F59BB" w:rsidP="008D2558">
            <w:pPr>
              <w:jc w:val="center"/>
            </w:pPr>
            <w:r w:rsidRPr="00847E63">
              <w:t>164,4</w:t>
            </w:r>
          </w:p>
        </w:tc>
        <w:tc>
          <w:tcPr>
            <w:tcW w:w="1140" w:type="dxa"/>
            <w:gridSpan w:val="2"/>
            <w:shd w:val="clear" w:color="auto" w:fill="auto"/>
          </w:tcPr>
          <w:p w:rsidR="001F59BB" w:rsidRPr="00847E63" w:rsidRDefault="001F59BB" w:rsidP="00E26E03">
            <w:pPr>
              <w:ind w:left="-106" w:right="-110"/>
              <w:jc w:val="center"/>
            </w:pPr>
            <w:r w:rsidRPr="00847E63">
              <w:t>0,0</w:t>
            </w:r>
          </w:p>
        </w:tc>
        <w:tc>
          <w:tcPr>
            <w:tcW w:w="1134" w:type="dxa"/>
            <w:gridSpan w:val="2"/>
            <w:shd w:val="clear" w:color="auto" w:fill="auto"/>
          </w:tcPr>
          <w:p w:rsidR="001F59BB" w:rsidRPr="00847E63" w:rsidRDefault="001F59BB" w:rsidP="00E26E03">
            <w:pPr>
              <w:jc w:val="center"/>
            </w:pPr>
            <w:r w:rsidRPr="00847E63">
              <w:t>164,4</w:t>
            </w:r>
          </w:p>
        </w:tc>
        <w:tc>
          <w:tcPr>
            <w:tcW w:w="1134" w:type="dxa"/>
            <w:gridSpan w:val="2"/>
            <w:shd w:val="clear" w:color="auto" w:fill="auto"/>
          </w:tcPr>
          <w:p w:rsidR="001F59BB" w:rsidRPr="00847E63" w:rsidRDefault="001F59BB" w:rsidP="00E26E03">
            <w:pPr>
              <w:ind w:left="-106" w:right="-110"/>
              <w:jc w:val="center"/>
            </w:pPr>
            <w:r w:rsidRPr="00847E63">
              <w:t>0,0</w:t>
            </w:r>
          </w:p>
        </w:tc>
        <w:tc>
          <w:tcPr>
            <w:tcW w:w="1134" w:type="dxa"/>
          </w:tcPr>
          <w:p w:rsidR="001F59BB" w:rsidRPr="00847E63" w:rsidRDefault="001F59BB" w:rsidP="00E26E03">
            <w:pPr>
              <w:ind w:left="-106" w:right="-110"/>
              <w:jc w:val="center"/>
            </w:pPr>
            <w:r w:rsidRPr="00847E63">
              <w:t>0,0</w:t>
            </w:r>
          </w:p>
        </w:tc>
        <w:tc>
          <w:tcPr>
            <w:tcW w:w="1140" w:type="dxa"/>
            <w:gridSpan w:val="2"/>
          </w:tcPr>
          <w:p w:rsidR="001F59BB" w:rsidRPr="00847E63" w:rsidRDefault="001F59BB" w:rsidP="00E26E03">
            <w:pPr>
              <w:ind w:left="-106" w:right="-110"/>
              <w:jc w:val="center"/>
            </w:pPr>
            <w:r w:rsidRPr="00847E63">
              <w:t>0,0</w:t>
            </w:r>
          </w:p>
        </w:tc>
        <w:tc>
          <w:tcPr>
            <w:tcW w:w="1700" w:type="dxa"/>
            <w:gridSpan w:val="2"/>
            <w:vMerge/>
            <w:shd w:val="clear" w:color="auto" w:fill="auto"/>
          </w:tcPr>
          <w:p w:rsidR="001F59BB" w:rsidRPr="00847E63" w:rsidRDefault="001F59BB" w:rsidP="00105DA8">
            <w:pPr>
              <w:spacing w:line="216" w:lineRule="auto"/>
            </w:pPr>
          </w:p>
        </w:tc>
        <w:tc>
          <w:tcPr>
            <w:tcW w:w="1849" w:type="dxa"/>
            <w:gridSpan w:val="2"/>
            <w:vMerge/>
            <w:shd w:val="clear" w:color="auto" w:fill="auto"/>
          </w:tcPr>
          <w:p w:rsidR="001F59BB" w:rsidRPr="00847E63" w:rsidRDefault="001F59BB" w:rsidP="00105DA8">
            <w:pPr>
              <w:spacing w:line="216" w:lineRule="auto"/>
            </w:pPr>
          </w:p>
        </w:tc>
      </w:tr>
      <w:tr w:rsidR="001F59BB" w:rsidRPr="00847E63" w:rsidTr="00796550">
        <w:trPr>
          <w:trHeight w:val="1231"/>
        </w:trPr>
        <w:tc>
          <w:tcPr>
            <w:tcW w:w="697" w:type="dxa"/>
            <w:gridSpan w:val="2"/>
            <w:vMerge/>
            <w:shd w:val="clear" w:color="auto" w:fill="auto"/>
          </w:tcPr>
          <w:p w:rsidR="001F59BB" w:rsidRPr="00847E63" w:rsidRDefault="001F59BB" w:rsidP="00105DA8">
            <w:pPr>
              <w:spacing w:line="216" w:lineRule="auto"/>
            </w:pPr>
          </w:p>
        </w:tc>
        <w:tc>
          <w:tcPr>
            <w:tcW w:w="2119" w:type="dxa"/>
            <w:vMerge/>
            <w:shd w:val="clear" w:color="auto" w:fill="auto"/>
          </w:tcPr>
          <w:p w:rsidR="001F59BB" w:rsidRPr="00847E63" w:rsidRDefault="001F59BB" w:rsidP="00105DA8">
            <w:pPr>
              <w:spacing w:line="216" w:lineRule="auto"/>
            </w:pPr>
          </w:p>
        </w:tc>
        <w:tc>
          <w:tcPr>
            <w:tcW w:w="1983" w:type="dxa"/>
            <w:gridSpan w:val="3"/>
            <w:shd w:val="clear" w:color="auto" w:fill="auto"/>
          </w:tcPr>
          <w:p w:rsidR="001F59BB" w:rsidRPr="00847E63" w:rsidRDefault="001F59BB" w:rsidP="00105DA8">
            <w:pPr>
              <w:spacing w:line="216" w:lineRule="auto"/>
            </w:pPr>
            <w:r w:rsidRPr="00847E63">
              <w:t>федеральный бюджет</w:t>
            </w:r>
          </w:p>
        </w:tc>
        <w:tc>
          <w:tcPr>
            <w:tcW w:w="1140" w:type="dxa"/>
            <w:shd w:val="clear" w:color="auto" w:fill="auto"/>
          </w:tcPr>
          <w:p w:rsidR="001F59BB" w:rsidRPr="00847E63" w:rsidRDefault="001F59BB" w:rsidP="008D2558">
            <w:pPr>
              <w:jc w:val="center"/>
            </w:pPr>
            <w:r w:rsidRPr="00847E63">
              <w:t>520,7</w:t>
            </w:r>
          </w:p>
        </w:tc>
        <w:tc>
          <w:tcPr>
            <w:tcW w:w="1140" w:type="dxa"/>
            <w:gridSpan w:val="2"/>
            <w:shd w:val="clear" w:color="auto" w:fill="auto"/>
          </w:tcPr>
          <w:p w:rsidR="001F59BB" w:rsidRPr="00847E63" w:rsidRDefault="001F59BB" w:rsidP="00E26E03">
            <w:pPr>
              <w:ind w:left="-106" w:right="-110"/>
              <w:jc w:val="center"/>
            </w:pPr>
            <w:r w:rsidRPr="00847E63">
              <w:t>0,0</w:t>
            </w:r>
          </w:p>
        </w:tc>
        <w:tc>
          <w:tcPr>
            <w:tcW w:w="1134" w:type="dxa"/>
            <w:gridSpan w:val="2"/>
            <w:shd w:val="clear" w:color="auto" w:fill="auto"/>
          </w:tcPr>
          <w:p w:rsidR="001F59BB" w:rsidRPr="00847E63" w:rsidRDefault="001F59BB" w:rsidP="00E26E03">
            <w:pPr>
              <w:jc w:val="center"/>
            </w:pPr>
            <w:r w:rsidRPr="00847E63">
              <w:t>520,7</w:t>
            </w:r>
          </w:p>
        </w:tc>
        <w:tc>
          <w:tcPr>
            <w:tcW w:w="1134" w:type="dxa"/>
            <w:gridSpan w:val="2"/>
            <w:shd w:val="clear" w:color="auto" w:fill="auto"/>
          </w:tcPr>
          <w:p w:rsidR="001F59BB" w:rsidRPr="00847E63" w:rsidRDefault="001F59BB" w:rsidP="00E26E03">
            <w:pPr>
              <w:ind w:left="-106" w:right="-110"/>
              <w:jc w:val="center"/>
            </w:pPr>
            <w:r w:rsidRPr="00847E63">
              <w:t>0,0</w:t>
            </w:r>
          </w:p>
        </w:tc>
        <w:tc>
          <w:tcPr>
            <w:tcW w:w="1134" w:type="dxa"/>
          </w:tcPr>
          <w:p w:rsidR="001F59BB" w:rsidRPr="00847E63" w:rsidRDefault="001F59BB" w:rsidP="00E26E03">
            <w:pPr>
              <w:ind w:left="-106" w:right="-110"/>
              <w:jc w:val="center"/>
            </w:pPr>
            <w:r w:rsidRPr="00847E63">
              <w:t>0,0</w:t>
            </w:r>
          </w:p>
        </w:tc>
        <w:tc>
          <w:tcPr>
            <w:tcW w:w="1140" w:type="dxa"/>
            <w:gridSpan w:val="2"/>
          </w:tcPr>
          <w:p w:rsidR="001F59BB" w:rsidRPr="00847E63" w:rsidRDefault="001F59BB" w:rsidP="00E26E03">
            <w:pPr>
              <w:ind w:left="-106" w:right="-110"/>
              <w:jc w:val="center"/>
            </w:pPr>
            <w:r w:rsidRPr="00847E63">
              <w:t>0,0</w:t>
            </w:r>
          </w:p>
        </w:tc>
        <w:tc>
          <w:tcPr>
            <w:tcW w:w="1700" w:type="dxa"/>
            <w:gridSpan w:val="2"/>
            <w:vMerge/>
            <w:shd w:val="clear" w:color="auto" w:fill="auto"/>
          </w:tcPr>
          <w:p w:rsidR="001F59BB" w:rsidRPr="00847E63" w:rsidRDefault="001F59BB" w:rsidP="00105DA8">
            <w:pPr>
              <w:spacing w:line="216" w:lineRule="auto"/>
            </w:pPr>
          </w:p>
        </w:tc>
        <w:tc>
          <w:tcPr>
            <w:tcW w:w="1849" w:type="dxa"/>
            <w:gridSpan w:val="2"/>
            <w:vMerge/>
            <w:shd w:val="clear" w:color="auto" w:fill="auto"/>
          </w:tcPr>
          <w:p w:rsidR="001F59BB" w:rsidRPr="00847E63" w:rsidRDefault="001F59BB" w:rsidP="00105DA8">
            <w:pPr>
              <w:spacing w:line="216" w:lineRule="auto"/>
            </w:pPr>
          </w:p>
        </w:tc>
      </w:tr>
      <w:tr w:rsidR="001F59BB" w:rsidRPr="00847E63" w:rsidTr="000C4EF2">
        <w:tc>
          <w:tcPr>
            <w:tcW w:w="2816" w:type="dxa"/>
            <w:gridSpan w:val="3"/>
            <w:vMerge w:val="restart"/>
            <w:shd w:val="clear" w:color="auto" w:fill="auto"/>
            <w:vAlign w:val="center"/>
          </w:tcPr>
          <w:p w:rsidR="001F59BB" w:rsidRPr="00847E63" w:rsidRDefault="001F59BB" w:rsidP="00084881">
            <w:pPr>
              <w:spacing w:line="216" w:lineRule="auto"/>
              <w:jc w:val="right"/>
            </w:pPr>
            <w:r w:rsidRPr="00847E63">
              <w:t>Итого по разделу 8</w:t>
            </w:r>
          </w:p>
          <w:p w:rsidR="001F59BB" w:rsidRPr="00847E63" w:rsidRDefault="001F59BB" w:rsidP="00084881">
            <w:pPr>
              <w:spacing w:line="216" w:lineRule="auto"/>
              <w:jc w:val="right"/>
            </w:pPr>
          </w:p>
        </w:tc>
        <w:tc>
          <w:tcPr>
            <w:tcW w:w="1983" w:type="dxa"/>
            <w:gridSpan w:val="3"/>
            <w:shd w:val="clear" w:color="auto" w:fill="auto"/>
          </w:tcPr>
          <w:p w:rsidR="001F59BB" w:rsidRPr="00847E63" w:rsidRDefault="001F59BB" w:rsidP="00084881">
            <w:pPr>
              <w:spacing w:line="216" w:lineRule="auto"/>
            </w:pPr>
            <w:r w:rsidRPr="00847E63">
              <w:t>Всего</w:t>
            </w:r>
          </w:p>
        </w:tc>
        <w:tc>
          <w:tcPr>
            <w:tcW w:w="1140" w:type="dxa"/>
            <w:shd w:val="clear" w:color="auto" w:fill="auto"/>
          </w:tcPr>
          <w:p w:rsidR="001F59BB" w:rsidRPr="00847E63" w:rsidRDefault="001F59BB" w:rsidP="005E5AE1">
            <w:pPr>
              <w:spacing w:line="216" w:lineRule="auto"/>
              <w:jc w:val="center"/>
            </w:pPr>
            <w:r>
              <w:t>18517,2</w:t>
            </w:r>
          </w:p>
        </w:tc>
        <w:tc>
          <w:tcPr>
            <w:tcW w:w="1140" w:type="dxa"/>
            <w:gridSpan w:val="2"/>
            <w:shd w:val="clear" w:color="auto" w:fill="auto"/>
          </w:tcPr>
          <w:p w:rsidR="001F59BB" w:rsidRPr="00847E63" w:rsidRDefault="001F59BB" w:rsidP="009E147F">
            <w:pPr>
              <w:jc w:val="center"/>
            </w:pPr>
            <w:r w:rsidRPr="00847E63">
              <w:t>1360,4</w:t>
            </w:r>
          </w:p>
        </w:tc>
        <w:tc>
          <w:tcPr>
            <w:tcW w:w="1134" w:type="dxa"/>
            <w:gridSpan w:val="2"/>
            <w:shd w:val="clear" w:color="auto" w:fill="auto"/>
          </w:tcPr>
          <w:p w:rsidR="001F59BB" w:rsidRPr="00847E63" w:rsidRDefault="001F59BB" w:rsidP="00647DCA">
            <w:pPr>
              <w:jc w:val="center"/>
            </w:pPr>
            <w:r w:rsidRPr="00847E63">
              <w:t>12887,3</w:t>
            </w:r>
          </w:p>
        </w:tc>
        <w:tc>
          <w:tcPr>
            <w:tcW w:w="1134" w:type="dxa"/>
            <w:gridSpan w:val="2"/>
            <w:shd w:val="clear" w:color="auto" w:fill="auto"/>
          </w:tcPr>
          <w:p w:rsidR="001F59BB" w:rsidRPr="00847E63" w:rsidRDefault="008D2558" w:rsidP="005E5AE1">
            <w:pPr>
              <w:ind w:left="-106" w:right="-110"/>
              <w:jc w:val="center"/>
            </w:pPr>
            <w:r>
              <w:t>2194,8</w:t>
            </w:r>
          </w:p>
        </w:tc>
        <w:tc>
          <w:tcPr>
            <w:tcW w:w="1134" w:type="dxa"/>
          </w:tcPr>
          <w:p w:rsidR="001F59BB" w:rsidRPr="00847E63" w:rsidRDefault="001F59BB" w:rsidP="00FA467D">
            <w:pPr>
              <w:ind w:left="-106" w:right="-110"/>
              <w:jc w:val="center"/>
            </w:pPr>
            <w:r w:rsidRPr="00847E63">
              <w:t>694,8</w:t>
            </w:r>
          </w:p>
        </w:tc>
        <w:tc>
          <w:tcPr>
            <w:tcW w:w="1140" w:type="dxa"/>
            <w:gridSpan w:val="2"/>
          </w:tcPr>
          <w:p w:rsidR="001F59BB" w:rsidRPr="00847E63" w:rsidRDefault="001F59BB" w:rsidP="00FA467D">
            <w:pPr>
              <w:ind w:left="-106" w:right="-110"/>
              <w:jc w:val="center"/>
            </w:pPr>
            <w:r w:rsidRPr="00847E63">
              <w:t>694,8</w:t>
            </w:r>
          </w:p>
        </w:tc>
        <w:tc>
          <w:tcPr>
            <w:tcW w:w="1700" w:type="dxa"/>
            <w:gridSpan w:val="2"/>
            <w:shd w:val="clear" w:color="auto" w:fill="auto"/>
          </w:tcPr>
          <w:p w:rsidR="001F59BB" w:rsidRPr="00847E63" w:rsidRDefault="001F59BB" w:rsidP="00084881">
            <w:pPr>
              <w:spacing w:line="216" w:lineRule="auto"/>
            </w:pPr>
          </w:p>
        </w:tc>
        <w:tc>
          <w:tcPr>
            <w:tcW w:w="1849" w:type="dxa"/>
            <w:gridSpan w:val="2"/>
            <w:shd w:val="clear" w:color="auto" w:fill="auto"/>
          </w:tcPr>
          <w:p w:rsidR="001F59BB" w:rsidRPr="00847E63" w:rsidRDefault="001F59BB" w:rsidP="00084881">
            <w:pPr>
              <w:spacing w:line="216" w:lineRule="auto"/>
            </w:pPr>
          </w:p>
        </w:tc>
      </w:tr>
      <w:tr w:rsidR="001F59BB" w:rsidRPr="00847E63" w:rsidTr="000C4EF2">
        <w:tc>
          <w:tcPr>
            <w:tcW w:w="2816" w:type="dxa"/>
            <w:gridSpan w:val="3"/>
            <w:vMerge/>
            <w:shd w:val="clear" w:color="auto" w:fill="auto"/>
          </w:tcPr>
          <w:p w:rsidR="001F59BB" w:rsidRPr="00847E63" w:rsidRDefault="001F59BB" w:rsidP="00084881">
            <w:pPr>
              <w:spacing w:line="216" w:lineRule="auto"/>
            </w:pPr>
          </w:p>
        </w:tc>
        <w:tc>
          <w:tcPr>
            <w:tcW w:w="1983" w:type="dxa"/>
            <w:gridSpan w:val="3"/>
            <w:shd w:val="clear" w:color="auto" w:fill="auto"/>
          </w:tcPr>
          <w:p w:rsidR="001F59BB" w:rsidRPr="00847E63" w:rsidRDefault="001F59BB" w:rsidP="001C550D">
            <w:pPr>
              <w:tabs>
                <w:tab w:val="left" w:pos="620"/>
              </w:tabs>
              <w:spacing w:line="216" w:lineRule="auto"/>
            </w:pPr>
            <w:r w:rsidRPr="00847E63">
              <w:t>местный бюджет</w:t>
            </w:r>
          </w:p>
        </w:tc>
        <w:tc>
          <w:tcPr>
            <w:tcW w:w="1140" w:type="dxa"/>
            <w:shd w:val="clear" w:color="auto" w:fill="auto"/>
          </w:tcPr>
          <w:p w:rsidR="001F59BB" w:rsidRPr="00847E63" w:rsidRDefault="001F59BB" w:rsidP="001C550D">
            <w:pPr>
              <w:tabs>
                <w:tab w:val="left" w:pos="620"/>
              </w:tabs>
              <w:jc w:val="center"/>
            </w:pPr>
            <w:r>
              <w:t>7369,6</w:t>
            </w:r>
          </w:p>
        </w:tc>
        <w:tc>
          <w:tcPr>
            <w:tcW w:w="1140" w:type="dxa"/>
            <w:gridSpan w:val="2"/>
            <w:shd w:val="clear" w:color="auto" w:fill="auto"/>
          </w:tcPr>
          <w:p w:rsidR="001F59BB" w:rsidRPr="00847E63" w:rsidRDefault="001F59BB" w:rsidP="001C550D">
            <w:pPr>
              <w:tabs>
                <w:tab w:val="left" w:pos="620"/>
              </w:tabs>
              <w:jc w:val="center"/>
            </w:pPr>
            <w:r w:rsidRPr="00847E63">
              <w:t>1315,9</w:t>
            </w:r>
          </w:p>
        </w:tc>
        <w:tc>
          <w:tcPr>
            <w:tcW w:w="1134" w:type="dxa"/>
            <w:gridSpan w:val="2"/>
            <w:shd w:val="clear" w:color="auto" w:fill="auto"/>
          </w:tcPr>
          <w:p w:rsidR="001F59BB" w:rsidRPr="00847E63" w:rsidRDefault="001F59BB" w:rsidP="00CD71D7">
            <w:pPr>
              <w:tabs>
                <w:tab w:val="left" w:pos="620"/>
              </w:tabs>
              <w:jc w:val="center"/>
            </w:pPr>
            <w:r w:rsidRPr="00847E63">
              <w:t>1784,2</w:t>
            </w:r>
          </w:p>
        </w:tc>
        <w:tc>
          <w:tcPr>
            <w:tcW w:w="1134" w:type="dxa"/>
            <w:gridSpan w:val="2"/>
            <w:shd w:val="clear" w:color="auto" w:fill="auto"/>
          </w:tcPr>
          <w:p w:rsidR="001F59BB" w:rsidRPr="00847E63" w:rsidRDefault="008D2558" w:rsidP="00FA467D">
            <w:pPr>
              <w:ind w:left="-106" w:right="-110"/>
              <w:jc w:val="center"/>
            </w:pPr>
            <w:r>
              <w:t>2194,8</w:t>
            </w:r>
          </w:p>
        </w:tc>
        <w:tc>
          <w:tcPr>
            <w:tcW w:w="1134" w:type="dxa"/>
          </w:tcPr>
          <w:p w:rsidR="001F59BB" w:rsidRPr="00847E63" w:rsidRDefault="001F59BB" w:rsidP="00FA467D">
            <w:pPr>
              <w:ind w:left="-106" w:right="-110"/>
              <w:jc w:val="center"/>
            </w:pPr>
            <w:r w:rsidRPr="00847E63">
              <w:t>694,8</w:t>
            </w:r>
          </w:p>
        </w:tc>
        <w:tc>
          <w:tcPr>
            <w:tcW w:w="1140" w:type="dxa"/>
            <w:gridSpan w:val="2"/>
          </w:tcPr>
          <w:p w:rsidR="001F59BB" w:rsidRPr="00847E63" w:rsidRDefault="001F59BB" w:rsidP="00FA467D">
            <w:pPr>
              <w:ind w:left="-106" w:right="-110"/>
              <w:jc w:val="center"/>
            </w:pPr>
            <w:r w:rsidRPr="00847E63">
              <w:t>694,8</w:t>
            </w:r>
          </w:p>
        </w:tc>
        <w:tc>
          <w:tcPr>
            <w:tcW w:w="1700" w:type="dxa"/>
            <w:gridSpan w:val="2"/>
            <w:shd w:val="clear" w:color="auto" w:fill="auto"/>
          </w:tcPr>
          <w:p w:rsidR="001F59BB" w:rsidRPr="00847E63" w:rsidRDefault="001F59BB" w:rsidP="00084881">
            <w:pPr>
              <w:spacing w:line="216" w:lineRule="auto"/>
            </w:pPr>
          </w:p>
        </w:tc>
        <w:tc>
          <w:tcPr>
            <w:tcW w:w="1849" w:type="dxa"/>
            <w:gridSpan w:val="2"/>
            <w:shd w:val="clear" w:color="auto" w:fill="auto"/>
          </w:tcPr>
          <w:p w:rsidR="001F59BB" w:rsidRPr="00847E63" w:rsidRDefault="001F59BB" w:rsidP="00084881">
            <w:pPr>
              <w:spacing w:line="216" w:lineRule="auto"/>
            </w:pPr>
          </w:p>
        </w:tc>
      </w:tr>
      <w:tr w:rsidR="001F59BB" w:rsidRPr="00847E63" w:rsidTr="000C4EF2">
        <w:tc>
          <w:tcPr>
            <w:tcW w:w="2816" w:type="dxa"/>
            <w:gridSpan w:val="3"/>
            <w:vMerge/>
            <w:shd w:val="clear" w:color="auto" w:fill="auto"/>
          </w:tcPr>
          <w:p w:rsidR="001F59BB" w:rsidRPr="00847E63" w:rsidRDefault="001F59BB" w:rsidP="00084881">
            <w:pPr>
              <w:spacing w:line="216" w:lineRule="auto"/>
            </w:pPr>
          </w:p>
        </w:tc>
        <w:tc>
          <w:tcPr>
            <w:tcW w:w="1983" w:type="dxa"/>
            <w:gridSpan w:val="3"/>
            <w:shd w:val="clear" w:color="auto" w:fill="auto"/>
          </w:tcPr>
          <w:p w:rsidR="001F59BB" w:rsidRPr="00847E63" w:rsidRDefault="001F59BB" w:rsidP="001C550D">
            <w:pPr>
              <w:tabs>
                <w:tab w:val="left" w:pos="620"/>
              </w:tabs>
              <w:spacing w:line="216" w:lineRule="auto"/>
            </w:pPr>
            <w:r w:rsidRPr="00847E63">
              <w:t>краевой бюджет</w:t>
            </w:r>
          </w:p>
        </w:tc>
        <w:tc>
          <w:tcPr>
            <w:tcW w:w="1140" w:type="dxa"/>
            <w:shd w:val="clear" w:color="auto" w:fill="auto"/>
          </w:tcPr>
          <w:p w:rsidR="001F59BB" w:rsidRPr="00847E63" w:rsidRDefault="001F59BB" w:rsidP="00647DCA">
            <w:pPr>
              <w:tabs>
                <w:tab w:val="left" w:pos="620"/>
              </w:tabs>
              <w:jc w:val="center"/>
            </w:pPr>
            <w:r>
              <w:t>626,9</w:t>
            </w:r>
          </w:p>
        </w:tc>
        <w:tc>
          <w:tcPr>
            <w:tcW w:w="1140" w:type="dxa"/>
            <w:gridSpan w:val="2"/>
            <w:shd w:val="clear" w:color="auto" w:fill="auto"/>
          </w:tcPr>
          <w:p w:rsidR="001F59BB" w:rsidRPr="00847E63" w:rsidRDefault="001F59BB" w:rsidP="001C550D">
            <w:pPr>
              <w:tabs>
                <w:tab w:val="left" w:pos="620"/>
              </w:tabs>
              <w:ind w:left="-106" w:right="-110"/>
              <w:jc w:val="center"/>
            </w:pPr>
            <w:r w:rsidRPr="00847E63">
              <w:t>44,5</w:t>
            </w:r>
          </w:p>
        </w:tc>
        <w:tc>
          <w:tcPr>
            <w:tcW w:w="1134" w:type="dxa"/>
            <w:gridSpan w:val="2"/>
            <w:shd w:val="clear" w:color="auto" w:fill="auto"/>
          </w:tcPr>
          <w:p w:rsidR="001F59BB" w:rsidRPr="00847E63" w:rsidRDefault="001F59BB" w:rsidP="00647DCA">
            <w:pPr>
              <w:tabs>
                <w:tab w:val="left" w:pos="620"/>
              </w:tabs>
              <w:jc w:val="center"/>
            </w:pPr>
            <w:r w:rsidRPr="00847E63">
              <w:t>582,4</w:t>
            </w:r>
          </w:p>
        </w:tc>
        <w:tc>
          <w:tcPr>
            <w:tcW w:w="1134" w:type="dxa"/>
            <w:gridSpan w:val="2"/>
            <w:shd w:val="clear" w:color="auto" w:fill="auto"/>
          </w:tcPr>
          <w:p w:rsidR="001F59BB" w:rsidRPr="00847E63" w:rsidRDefault="001F59BB" w:rsidP="001C550D">
            <w:pPr>
              <w:tabs>
                <w:tab w:val="left" w:pos="620"/>
              </w:tabs>
              <w:jc w:val="center"/>
            </w:pPr>
            <w:r w:rsidRPr="00847E63">
              <w:t>0,0</w:t>
            </w:r>
          </w:p>
        </w:tc>
        <w:tc>
          <w:tcPr>
            <w:tcW w:w="1134" w:type="dxa"/>
          </w:tcPr>
          <w:p w:rsidR="001F59BB" w:rsidRPr="00847E63" w:rsidRDefault="001F59BB" w:rsidP="001C550D">
            <w:pPr>
              <w:tabs>
                <w:tab w:val="left" w:pos="620"/>
              </w:tabs>
              <w:jc w:val="center"/>
            </w:pPr>
            <w:r w:rsidRPr="00847E63">
              <w:t>0,0</w:t>
            </w:r>
          </w:p>
        </w:tc>
        <w:tc>
          <w:tcPr>
            <w:tcW w:w="1140" w:type="dxa"/>
            <w:gridSpan w:val="2"/>
          </w:tcPr>
          <w:p w:rsidR="001F59BB" w:rsidRPr="00847E63" w:rsidRDefault="001F59BB" w:rsidP="001C550D">
            <w:pPr>
              <w:tabs>
                <w:tab w:val="left" w:pos="620"/>
              </w:tabs>
              <w:jc w:val="center"/>
            </w:pPr>
            <w:r w:rsidRPr="00847E63">
              <w:t>0,0</w:t>
            </w:r>
          </w:p>
        </w:tc>
        <w:tc>
          <w:tcPr>
            <w:tcW w:w="1700" w:type="dxa"/>
            <w:gridSpan w:val="2"/>
            <w:shd w:val="clear" w:color="auto" w:fill="auto"/>
          </w:tcPr>
          <w:p w:rsidR="001F59BB" w:rsidRPr="00847E63" w:rsidRDefault="001F59BB" w:rsidP="00084881">
            <w:pPr>
              <w:spacing w:line="216" w:lineRule="auto"/>
            </w:pPr>
          </w:p>
        </w:tc>
        <w:tc>
          <w:tcPr>
            <w:tcW w:w="1849" w:type="dxa"/>
            <w:gridSpan w:val="2"/>
            <w:shd w:val="clear" w:color="auto" w:fill="auto"/>
          </w:tcPr>
          <w:p w:rsidR="001F59BB" w:rsidRPr="00847E63" w:rsidRDefault="001F59BB" w:rsidP="00084881">
            <w:pPr>
              <w:spacing w:line="216" w:lineRule="auto"/>
            </w:pPr>
          </w:p>
        </w:tc>
      </w:tr>
      <w:tr w:rsidR="001F59BB" w:rsidRPr="00847E63" w:rsidTr="000C4EF2">
        <w:tc>
          <w:tcPr>
            <w:tcW w:w="2816" w:type="dxa"/>
            <w:gridSpan w:val="3"/>
            <w:vMerge/>
            <w:shd w:val="clear" w:color="auto" w:fill="auto"/>
          </w:tcPr>
          <w:p w:rsidR="001F59BB" w:rsidRPr="00847E63" w:rsidRDefault="001F59BB" w:rsidP="00084881">
            <w:pPr>
              <w:spacing w:line="216" w:lineRule="auto"/>
            </w:pPr>
          </w:p>
        </w:tc>
        <w:tc>
          <w:tcPr>
            <w:tcW w:w="1983" w:type="dxa"/>
            <w:gridSpan w:val="3"/>
            <w:shd w:val="clear" w:color="auto" w:fill="auto"/>
          </w:tcPr>
          <w:p w:rsidR="001F59BB" w:rsidRPr="00847E63" w:rsidRDefault="001F59BB" w:rsidP="001C550D">
            <w:pPr>
              <w:tabs>
                <w:tab w:val="left" w:pos="620"/>
              </w:tabs>
              <w:spacing w:line="216" w:lineRule="auto"/>
            </w:pPr>
            <w:r w:rsidRPr="00847E63">
              <w:t>федеральный бюджет</w:t>
            </w:r>
          </w:p>
        </w:tc>
        <w:tc>
          <w:tcPr>
            <w:tcW w:w="1140" w:type="dxa"/>
            <w:shd w:val="clear" w:color="auto" w:fill="auto"/>
          </w:tcPr>
          <w:p w:rsidR="001F59BB" w:rsidRPr="00847E63" w:rsidRDefault="001F59BB" w:rsidP="001C550D">
            <w:pPr>
              <w:tabs>
                <w:tab w:val="left" w:pos="620"/>
              </w:tabs>
              <w:jc w:val="center"/>
            </w:pPr>
            <w:r>
              <w:t>10520,7</w:t>
            </w:r>
          </w:p>
        </w:tc>
        <w:tc>
          <w:tcPr>
            <w:tcW w:w="1140" w:type="dxa"/>
            <w:gridSpan w:val="2"/>
            <w:shd w:val="clear" w:color="auto" w:fill="auto"/>
          </w:tcPr>
          <w:p w:rsidR="001F59BB" w:rsidRPr="00847E63" w:rsidRDefault="001F59BB" w:rsidP="001C550D">
            <w:pPr>
              <w:tabs>
                <w:tab w:val="left" w:pos="620"/>
              </w:tabs>
              <w:ind w:left="-106" w:right="-110"/>
              <w:jc w:val="center"/>
            </w:pPr>
            <w:r w:rsidRPr="00847E63">
              <w:t>0,0</w:t>
            </w:r>
          </w:p>
        </w:tc>
        <w:tc>
          <w:tcPr>
            <w:tcW w:w="1134" w:type="dxa"/>
            <w:gridSpan w:val="2"/>
            <w:shd w:val="clear" w:color="auto" w:fill="auto"/>
          </w:tcPr>
          <w:p w:rsidR="001F59BB" w:rsidRPr="00847E63" w:rsidRDefault="001F59BB" w:rsidP="001C550D">
            <w:pPr>
              <w:tabs>
                <w:tab w:val="left" w:pos="620"/>
              </w:tabs>
              <w:jc w:val="center"/>
            </w:pPr>
            <w:r w:rsidRPr="00847E63">
              <w:t>10520,7</w:t>
            </w:r>
          </w:p>
        </w:tc>
        <w:tc>
          <w:tcPr>
            <w:tcW w:w="1134" w:type="dxa"/>
            <w:gridSpan w:val="2"/>
            <w:shd w:val="clear" w:color="auto" w:fill="auto"/>
          </w:tcPr>
          <w:p w:rsidR="001F59BB" w:rsidRPr="00847E63" w:rsidRDefault="001F59BB" w:rsidP="001C550D">
            <w:pPr>
              <w:tabs>
                <w:tab w:val="left" w:pos="620"/>
              </w:tabs>
              <w:jc w:val="center"/>
            </w:pPr>
            <w:r w:rsidRPr="00847E63">
              <w:t>0,0</w:t>
            </w:r>
          </w:p>
        </w:tc>
        <w:tc>
          <w:tcPr>
            <w:tcW w:w="1134" w:type="dxa"/>
          </w:tcPr>
          <w:p w:rsidR="001F59BB" w:rsidRPr="00847E63" w:rsidRDefault="001F59BB" w:rsidP="001C550D">
            <w:pPr>
              <w:tabs>
                <w:tab w:val="left" w:pos="620"/>
              </w:tabs>
              <w:jc w:val="center"/>
            </w:pPr>
            <w:r w:rsidRPr="00847E63">
              <w:t>0,0</w:t>
            </w:r>
          </w:p>
        </w:tc>
        <w:tc>
          <w:tcPr>
            <w:tcW w:w="1140" w:type="dxa"/>
            <w:gridSpan w:val="2"/>
          </w:tcPr>
          <w:p w:rsidR="001F59BB" w:rsidRPr="00847E63" w:rsidRDefault="001F59BB" w:rsidP="001C550D">
            <w:pPr>
              <w:tabs>
                <w:tab w:val="left" w:pos="620"/>
              </w:tabs>
              <w:jc w:val="center"/>
            </w:pPr>
            <w:r w:rsidRPr="00847E63">
              <w:t>0,0</w:t>
            </w:r>
          </w:p>
        </w:tc>
        <w:tc>
          <w:tcPr>
            <w:tcW w:w="1700" w:type="dxa"/>
            <w:gridSpan w:val="2"/>
            <w:shd w:val="clear" w:color="auto" w:fill="auto"/>
          </w:tcPr>
          <w:p w:rsidR="001F59BB" w:rsidRPr="00847E63" w:rsidRDefault="001F59BB" w:rsidP="00084881">
            <w:pPr>
              <w:spacing w:line="216" w:lineRule="auto"/>
            </w:pPr>
          </w:p>
        </w:tc>
        <w:tc>
          <w:tcPr>
            <w:tcW w:w="1849" w:type="dxa"/>
            <w:gridSpan w:val="2"/>
            <w:shd w:val="clear" w:color="auto" w:fill="auto"/>
          </w:tcPr>
          <w:p w:rsidR="001F59BB" w:rsidRPr="00847E63" w:rsidRDefault="001F59BB" w:rsidP="00084881">
            <w:pPr>
              <w:spacing w:line="216" w:lineRule="auto"/>
            </w:pPr>
          </w:p>
        </w:tc>
      </w:tr>
      <w:tr w:rsidR="001F59BB" w:rsidRPr="00847E63" w:rsidTr="000C4EF2">
        <w:tc>
          <w:tcPr>
            <w:tcW w:w="697" w:type="dxa"/>
            <w:gridSpan w:val="2"/>
            <w:shd w:val="clear" w:color="auto" w:fill="auto"/>
          </w:tcPr>
          <w:p w:rsidR="001F59BB" w:rsidRPr="00847E63" w:rsidRDefault="001F59BB" w:rsidP="00DF5E3B">
            <w:pPr>
              <w:spacing w:line="216" w:lineRule="auto"/>
              <w:jc w:val="center"/>
            </w:pPr>
          </w:p>
          <w:p w:rsidR="001F59BB" w:rsidRPr="00847E63" w:rsidRDefault="001F59BB" w:rsidP="00DF5E3B">
            <w:pPr>
              <w:spacing w:line="216" w:lineRule="auto"/>
              <w:jc w:val="center"/>
            </w:pPr>
            <w:r w:rsidRPr="00847E63">
              <w:t>9.</w:t>
            </w:r>
          </w:p>
        </w:tc>
        <w:tc>
          <w:tcPr>
            <w:tcW w:w="2119" w:type="dxa"/>
            <w:shd w:val="clear" w:color="auto" w:fill="auto"/>
          </w:tcPr>
          <w:p w:rsidR="001F59BB" w:rsidRPr="00847E63" w:rsidRDefault="001F59BB" w:rsidP="00DF5E3B">
            <w:pPr>
              <w:spacing w:line="216" w:lineRule="auto"/>
            </w:pPr>
          </w:p>
          <w:p w:rsidR="001F59BB" w:rsidRPr="00847E63" w:rsidRDefault="001F59BB" w:rsidP="00DF5E3B">
            <w:pPr>
              <w:spacing w:line="216" w:lineRule="auto"/>
            </w:pPr>
            <w:r w:rsidRPr="00847E63">
              <w:t>Задача</w:t>
            </w:r>
          </w:p>
        </w:tc>
        <w:tc>
          <w:tcPr>
            <w:tcW w:w="12354" w:type="dxa"/>
            <w:gridSpan w:val="17"/>
            <w:shd w:val="clear" w:color="auto" w:fill="auto"/>
          </w:tcPr>
          <w:p w:rsidR="001F59BB" w:rsidRPr="00847E63" w:rsidRDefault="001F59BB" w:rsidP="00DF5E3B">
            <w:pPr>
              <w:spacing w:line="216" w:lineRule="auto"/>
              <w:rPr>
                <w:b/>
                <w:i/>
              </w:rPr>
            </w:pPr>
          </w:p>
          <w:p w:rsidR="001F59BB" w:rsidRPr="00847E63" w:rsidRDefault="001F59BB" w:rsidP="00DF5E3B">
            <w:pPr>
              <w:spacing w:line="216" w:lineRule="auto"/>
              <w:rPr>
                <w:b/>
                <w:i/>
              </w:rPr>
            </w:pPr>
            <w:r w:rsidRPr="00847E63">
              <w:rPr>
                <w:b/>
                <w:i/>
              </w:rPr>
              <w:t>Организация научно-методического, информационного обеспечения отрасли культуры</w:t>
            </w:r>
          </w:p>
        </w:tc>
      </w:tr>
      <w:tr w:rsidR="001F59BB" w:rsidRPr="00847E63" w:rsidTr="000C4EF2">
        <w:tc>
          <w:tcPr>
            <w:tcW w:w="697" w:type="dxa"/>
            <w:gridSpan w:val="2"/>
            <w:vMerge w:val="restart"/>
            <w:shd w:val="clear" w:color="auto" w:fill="auto"/>
          </w:tcPr>
          <w:p w:rsidR="001F59BB" w:rsidRPr="00847E63" w:rsidRDefault="001F59BB" w:rsidP="00DF5E3B">
            <w:pPr>
              <w:spacing w:line="216" w:lineRule="auto"/>
              <w:jc w:val="center"/>
            </w:pPr>
            <w:r w:rsidRPr="00847E63">
              <w:t>9.1</w:t>
            </w:r>
          </w:p>
        </w:tc>
        <w:tc>
          <w:tcPr>
            <w:tcW w:w="2119" w:type="dxa"/>
            <w:vMerge w:val="restart"/>
            <w:shd w:val="clear" w:color="auto" w:fill="auto"/>
          </w:tcPr>
          <w:p w:rsidR="001F59BB" w:rsidRPr="00847E63" w:rsidRDefault="001F59BB" w:rsidP="00DF5E3B">
            <w:pPr>
              <w:spacing w:line="216" w:lineRule="auto"/>
              <w:rPr>
                <w:bCs/>
              </w:rPr>
            </w:pPr>
            <w:r w:rsidRPr="00847E63">
              <w:t>Изготовление рекламной и полиграфической продукции</w:t>
            </w:r>
          </w:p>
        </w:tc>
        <w:tc>
          <w:tcPr>
            <w:tcW w:w="1983" w:type="dxa"/>
            <w:gridSpan w:val="3"/>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40" w:type="dxa"/>
            <w:shd w:val="clear" w:color="auto" w:fill="auto"/>
          </w:tcPr>
          <w:p w:rsidR="001F59BB" w:rsidRPr="00847E63" w:rsidRDefault="001F59BB" w:rsidP="00DF5E3B">
            <w:pPr>
              <w:spacing w:line="216" w:lineRule="auto"/>
              <w:jc w:val="center"/>
            </w:pPr>
            <w:r>
              <w:t>2222,6</w:t>
            </w:r>
          </w:p>
        </w:tc>
        <w:tc>
          <w:tcPr>
            <w:tcW w:w="1140" w:type="dxa"/>
            <w:gridSpan w:val="2"/>
            <w:shd w:val="clear" w:color="auto" w:fill="auto"/>
          </w:tcPr>
          <w:p w:rsidR="001F59BB" w:rsidRPr="00847E63" w:rsidRDefault="001F59BB" w:rsidP="00DF5E3B">
            <w:pPr>
              <w:spacing w:line="216" w:lineRule="auto"/>
              <w:jc w:val="center"/>
            </w:pPr>
            <w:r w:rsidRPr="00847E63">
              <w:t>820,1</w:t>
            </w:r>
          </w:p>
        </w:tc>
        <w:tc>
          <w:tcPr>
            <w:tcW w:w="1134" w:type="dxa"/>
            <w:gridSpan w:val="2"/>
            <w:shd w:val="clear" w:color="auto" w:fill="auto"/>
          </w:tcPr>
          <w:p w:rsidR="001F59BB" w:rsidRPr="00847E63" w:rsidRDefault="001F59BB" w:rsidP="00DF5E3B">
            <w:pPr>
              <w:spacing w:line="216" w:lineRule="auto"/>
              <w:jc w:val="center"/>
            </w:pPr>
            <w:r w:rsidRPr="00847E63">
              <w:t>622,5</w:t>
            </w:r>
          </w:p>
        </w:tc>
        <w:tc>
          <w:tcPr>
            <w:tcW w:w="1134" w:type="dxa"/>
            <w:gridSpan w:val="2"/>
            <w:shd w:val="clear" w:color="auto" w:fill="auto"/>
          </w:tcPr>
          <w:p w:rsidR="001F59BB" w:rsidRPr="00847E63" w:rsidRDefault="001F59BB" w:rsidP="00ED64AC">
            <w:pPr>
              <w:spacing w:line="216" w:lineRule="auto"/>
              <w:jc w:val="center"/>
            </w:pPr>
            <w:r w:rsidRPr="00847E63">
              <w:t>260,0</w:t>
            </w:r>
          </w:p>
        </w:tc>
        <w:tc>
          <w:tcPr>
            <w:tcW w:w="1134" w:type="dxa"/>
          </w:tcPr>
          <w:p w:rsidR="001F59BB" w:rsidRPr="00847E63" w:rsidRDefault="001F59BB" w:rsidP="00ED64AC">
            <w:pPr>
              <w:spacing w:line="216" w:lineRule="auto"/>
              <w:jc w:val="center"/>
            </w:pPr>
            <w:r w:rsidRPr="00847E63">
              <w:t>260,0</w:t>
            </w:r>
          </w:p>
        </w:tc>
        <w:tc>
          <w:tcPr>
            <w:tcW w:w="1140" w:type="dxa"/>
            <w:gridSpan w:val="2"/>
          </w:tcPr>
          <w:p w:rsidR="001F59BB" w:rsidRPr="00847E63" w:rsidRDefault="001F59BB" w:rsidP="00ED64AC">
            <w:pPr>
              <w:spacing w:line="216" w:lineRule="auto"/>
              <w:jc w:val="center"/>
            </w:pPr>
            <w:r w:rsidRPr="00847E63">
              <w:t>260,0</w:t>
            </w:r>
          </w:p>
        </w:tc>
        <w:tc>
          <w:tcPr>
            <w:tcW w:w="1700" w:type="dxa"/>
            <w:gridSpan w:val="2"/>
            <w:vMerge w:val="restart"/>
            <w:shd w:val="clear" w:color="auto" w:fill="auto"/>
          </w:tcPr>
          <w:p w:rsidR="001F59BB" w:rsidRPr="00847E63" w:rsidRDefault="001F59BB" w:rsidP="00DF5E3B">
            <w:pPr>
              <w:spacing w:line="216" w:lineRule="auto"/>
            </w:pPr>
            <w:r w:rsidRPr="00847E63">
              <w:t>Информационное обеспечение деятельности учреждений культуры</w:t>
            </w:r>
          </w:p>
        </w:tc>
        <w:tc>
          <w:tcPr>
            <w:tcW w:w="1849" w:type="dxa"/>
            <w:gridSpan w:val="2"/>
            <w:vMerge w:val="restart"/>
            <w:shd w:val="clear" w:color="auto" w:fill="auto"/>
          </w:tcPr>
          <w:p w:rsidR="001F59BB" w:rsidRPr="00847E63" w:rsidRDefault="001F59BB" w:rsidP="00ED64AC">
            <w:pPr>
              <w:spacing w:line="216" w:lineRule="auto"/>
            </w:pPr>
            <w:r w:rsidRPr="00847E63">
              <w:rPr>
                <w:bCs/>
              </w:rPr>
              <w:t>Ответственный за выполнение мероприятий - УК,  получатели субсидий  - МБУ «Крымская МРБ», МБУ «ЦМТО УК»</w:t>
            </w:r>
          </w:p>
        </w:tc>
      </w:tr>
      <w:tr w:rsidR="001F59BB" w:rsidRPr="00847E63" w:rsidTr="000C4EF2">
        <w:tc>
          <w:tcPr>
            <w:tcW w:w="697" w:type="dxa"/>
            <w:gridSpan w:val="2"/>
            <w:vMerge/>
            <w:shd w:val="clear" w:color="auto" w:fill="auto"/>
          </w:tcPr>
          <w:p w:rsidR="001F59BB" w:rsidRPr="00847E63" w:rsidRDefault="001F59BB" w:rsidP="00DF5E3B">
            <w:pPr>
              <w:spacing w:line="216" w:lineRule="auto"/>
              <w:jc w:val="center"/>
            </w:pPr>
          </w:p>
        </w:tc>
        <w:tc>
          <w:tcPr>
            <w:tcW w:w="2119" w:type="dxa"/>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shd w:val="clear" w:color="auto" w:fill="auto"/>
          </w:tcPr>
          <w:p w:rsidR="001F59BB" w:rsidRPr="00847E63" w:rsidRDefault="001F59BB" w:rsidP="00D12833">
            <w:pPr>
              <w:spacing w:line="216" w:lineRule="auto"/>
              <w:jc w:val="center"/>
            </w:pPr>
            <w:r>
              <w:t>2222,6</w:t>
            </w:r>
          </w:p>
        </w:tc>
        <w:tc>
          <w:tcPr>
            <w:tcW w:w="1140" w:type="dxa"/>
            <w:gridSpan w:val="2"/>
            <w:shd w:val="clear" w:color="auto" w:fill="auto"/>
          </w:tcPr>
          <w:p w:rsidR="001F59BB" w:rsidRPr="00847E63" w:rsidRDefault="001F59BB" w:rsidP="00D12833">
            <w:pPr>
              <w:spacing w:line="216" w:lineRule="auto"/>
              <w:jc w:val="center"/>
            </w:pPr>
            <w:r w:rsidRPr="00847E63">
              <w:t>820,1</w:t>
            </w:r>
          </w:p>
        </w:tc>
        <w:tc>
          <w:tcPr>
            <w:tcW w:w="1134" w:type="dxa"/>
            <w:gridSpan w:val="2"/>
            <w:shd w:val="clear" w:color="auto" w:fill="auto"/>
          </w:tcPr>
          <w:p w:rsidR="001F59BB" w:rsidRPr="00847E63" w:rsidRDefault="001F59BB" w:rsidP="00DF5E3B">
            <w:pPr>
              <w:spacing w:line="216" w:lineRule="auto"/>
              <w:jc w:val="center"/>
            </w:pPr>
            <w:r w:rsidRPr="00847E63">
              <w:t>622,5</w:t>
            </w:r>
          </w:p>
        </w:tc>
        <w:tc>
          <w:tcPr>
            <w:tcW w:w="1134" w:type="dxa"/>
            <w:gridSpan w:val="2"/>
            <w:shd w:val="clear" w:color="auto" w:fill="auto"/>
          </w:tcPr>
          <w:p w:rsidR="001F59BB" w:rsidRPr="00847E63" w:rsidRDefault="001F59BB" w:rsidP="00ED64AC">
            <w:pPr>
              <w:spacing w:line="216" w:lineRule="auto"/>
              <w:jc w:val="center"/>
            </w:pPr>
            <w:r w:rsidRPr="00847E63">
              <w:t>260,0</w:t>
            </w:r>
          </w:p>
        </w:tc>
        <w:tc>
          <w:tcPr>
            <w:tcW w:w="1134" w:type="dxa"/>
          </w:tcPr>
          <w:p w:rsidR="001F59BB" w:rsidRPr="00847E63" w:rsidRDefault="001F59BB" w:rsidP="00ED64AC">
            <w:pPr>
              <w:spacing w:line="216" w:lineRule="auto"/>
              <w:jc w:val="center"/>
            </w:pPr>
            <w:r w:rsidRPr="00847E63">
              <w:t>260,0</w:t>
            </w:r>
          </w:p>
        </w:tc>
        <w:tc>
          <w:tcPr>
            <w:tcW w:w="1140" w:type="dxa"/>
            <w:gridSpan w:val="2"/>
          </w:tcPr>
          <w:p w:rsidR="001F59BB" w:rsidRPr="00847E63" w:rsidRDefault="001F59BB" w:rsidP="00ED64AC">
            <w:pPr>
              <w:spacing w:line="216" w:lineRule="auto"/>
              <w:jc w:val="center"/>
            </w:pPr>
            <w:r w:rsidRPr="00847E63">
              <w:t>260,0</w:t>
            </w: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jc w:val="center"/>
            </w:pPr>
          </w:p>
        </w:tc>
        <w:tc>
          <w:tcPr>
            <w:tcW w:w="2119" w:type="dxa"/>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40" w:type="dxa"/>
            <w:shd w:val="clear" w:color="auto" w:fill="auto"/>
          </w:tcPr>
          <w:p w:rsidR="001F59BB" w:rsidRPr="00847E63" w:rsidRDefault="001F59BB" w:rsidP="00DF5E3B">
            <w:pPr>
              <w:spacing w:line="216" w:lineRule="auto"/>
              <w:jc w:val="center"/>
            </w:pPr>
          </w:p>
        </w:tc>
        <w:tc>
          <w:tcPr>
            <w:tcW w:w="1140"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tcPr>
          <w:p w:rsidR="001F59BB" w:rsidRPr="00847E63" w:rsidRDefault="001F59BB" w:rsidP="00DF5E3B">
            <w:pPr>
              <w:spacing w:line="216" w:lineRule="auto"/>
              <w:jc w:val="center"/>
            </w:pPr>
          </w:p>
        </w:tc>
        <w:tc>
          <w:tcPr>
            <w:tcW w:w="1140" w:type="dxa"/>
            <w:gridSpan w:val="2"/>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rPr>
          <w:trHeight w:val="497"/>
        </w:trPr>
        <w:tc>
          <w:tcPr>
            <w:tcW w:w="697" w:type="dxa"/>
            <w:gridSpan w:val="2"/>
            <w:vMerge w:val="restart"/>
            <w:shd w:val="clear" w:color="auto" w:fill="auto"/>
          </w:tcPr>
          <w:p w:rsidR="001F59BB" w:rsidRPr="00847E63" w:rsidRDefault="001F59BB" w:rsidP="00DF5E3B">
            <w:pPr>
              <w:spacing w:line="216" w:lineRule="auto"/>
              <w:jc w:val="center"/>
            </w:pPr>
            <w:r w:rsidRPr="00847E63">
              <w:t>9.2</w:t>
            </w:r>
          </w:p>
        </w:tc>
        <w:tc>
          <w:tcPr>
            <w:tcW w:w="2119" w:type="dxa"/>
            <w:vMerge w:val="restart"/>
            <w:shd w:val="clear" w:color="auto" w:fill="auto"/>
          </w:tcPr>
          <w:p w:rsidR="001F59BB" w:rsidRPr="00847E63" w:rsidRDefault="001F59BB" w:rsidP="00DF5E3B">
            <w:pPr>
              <w:spacing w:line="216" w:lineRule="auto"/>
            </w:pPr>
            <w:r w:rsidRPr="00847E63">
              <w:t xml:space="preserve">Создание и обновление стендов, уголков наглядной </w:t>
            </w:r>
            <w:r w:rsidRPr="00847E63">
              <w:lastRenderedPageBreak/>
              <w:t>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lastRenderedPageBreak/>
              <w:t>Всего</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DF5E3B">
            <w:pPr>
              <w:spacing w:line="216" w:lineRule="auto"/>
              <w:jc w:val="center"/>
            </w:pPr>
            <w:r>
              <w:t>200,7</w:t>
            </w:r>
          </w:p>
        </w:tc>
        <w:tc>
          <w:tcPr>
            <w:tcW w:w="1140" w:type="dxa"/>
            <w:gridSpan w:val="2"/>
            <w:tcBorders>
              <w:bottom w:val="single" w:sz="4" w:space="0" w:color="auto"/>
            </w:tcBorders>
            <w:shd w:val="clear" w:color="auto" w:fill="auto"/>
          </w:tcPr>
          <w:p w:rsidR="001F59BB" w:rsidRPr="00847E63" w:rsidRDefault="001F59BB" w:rsidP="00DF5E3B">
            <w:pPr>
              <w:jc w:val="center"/>
            </w:pPr>
            <w:r w:rsidRPr="00847E63">
              <w:t>15,7</w:t>
            </w:r>
          </w:p>
        </w:tc>
        <w:tc>
          <w:tcPr>
            <w:tcW w:w="1134" w:type="dxa"/>
            <w:gridSpan w:val="2"/>
            <w:tcBorders>
              <w:bottom w:val="single" w:sz="4" w:space="0" w:color="auto"/>
            </w:tcBorders>
            <w:shd w:val="clear" w:color="auto" w:fill="auto"/>
          </w:tcPr>
          <w:p w:rsidR="001F59BB" w:rsidRPr="00847E63" w:rsidRDefault="001F59BB" w:rsidP="00DF5E3B">
            <w:pPr>
              <w:jc w:val="center"/>
            </w:pPr>
            <w:r w:rsidRPr="00847E63">
              <w:t>20,0</w:t>
            </w:r>
          </w:p>
        </w:tc>
        <w:tc>
          <w:tcPr>
            <w:tcW w:w="1134" w:type="dxa"/>
            <w:gridSpan w:val="2"/>
            <w:tcBorders>
              <w:bottom w:val="single" w:sz="4" w:space="0" w:color="auto"/>
            </w:tcBorders>
            <w:shd w:val="clear" w:color="auto" w:fill="auto"/>
          </w:tcPr>
          <w:p w:rsidR="001F59BB" w:rsidRPr="00847E63" w:rsidRDefault="001F59BB" w:rsidP="00DF5E3B">
            <w:pPr>
              <w:jc w:val="center"/>
            </w:pPr>
            <w:r w:rsidRPr="00847E63">
              <w:t>55,0</w:t>
            </w:r>
          </w:p>
        </w:tc>
        <w:tc>
          <w:tcPr>
            <w:tcW w:w="1134" w:type="dxa"/>
            <w:tcBorders>
              <w:bottom w:val="single" w:sz="4" w:space="0" w:color="auto"/>
            </w:tcBorders>
          </w:tcPr>
          <w:p w:rsidR="001F59BB" w:rsidRPr="00847E63" w:rsidRDefault="001F59BB" w:rsidP="00FA467D">
            <w:pPr>
              <w:jc w:val="center"/>
            </w:pPr>
            <w:r w:rsidRPr="00847E63">
              <w:t>55,0</w:t>
            </w:r>
          </w:p>
        </w:tc>
        <w:tc>
          <w:tcPr>
            <w:tcW w:w="1140" w:type="dxa"/>
            <w:gridSpan w:val="2"/>
            <w:tcBorders>
              <w:bottom w:val="single" w:sz="4" w:space="0" w:color="auto"/>
            </w:tcBorders>
          </w:tcPr>
          <w:p w:rsidR="001F59BB" w:rsidRPr="00847E63" w:rsidRDefault="001F59BB" w:rsidP="00FA467D">
            <w:pPr>
              <w:jc w:val="center"/>
            </w:pPr>
            <w:r w:rsidRPr="00847E63">
              <w:t>55,0</w:t>
            </w:r>
          </w:p>
        </w:tc>
        <w:tc>
          <w:tcPr>
            <w:tcW w:w="1700" w:type="dxa"/>
            <w:gridSpan w:val="2"/>
            <w:vMerge w:val="restart"/>
            <w:shd w:val="clear" w:color="auto" w:fill="auto"/>
          </w:tcPr>
          <w:p w:rsidR="001F59BB" w:rsidRPr="00847E63" w:rsidRDefault="001F59BB" w:rsidP="00DF5E3B">
            <w:pPr>
              <w:spacing w:line="216" w:lineRule="auto"/>
            </w:pPr>
            <w:r w:rsidRPr="00847E63">
              <w:t xml:space="preserve">Информационное обеспечение деятельности </w:t>
            </w:r>
            <w:r w:rsidRPr="00847E63">
              <w:lastRenderedPageBreak/>
              <w:t>учреждений культуры</w:t>
            </w:r>
          </w:p>
        </w:tc>
        <w:tc>
          <w:tcPr>
            <w:tcW w:w="1849" w:type="dxa"/>
            <w:gridSpan w:val="2"/>
            <w:vMerge w:val="restart"/>
            <w:shd w:val="clear" w:color="auto" w:fill="auto"/>
          </w:tcPr>
          <w:p w:rsidR="001F59BB" w:rsidRPr="00847E63" w:rsidRDefault="001F59BB" w:rsidP="00DF5E3B">
            <w:pPr>
              <w:spacing w:line="216" w:lineRule="auto"/>
            </w:pPr>
            <w:r w:rsidRPr="00847E63">
              <w:rPr>
                <w:bCs/>
              </w:rPr>
              <w:lastRenderedPageBreak/>
              <w:t xml:space="preserve">Ответственный за выполнение мероприятий - УК,  </w:t>
            </w:r>
            <w:r w:rsidRPr="00847E63">
              <w:rPr>
                <w:bCs/>
              </w:rPr>
              <w:lastRenderedPageBreak/>
              <w:t>получатели субсидий  - МБУ «Крымская МРБ», МБУ «ЦМТО УК»</w:t>
            </w:r>
          </w:p>
        </w:tc>
      </w:tr>
      <w:tr w:rsidR="001F59BB" w:rsidRPr="00847E63" w:rsidTr="000C4EF2">
        <w:trPr>
          <w:trHeight w:val="497"/>
        </w:trPr>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pPr>
              <w:spacing w:line="216" w:lineRule="auto"/>
            </w:pP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D12833">
            <w:pPr>
              <w:spacing w:line="216" w:lineRule="auto"/>
              <w:jc w:val="center"/>
            </w:pPr>
            <w:r>
              <w:t>200,7</w:t>
            </w:r>
          </w:p>
        </w:tc>
        <w:tc>
          <w:tcPr>
            <w:tcW w:w="1140" w:type="dxa"/>
            <w:gridSpan w:val="2"/>
            <w:tcBorders>
              <w:bottom w:val="single" w:sz="4" w:space="0" w:color="auto"/>
            </w:tcBorders>
            <w:shd w:val="clear" w:color="auto" w:fill="auto"/>
          </w:tcPr>
          <w:p w:rsidR="001F59BB" w:rsidRPr="00847E63" w:rsidRDefault="001F59BB" w:rsidP="00D12833">
            <w:pPr>
              <w:jc w:val="center"/>
            </w:pPr>
            <w:r w:rsidRPr="00847E63">
              <w:t>15,7</w:t>
            </w:r>
          </w:p>
        </w:tc>
        <w:tc>
          <w:tcPr>
            <w:tcW w:w="1134" w:type="dxa"/>
            <w:gridSpan w:val="2"/>
            <w:tcBorders>
              <w:bottom w:val="single" w:sz="4" w:space="0" w:color="auto"/>
            </w:tcBorders>
            <w:shd w:val="clear" w:color="auto" w:fill="auto"/>
          </w:tcPr>
          <w:p w:rsidR="001F59BB" w:rsidRPr="00847E63" w:rsidRDefault="001F59BB" w:rsidP="00DF5E3B">
            <w:pPr>
              <w:jc w:val="center"/>
            </w:pPr>
            <w:r w:rsidRPr="00847E63">
              <w:t>20,0</w:t>
            </w:r>
          </w:p>
        </w:tc>
        <w:tc>
          <w:tcPr>
            <w:tcW w:w="1134" w:type="dxa"/>
            <w:gridSpan w:val="2"/>
            <w:tcBorders>
              <w:bottom w:val="single" w:sz="4" w:space="0" w:color="auto"/>
            </w:tcBorders>
            <w:shd w:val="clear" w:color="auto" w:fill="auto"/>
          </w:tcPr>
          <w:p w:rsidR="001F59BB" w:rsidRPr="00847E63" w:rsidRDefault="001F59BB" w:rsidP="00DF5E3B">
            <w:pPr>
              <w:jc w:val="center"/>
            </w:pPr>
            <w:r w:rsidRPr="00847E63">
              <w:t>55,0</w:t>
            </w:r>
          </w:p>
        </w:tc>
        <w:tc>
          <w:tcPr>
            <w:tcW w:w="1134" w:type="dxa"/>
            <w:tcBorders>
              <w:bottom w:val="single" w:sz="4" w:space="0" w:color="auto"/>
            </w:tcBorders>
          </w:tcPr>
          <w:p w:rsidR="001F59BB" w:rsidRPr="00847E63" w:rsidRDefault="001F59BB" w:rsidP="00FA467D">
            <w:pPr>
              <w:jc w:val="center"/>
            </w:pPr>
            <w:r w:rsidRPr="00847E63">
              <w:t>55,0</w:t>
            </w:r>
          </w:p>
        </w:tc>
        <w:tc>
          <w:tcPr>
            <w:tcW w:w="1140" w:type="dxa"/>
            <w:gridSpan w:val="2"/>
            <w:tcBorders>
              <w:bottom w:val="single" w:sz="4" w:space="0" w:color="auto"/>
            </w:tcBorders>
          </w:tcPr>
          <w:p w:rsidR="001F59BB" w:rsidRPr="00847E63" w:rsidRDefault="001F59BB" w:rsidP="00FA467D">
            <w:pPr>
              <w:jc w:val="center"/>
            </w:pPr>
            <w:r w:rsidRPr="00847E63">
              <w:t>55,0</w:t>
            </w: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rPr>
          <w:trHeight w:val="497"/>
        </w:trPr>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pPr>
              <w:spacing w:line="216" w:lineRule="auto"/>
            </w:pP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DF5E3B">
            <w:pPr>
              <w:spacing w:line="216" w:lineRule="auto"/>
              <w:jc w:val="center"/>
            </w:pPr>
          </w:p>
        </w:tc>
        <w:tc>
          <w:tcPr>
            <w:tcW w:w="1140" w:type="dxa"/>
            <w:gridSpan w:val="2"/>
            <w:tcBorders>
              <w:bottom w:val="single" w:sz="4" w:space="0" w:color="auto"/>
            </w:tcBorders>
            <w:shd w:val="clear" w:color="auto" w:fill="auto"/>
          </w:tcPr>
          <w:p w:rsidR="001F59BB" w:rsidRPr="00847E63" w:rsidRDefault="001F59BB" w:rsidP="00DF5E3B">
            <w:pPr>
              <w:spacing w:line="216" w:lineRule="auto"/>
              <w:jc w:val="center"/>
            </w:pP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p>
        </w:tc>
        <w:tc>
          <w:tcPr>
            <w:tcW w:w="1134" w:type="dxa"/>
            <w:tcBorders>
              <w:bottom w:val="single" w:sz="4" w:space="0" w:color="auto"/>
            </w:tcBorders>
          </w:tcPr>
          <w:p w:rsidR="001F59BB" w:rsidRPr="00847E63" w:rsidRDefault="001F59BB" w:rsidP="00DF5E3B">
            <w:pPr>
              <w:spacing w:line="216" w:lineRule="auto"/>
              <w:jc w:val="center"/>
            </w:pPr>
          </w:p>
        </w:tc>
        <w:tc>
          <w:tcPr>
            <w:tcW w:w="1140" w:type="dxa"/>
            <w:gridSpan w:val="2"/>
            <w:tcBorders>
              <w:bottom w:val="single" w:sz="4" w:space="0" w:color="auto"/>
            </w:tcBorders>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rPr>
          <w:trHeight w:val="497"/>
        </w:trPr>
        <w:tc>
          <w:tcPr>
            <w:tcW w:w="2816" w:type="dxa"/>
            <w:gridSpan w:val="3"/>
            <w:shd w:val="clear" w:color="auto" w:fill="auto"/>
            <w:vAlign w:val="center"/>
          </w:tcPr>
          <w:p w:rsidR="001F59BB" w:rsidRPr="00847E63" w:rsidRDefault="001F59BB" w:rsidP="00DF5E3B">
            <w:pPr>
              <w:spacing w:line="216" w:lineRule="auto"/>
              <w:jc w:val="center"/>
            </w:pPr>
            <w:r w:rsidRPr="00847E63">
              <w:lastRenderedPageBreak/>
              <w:t>Итого по разделу 9</w:t>
            </w: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A333C0">
            <w:pPr>
              <w:spacing w:line="216" w:lineRule="auto"/>
              <w:jc w:val="center"/>
            </w:pPr>
            <w:r>
              <w:t>2423,3</w:t>
            </w:r>
          </w:p>
        </w:tc>
        <w:tc>
          <w:tcPr>
            <w:tcW w:w="1140"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835,8</w:t>
            </w: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642,5</w:t>
            </w:r>
          </w:p>
        </w:tc>
        <w:tc>
          <w:tcPr>
            <w:tcW w:w="1134" w:type="dxa"/>
            <w:gridSpan w:val="2"/>
            <w:tcBorders>
              <w:bottom w:val="single" w:sz="4" w:space="0" w:color="auto"/>
            </w:tcBorders>
            <w:shd w:val="clear" w:color="auto" w:fill="auto"/>
          </w:tcPr>
          <w:p w:rsidR="001F59BB" w:rsidRPr="00847E63" w:rsidRDefault="001F59BB" w:rsidP="00A9725D">
            <w:pPr>
              <w:spacing w:line="216" w:lineRule="auto"/>
              <w:jc w:val="center"/>
            </w:pPr>
            <w:r w:rsidRPr="00847E63">
              <w:t>315,0</w:t>
            </w:r>
          </w:p>
        </w:tc>
        <w:tc>
          <w:tcPr>
            <w:tcW w:w="1134" w:type="dxa"/>
            <w:tcBorders>
              <w:bottom w:val="single" w:sz="4" w:space="0" w:color="auto"/>
            </w:tcBorders>
          </w:tcPr>
          <w:p w:rsidR="001F59BB" w:rsidRPr="00847E63" w:rsidRDefault="001F59BB" w:rsidP="00DF5E3B">
            <w:pPr>
              <w:spacing w:line="216" w:lineRule="auto"/>
              <w:jc w:val="center"/>
            </w:pPr>
            <w:r w:rsidRPr="00847E63">
              <w:t>315,0</w:t>
            </w:r>
          </w:p>
        </w:tc>
        <w:tc>
          <w:tcPr>
            <w:tcW w:w="1140" w:type="dxa"/>
            <w:gridSpan w:val="2"/>
            <w:tcBorders>
              <w:bottom w:val="single" w:sz="4" w:space="0" w:color="auto"/>
            </w:tcBorders>
          </w:tcPr>
          <w:p w:rsidR="001F59BB" w:rsidRPr="00847E63" w:rsidRDefault="001F59BB" w:rsidP="00DF5E3B">
            <w:pPr>
              <w:spacing w:line="216" w:lineRule="auto"/>
              <w:jc w:val="center"/>
            </w:pPr>
            <w:r w:rsidRPr="00847E63">
              <w:t>315,0</w:t>
            </w:r>
          </w:p>
        </w:tc>
        <w:tc>
          <w:tcPr>
            <w:tcW w:w="1700" w:type="dxa"/>
            <w:gridSpan w:val="2"/>
            <w:tcBorders>
              <w:bottom w:val="single" w:sz="4" w:space="0" w:color="auto"/>
            </w:tcBorders>
            <w:shd w:val="clear" w:color="auto" w:fill="auto"/>
          </w:tcPr>
          <w:p w:rsidR="001F59BB" w:rsidRPr="00847E63" w:rsidRDefault="001F59BB" w:rsidP="00DF5E3B">
            <w:pPr>
              <w:spacing w:line="216" w:lineRule="auto"/>
            </w:pPr>
          </w:p>
        </w:tc>
        <w:tc>
          <w:tcPr>
            <w:tcW w:w="1849" w:type="dxa"/>
            <w:gridSpan w:val="2"/>
            <w:tcBorders>
              <w:bottom w:val="single" w:sz="4" w:space="0" w:color="auto"/>
            </w:tcBorders>
            <w:shd w:val="clear" w:color="auto" w:fill="auto"/>
          </w:tcPr>
          <w:p w:rsidR="001F59BB" w:rsidRPr="00847E63" w:rsidRDefault="001F59BB" w:rsidP="00DF5E3B">
            <w:pPr>
              <w:spacing w:line="216" w:lineRule="auto"/>
            </w:pPr>
          </w:p>
        </w:tc>
      </w:tr>
      <w:tr w:rsidR="001F59BB" w:rsidRPr="00847E63" w:rsidTr="000C4EF2">
        <w:trPr>
          <w:trHeight w:val="497"/>
        </w:trPr>
        <w:tc>
          <w:tcPr>
            <w:tcW w:w="697"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10.</w:t>
            </w:r>
          </w:p>
        </w:tc>
        <w:tc>
          <w:tcPr>
            <w:tcW w:w="2119" w:type="dxa"/>
            <w:tcBorders>
              <w:bottom w:val="single" w:sz="4" w:space="0" w:color="auto"/>
            </w:tcBorders>
            <w:shd w:val="clear" w:color="auto" w:fill="auto"/>
          </w:tcPr>
          <w:p w:rsidR="001F59BB" w:rsidRPr="00847E63" w:rsidRDefault="001F59BB" w:rsidP="00DF5E3B">
            <w:pPr>
              <w:spacing w:line="216" w:lineRule="auto"/>
            </w:pPr>
            <w:r w:rsidRPr="00847E63">
              <w:t>Задача</w:t>
            </w:r>
          </w:p>
        </w:tc>
        <w:tc>
          <w:tcPr>
            <w:tcW w:w="12354" w:type="dxa"/>
            <w:gridSpan w:val="17"/>
            <w:tcBorders>
              <w:bottom w:val="single" w:sz="4" w:space="0" w:color="auto"/>
            </w:tcBorders>
            <w:shd w:val="clear" w:color="auto" w:fill="auto"/>
          </w:tcPr>
          <w:p w:rsidR="001F59BB" w:rsidRPr="00847E63" w:rsidRDefault="001F59BB" w:rsidP="00DF5E3B">
            <w:pPr>
              <w:spacing w:line="216" w:lineRule="auto"/>
              <w:rPr>
                <w:b/>
                <w:i/>
              </w:rPr>
            </w:pPr>
          </w:p>
        </w:tc>
      </w:tr>
      <w:tr w:rsidR="001F59BB" w:rsidRPr="00847E63" w:rsidTr="000C4EF2">
        <w:trPr>
          <w:trHeight w:val="497"/>
        </w:trPr>
        <w:tc>
          <w:tcPr>
            <w:tcW w:w="697" w:type="dxa"/>
            <w:gridSpan w:val="2"/>
            <w:vMerge w:val="restart"/>
            <w:shd w:val="clear" w:color="auto" w:fill="auto"/>
          </w:tcPr>
          <w:p w:rsidR="001F59BB" w:rsidRPr="00847E63" w:rsidRDefault="001F59BB" w:rsidP="00DF5E3B">
            <w:pPr>
              <w:spacing w:line="216" w:lineRule="auto"/>
              <w:jc w:val="center"/>
            </w:pPr>
            <w:r w:rsidRPr="00847E63">
              <w:t>10.1</w:t>
            </w:r>
          </w:p>
        </w:tc>
        <w:tc>
          <w:tcPr>
            <w:tcW w:w="2119" w:type="dxa"/>
            <w:vMerge w:val="restart"/>
            <w:shd w:val="clear" w:color="auto" w:fill="auto"/>
          </w:tcPr>
          <w:p w:rsidR="001F59BB" w:rsidRPr="00847E63" w:rsidRDefault="001F59BB" w:rsidP="00DF5E3B">
            <w:pPr>
              <w:spacing w:line="216" w:lineRule="auto"/>
            </w:pPr>
            <w:r w:rsidRPr="00847E63">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DF5E3B">
            <w:pPr>
              <w:spacing w:line="216" w:lineRule="auto"/>
              <w:jc w:val="center"/>
            </w:pPr>
            <w:r>
              <w:t>833,5</w:t>
            </w:r>
          </w:p>
        </w:tc>
        <w:tc>
          <w:tcPr>
            <w:tcW w:w="1140"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105,9</w:t>
            </w:r>
          </w:p>
        </w:tc>
        <w:tc>
          <w:tcPr>
            <w:tcW w:w="1134" w:type="dxa"/>
            <w:gridSpan w:val="2"/>
            <w:tcBorders>
              <w:bottom w:val="single" w:sz="4" w:space="0" w:color="auto"/>
            </w:tcBorders>
            <w:shd w:val="clear" w:color="auto" w:fill="auto"/>
          </w:tcPr>
          <w:p w:rsidR="001F59BB" w:rsidRPr="00847E63" w:rsidRDefault="001F59BB" w:rsidP="00BF1F9A">
            <w:pPr>
              <w:spacing w:line="216" w:lineRule="auto"/>
              <w:jc w:val="center"/>
            </w:pPr>
            <w:r w:rsidRPr="00847E63">
              <w:t>49,6</w:t>
            </w: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226,0</w:t>
            </w:r>
          </w:p>
        </w:tc>
        <w:tc>
          <w:tcPr>
            <w:tcW w:w="1134" w:type="dxa"/>
            <w:tcBorders>
              <w:bottom w:val="single" w:sz="4" w:space="0" w:color="auto"/>
            </w:tcBorders>
          </w:tcPr>
          <w:p w:rsidR="001F59BB" w:rsidRPr="00847E63" w:rsidRDefault="001F59BB" w:rsidP="00FA467D">
            <w:pPr>
              <w:spacing w:line="216" w:lineRule="auto"/>
              <w:jc w:val="center"/>
            </w:pPr>
            <w:r w:rsidRPr="00847E63">
              <w:t>226,0</w:t>
            </w:r>
          </w:p>
        </w:tc>
        <w:tc>
          <w:tcPr>
            <w:tcW w:w="1140" w:type="dxa"/>
            <w:gridSpan w:val="2"/>
            <w:tcBorders>
              <w:bottom w:val="single" w:sz="4" w:space="0" w:color="auto"/>
            </w:tcBorders>
          </w:tcPr>
          <w:p w:rsidR="001F59BB" w:rsidRPr="00847E63" w:rsidRDefault="001F59BB" w:rsidP="00FA467D">
            <w:pPr>
              <w:spacing w:line="216" w:lineRule="auto"/>
              <w:jc w:val="center"/>
            </w:pPr>
            <w:r w:rsidRPr="00847E63">
              <w:t>226,0</w:t>
            </w:r>
          </w:p>
        </w:tc>
        <w:tc>
          <w:tcPr>
            <w:tcW w:w="1700" w:type="dxa"/>
            <w:gridSpan w:val="2"/>
            <w:vMerge w:val="restart"/>
            <w:shd w:val="clear" w:color="auto" w:fill="auto"/>
          </w:tcPr>
          <w:p w:rsidR="001F59BB" w:rsidRPr="00847E63" w:rsidRDefault="001F59BB" w:rsidP="00A9725D">
            <w:pPr>
              <w:spacing w:line="216" w:lineRule="auto"/>
            </w:pPr>
            <w:r w:rsidRPr="00847E63">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1F59BB" w:rsidRPr="00847E63" w:rsidRDefault="001F59BB" w:rsidP="00DF5E3B">
            <w:pPr>
              <w:spacing w:line="216" w:lineRule="auto"/>
            </w:pPr>
            <w:r w:rsidRPr="00847E63">
              <w:rPr>
                <w:bCs/>
              </w:rPr>
              <w:t>Ответственный за выполнение мероприятий - УК,  получатели субсидий  - МБУ «Крымская МРБ», МБУ «ЦМТО УК», МБУ «СКЦ МО Крымский район», МБУ ДО детские школы искусств</w:t>
            </w:r>
          </w:p>
        </w:tc>
      </w:tr>
      <w:tr w:rsidR="001F59BB" w:rsidRPr="00847E63" w:rsidTr="000C4EF2">
        <w:trPr>
          <w:trHeight w:val="497"/>
        </w:trPr>
        <w:tc>
          <w:tcPr>
            <w:tcW w:w="697" w:type="dxa"/>
            <w:gridSpan w:val="2"/>
            <w:vMerge/>
            <w:shd w:val="clear" w:color="auto" w:fill="auto"/>
          </w:tcPr>
          <w:p w:rsidR="001F59BB" w:rsidRPr="00847E63" w:rsidRDefault="001F59BB" w:rsidP="00DF5E3B">
            <w:pPr>
              <w:spacing w:line="216" w:lineRule="auto"/>
              <w:jc w:val="center"/>
            </w:pPr>
          </w:p>
        </w:tc>
        <w:tc>
          <w:tcPr>
            <w:tcW w:w="2119" w:type="dxa"/>
            <w:vMerge/>
            <w:shd w:val="clear" w:color="auto" w:fill="auto"/>
          </w:tcPr>
          <w:p w:rsidR="001F59BB" w:rsidRPr="00847E63" w:rsidRDefault="001F59BB" w:rsidP="00DF5E3B">
            <w:pPr>
              <w:spacing w:line="216" w:lineRule="auto"/>
            </w:pP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DF5E3B">
            <w:pPr>
              <w:spacing w:line="216" w:lineRule="auto"/>
              <w:jc w:val="center"/>
            </w:pPr>
            <w:r>
              <w:t>833,5</w:t>
            </w:r>
          </w:p>
        </w:tc>
        <w:tc>
          <w:tcPr>
            <w:tcW w:w="1140"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105,9</w:t>
            </w:r>
          </w:p>
        </w:tc>
        <w:tc>
          <w:tcPr>
            <w:tcW w:w="1134" w:type="dxa"/>
            <w:gridSpan w:val="2"/>
            <w:tcBorders>
              <w:bottom w:val="single" w:sz="4" w:space="0" w:color="auto"/>
            </w:tcBorders>
            <w:shd w:val="clear" w:color="auto" w:fill="auto"/>
          </w:tcPr>
          <w:p w:rsidR="001F59BB" w:rsidRPr="00847E63" w:rsidRDefault="001F59BB" w:rsidP="00BF1F9A">
            <w:pPr>
              <w:spacing w:line="216" w:lineRule="auto"/>
              <w:jc w:val="center"/>
            </w:pPr>
            <w:r w:rsidRPr="00847E63">
              <w:t>49,6</w:t>
            </w: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r w:rsidRPr="00847E63">
              <w:t>226,0</w:t>
            </w:r>
          </w:p>
        </w:tc>
        <w:tc>
          <w:tcPr>
            <w:tcW w:w="1134" w:type="dxa"/>
            <w:tcBorders>
              <w:bottom w:val="single" w:sz="4" w:space="0" w:color="auto"/>
            </w:tcBorders>
          </w:tcPr>
          <w:p w:rsidR="001F59BB" w:rsidRPr="00847E63" w:rsidRDefault="001F59BB" w:rsidP="00FA467D">
            <w:pPr>
              <w:spacing w:line="216" w:lineRule="auto"/>
              <w:jc w:val="center"/>
            </w:pPr>
            <w:r w:rsidRPr="00847E63">
              <w:t>226,0</w:t>
            </w:r>
          </w:p>
        </w:tc>
        <w:tc>
          <w:tcPr>
            <w:tcW w:w="1140" w:type="dxa"/>
            <w:gridSpan w:val="2"/>
            <w:tcBorders>
              <w:bottom w:val="single" w:sz="4" w:space="0" w:color="auto"/>
            </w:tcBorders>
          </w:tcPr>
          <w:p w:rsidR="001F59BB" w:rsidRPr="00847E63" w:rsidRDefault="001F59BB" w:rsidP="00FA467D">
            <w:pPr>
              <w:spacing w:line="216" w:lineRule="auto"/>
              <w:jc w:val="center"/>
            </w:pPr>
            <w:r w:rsidRPr="00847E63">
              <w:t>226,0</w:t>
            </w: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rPr>
          <w:trHeight w:val="497"/>
        </w:trPr>
        <w:tc>
          <w:tcPr>
            <w:tcW w:w="697" w:type="dxa"/>
            <w:gridSpan w:val="2"/>
            <w:vMerge/>
            <w:shd w:val="clear" w:color="auto" w:fill="auto"/>
          </w:tcPr>
          <w:p w:rsidR="001F59BB" w:rsidRPr="00847E63" w:rsidRDefault="001F59BB" w:rsidP="00DF5E3B">
            <w:pPr>
              <w:spacing w:line="216" w:lineRule="auto"/>
              <w:jc w:val="center"/>
            </w:pPr>
          </w:p>
        </w:tc>
        <w:tc>
          <w:tcPr>
            <w:tcW w:w="2119" w:type="dxa"/>
            <w:vMerge/>
            <w:shd w:val="clear" w:color="auto" w:fill="auto"/>
          </w:tcPr>
          <w:p w:rsidR="001F59BB" w:rsidRPr="00847E63" w:rsidRDefault="001F59BB" w:rsidP="00DF5E3B">
            <w:pPr>
              <w:spacing w:line="216" w:lineRule="auto"/>
            </w:pPr>
          </w:p>
        </w:tc>
        <w:tc>
          <w:tcPr>
            <w:tcW w:w="1983" w:type="dxa"/>
            <w:gridSpan w:val="3"/>
            <w:tcBorders>
              <w:bottom w:val="single" w:sz="4" w:space="0" w:color="auto"/>
            </w:tcBorders>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40" w:type="dxa"/>
            <w:tcBorders>
              <w:bottom w:val="single" w:sz="4" w:space="0" w:color="auto"/>
            </w:tcBorders>
            <w:shd w:val="clear" w:color="auto" w:fill="auto"/>
          </w:tcPr>
          <w:p w:rsidR="001F59BB" w:rsidRPr="00847E63" w:rsidRDefault="001F59BB" w:rsidP="00DF5E3B">
            <w:pPr>
              <w:spacing w:line="216" w:lineRule="auto"/>
              <w:jc w:val="center"/>
            </w:pPr>
          </w:p>
        </w:tc>
        <w:tc>
          <w:tcPr>
            <w:tcW w:w="1140" w:type="dxa"/>
            <w:gridSpan w:val="2"/>
            <w:tcBorders>
              <w:bottom w:val="single" w:sz="4" w:space="0" w:color="auto"/>
            </w:tcBorders>
            <w:shd w:val="clear" w:color="auto" w:fill="auto"/>
          </w:tcPr>
          <w:p w:rsidR="001F59BB" w:rsidRPr="00847E63" w:rsidRDefault="001F59BB" w:rsidP="00DF5E3B">
            <w:pPr>
              <w:spacing w:line="216" w:lineRule="auto"/>
              <w:jc w:val="center"/>
            </w:pP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p>
        </w:tc>
        <w:tc>
          <w:tcPr>
            <w:tcW w:w="1134" w:type="dxa"/>
            <w:gridSpan w:val="2"/>
            <w:tcBorders>
              <w:bottom w:val="single" w:sz="4" w:space="0" w:color="auto"/>
            </w:tcBorders>
            <w:shd w:val="clear" w:color="auto" w:fill="auto"/>
          </w:tcPr>
          <w:p w:rsidR="001F59BB" w:rsidRPr="00847E63" w:rsidRDefault="001F59BB" w:rsidP="00DF5E3B">
            <w:pPr>
              <w:spacing w:line="216" w:lineRule="auto"/>
              <w:jc w:val="center"/>
            </w:pPr>
          </w:p>
        </w:tc>
        <w:tc>
          <w:tcPr>
            <w:tcW w:w="1134" w:type="dxa"/>
            <w:tcBorders>
              <w:bottom w:val="single" w:sz="4" w:space="0" w:color="auto"/>
            </w:tcBorders>
          </w:tcPr>
          <w:p w:rsidR="001F59BB" w:rsidRPr="00847E63" w:rsidRDefault="001F59BB" w:rsidP="00DF5E3B">
            <w:pPr>
              <w:spacing w:line="216" w:lineRule="auto"/>
              <w:jc w:val="center"/>
            </w:pPr>
          </w:p>
        </w:tc>
        <w:tc>
          <w:tcPr>
            <w:tcW w:w="1140" w:type="dxa"/>
            <w:gridSpan w:val="2"/>
            <w:tcBorders>
              <w:bottom w:val="single" w:sz="4" w:space="0" w:color="auto"/>
            </w:tcBorders>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2816" w:type="dxa"/>
            <w:gridSpan w:val="3"/>
            <w:shd w:val="clear" w:color="auto" w:fill="auto"/>
            <w:vAlign w:val="center"/>
          </w:tcPr>
          <w:p w:rsidR="001F59BB" w:rsidRPr="00847E63" w:rsidRDefault="001F59BB" w:rsidP="00DF5E3B">
            <w:pPr>
              <w:spacing w:line="216" w:lineRule="auto"/>
              <w:jc w:val="center"/>
            </w:pPr>
            <w:r w:rsidRPr="00847E63">
              <w:t>Итого по разделу 10</w:t>
            </w:r>
          </w:p>
        </w:tc>
        <w:tc>
          <w:tcPr>
            <w:tcW w:w="1983" w:type="dxa"/>
            <w:gridSpan w:val="3"/>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shd w:val="clear" w:color="auto" w:fill="auto"/>
          </w:tcPr>
          <w:p w:rsidR="001F59BB" w:rsidRPr="00847E63" w:rsidRDefault="001F59BB" w:rsidP="00D12833">
            <w:pPr>
              <w:spacing w:line="216" w:lineRule="auto"/>
              <w:jc w:val="center"/>
            </w:pPr>
            <w:r>
              <w:t>833,5</w:t>
            </w:r>
          </w:p>
        </w:tc>
        <w:tc>
          <w:tcPr>
            <w:tcW w:w="1140" w:type="dxa"/>
            <w:gridSpan w:val="2"/>
            <w:shd w:val="clear" w:color="auto" w:fill="auto"/>
          </w:tcPr>
          <w:p w:rsidR="001F59BB" w:rsidRPr="00847E63" w:rsidRDefault="001F59BB" w:rsidP="00D12833">
            <w:pPr>
              <w:spacing w:line="216" w:lineRule="auto"/>
              <w:jc w:val="center"/>
            </w:pPr>
            <w:r w:rsidRPr="00847E63">
              <w:t>105,9</w:t>
            </w:r>
          </w:p>
        </w:tc>
        <w:tc>
          <w:tcPr>
            <w:tcW w:w="1134" w:type="dxa"/>
            <w:gridSpan w:val="2"/>
            <w:shd w:val="clear" w:color="auto" w:fill="auto"/>
          </w:tcPr>
          <w:p w:rsidR="001F59BB" w:rsidRPr="00847E63" w:rsidRDefault="001F59BB" w:rsidP="00DF5E3B">
            <w:pPr>
              <w:spacing w:line="216" w:lineRule="auto"/>
              <w:jc w:val="center"/>
            </w:pPr>
            <w:r w:rsidRPr="00847E63">
              <w:t>49,6</w:t>
            </w:r>
          </w:p>
        </w:tc>
        <w:tc>
          <w:tcPr>
            <w:tcW w:w="1134" w:type="dxa"/>
            <w:gridSpan w:val="2"/>
            <w:shd w:val="clear" w:color="auto" w:fill="auto"/>
          </w:tcPr>
          <w:p w:rsidR="001F59BB" w:rsidRPr="00847E63" w:rsidRDefault="001F59BB" w:rsidP="00DF5E3B">
            <w:pPr>
              <w:spacing w:line="216" w:lineRule="auto"/>
              <w:jc w:val="center"/>
            </w:pPr>
            <w:r w:rsidRPr="00847E63">
              <w:t>226,0</w:t>
            </w:r>
          </w:p>
        </w:tc>
        <w:tc>
          <w:tcPr>
            <w:tcW w:w="1134" w:type="dxa"/>
          </w:tcPr>
          <w:p w:rsidR="001F59BB" w:rsidRPr="00847E63" w:rsidRDefault="001F59BB" w:rsidP="00A9725D">
            <w:pPr>
              <w:jc w:val="center"/>
            </w:pPr>
            <w:r w:rsidRPr="00847E63">
              <w:t>226,0</w:t>
            </w:r>
          </w:p>
        </w:tc>
        <w:tc>
          <w:tcPr>
            <w:tcW w:w="1140" w:type="dxa"/>
            <w:gridSpan w:val="2"/>
          </w:tcPr>
          <w:p w:rsidR="001F59BB" w:rsidRPr="00847E63" w:rsidRDefault="001F59BB" w:rsidP="00A9725D">
            <w:pPr>
              <w:jc w:val="center"/>
            </w:pPr>
            <w:r w:rsidRPr="00847E63">
              <w:t>226,0</w:t>
            </w:r>
          </w:p>
        </w:tc>
        <w:tc>
          <w:tcPr>
            <w:tcW w:w="1700" w:type="dxa"/>
            <w:gridSpan w:val="2"/>
            <w:shd w:val="clear" w:color="auto" w:fill="auto"/>
          </w:tcPr>
          <w:p w:rsidR="001F59BB" w:rsidRPr="00847E63" w:rsidRDefault="001F59BB" w:rsidP="00DF5E3B">
            <w:pPr>
              <w:spacing w:line="216" w:lineRule="auto"/>
            </w:pPr>
          </w:p>
        </w:tc>
        <w:tc>
          <w:tcPr>
            <w:tcW w:w="1849" w:type="dxa"/>
            <w:gridSpan w:val="2"/>
            <w:shd w:val="clear" w:color="auto" w:fill="auto"/>
          </w:tcPr>
          <w:p w:rsidR="001F59BB" w:rsidRPr="00847E63" w:rsidRDefault="001F59BB" w:rsidP="00DF5E3B">
            <w:pPr>
              <w:spacing w:line="216" w:lineRule="auto"/>
            </w:pPr>
          </w:p>
        </w:tc>
      </w:tr>
      <w:tr w:rsidR="001F59BB" w:rsidRPr="00847E63" w:rsidTr="000C4EF2">
        <w:tc>
          <w:tcPr>
            <w:tcW w:w="697" w:type="dxa"/>
            <w:gridSpan w:val="2"/>
            <w:shd w:val="clear" w:color="auto" w:fill="auto"/>
          </w:tcPr>
          <w:p w:rsidR="001F59BB" w:rsidRPr="00847E63" w:rsidRDefault="001F59BB" w:rsidP="00DF5E3B">
            <w:pPr>
              <w:jc w:val="center"/>
            </w:pPr>
            <w:r w:rsidRPr="00847E63">
              <w:t>11.</w:t>
            </w:r>
          </w:p>
        </w:tc>
        <w:tc>
          <w:tcPr>
            <w:tcW w:w="2119" w:type="dxa"/>
            <w:shd w:val="clear" w:color="auto" w:fill="auto"/>
          </w:tcPr>
          <w:p w:rsidR="001F59BB" w:rsidRPr="00847E63" w:rsidRDefault="001F59BB" w:rsidP="00DF5E3B">
            <w:pPr>
              <w:pStyle w:val="21"/>
              <w:spacing w:after="0" w:line="240" w:lineRule="auto"/>
              <w:jc w:val="both"/>
              <w:rPr>
                <w:bCs/>
              </w:rPr>
            </w:pPr>
            <w:r w:rsidRPr="00847E63">
              <w:t>Задача</w:t>
            </w:r>
          </w:p>
        </w:tc>
        <w:tc>
          <w:tcPr>
            <w:tcW w:w="12354" w:type="dxa"/>
            <w:gridSpan w:val="17"/>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t>11.1</w:t>
            </w:r>
          </w:p>
        </w:tc>
        <w:tc>
          <w:tcPr>
            <w:tcW w:w="2119" w:type="dxa"/>
            <w:vMerge w:val="restart"/>
            <w:shd w:val="clear" w:color="auto" w:fill="auto"/>
          </w:tcPr>
          <w:p w:rsidR="001F59BB" w:rsidRPr="00847E63" w:rsidRDefault="001F59BB" w:rsidP="00DF5E3B">
            <w:pPr>
              <w:pStyle w:val="21"/>
              <w:spacing w:after="0" w:line="240" w:lineRule="auto"/>
              <w:jc w:val="both"/>
              <w:rPr>
                <w:b/>
                <w:bCs/>
                <w:i/>
              </w:rPr>
            </w:pPr>
            <w:r w:rsidRPr="00847E63">
              <w:t xml:space="preserve">Приобретение компьютерной </w:t>
            </w:r>
            <w:r w:rsidRPr="00847E63">
              <w:lastRenderedPageBreak/>
              <w:t xml:space="preserve">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1F59BB" w:rsidRPr="00847E63" w:rsidRDefault="001F59BB" w:rsidP="00DF5E3B">
            <w:pPr>
              <w:spacing w:line="216" w:lineRule="auto"/>
            </w:pPr>
            <w:r w:rsidRPr="00847E63">
              <w:lastRenderedPageBreak/>
              <w:t>Всего</w:t>
            </w:r>
          </w:p>
          <w:p w:rsidR="001F59BB" w:rsidRPr="00847E63" w:rsidRDefault="001F59BB" w:rsidP="00DF5E3B">
            <w:pPr>
              <w:spacing w:line="216" w:lineRule="auto"/>
            </w:pP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1C1ECD">
            <w:pPr>
              <w:jc w:val="center"/>
            </w:pPr>
            <w:r>
              <w:t>3982,0</w:t>
            </w:r>
          </w:p>
        </w:tc>
        <w:tc>
          <w:tcPr>
            <w:tcW w:w="1120" w:type="dxa"/>
            <w:shd w:val="clear" w:color="auto" w:fill="auto"/>
          </w:tcPr>
          <w:p w:rsidR="001F59BB" w:rsidRPr="00847E63" w:rsidRDefault="001F59BB" w:rsidP="00DF5E3B">
            <w:pPr>
              <w:jc w:val="center"/>
            </w:pPr>
            <w:r w:rsidRPr="00847E63">
              <w:t>394,5</w:t>
            </w:r>
          </w:p>
        </w:tc>
        <w:tc>
          <w:tcPr>
            <w:tcW w:w="1130" w:type="dxa"/>
            <w:gridSpan w:val="2"/>
            <w:shd w:val="clear" w:color="auto" w:fill="auto"/>
          </w:tcPr>
          <w:p w:rsidR="001F59BB" w:rsidRPr="00847E63" w:rsidRDefault="001F59BB" w:rsidP="00452430">
            <w:pPr>
              <w:jc w:val="center"/>
            </w:pPr>
            <w:r w:rsidRPr="00847E63">
              <w:t>721,3</w:t>
            </w:r>
          </w:p>
        </w:tc>
        <w:tc>
          <w:tcPr>
            <w:tcW w:w="1130" w:type="dxa"/>
            <w:gridSpan w:val="2"/>
            <w:shd w:val="clear" w:color="auto" w:fill="auto"/>
          </w:tcPr>
          <w:p w:rsidR="001F59BB" w:rsidRPr="00847E63" w:rsidRDefault="001F59BB" w:rsidP="00DF5E3B">
            <w:pPr>
              <w:jc w:val="center"/>
            </w:pPr>
            <w:r>
              <w:t>866,2</w:t>
            </w:r>
          </w:p>
        </w:tc>
        <w:tc>
          <w:tcPr>
            <w:tcW w:w="1180" w:type="dxa"/>
            <w:gridSpan w:val="3"/>
            <w:shd w:val="clear" w:color="auto" w:fill="auto"/>
          </w:tcPr>
          <w:p w:rsidR="001F59BB" w:rsidRPr="00847E63" w:rsidRDefault="001F59BB" w:rsidP="00FA467D">
            <w:pPr>
              <w:jc w:val="center"/>
            </w:pPr>
            <w:r>
              <w:t>1000,0</w:t>
            </w:r>
          </w:p>
        </w:tc>
        <w:tc>
          <w:tcPr>
            <w:tcW w:w="1200" w:type="dxa"/>
            <w:gridSpan w:val="2"/>
            <w:shd w:val="clear" w:color="auto" w:fill="auto"/>
          </w:tcPr>
          <w:p w:rsidR="001F59BB" w:rsidRPr="00847E63" w:rsidRDefault="001F59BB" w:rsidP="00FA467D">
            <w:pPr>
              <w:jc w:val="center"/>
            </w:pPr>
            <w:r>
              <w:t>1000,0</w:t>
            </w:r>
          </w:p>
        </w:tc>
        <w:tc>
          <w:tcPr>
            <w:tcW w:w="1647" w:type="dxa"/>
            <w:gridSpan w:val="2"/>
            <w:vMerge w:val="restart"/>
            <w:shd w:val="clear" w:color="auto" w:fill="auto"/>
          </w:tcPr>
          <w:p w:rsidR="001F59BB" w:rsidRPr="00847E63" w:rsidRDefault="001F59BB" w:rsidP="00DF5E3B">
            <w:pPr>
              <w:autoSpaceDE w:val="0"/>
              <w:autoSpaceDN w:val="0"/>
              <w:adjustRightInd w:val="0"/>
              <w:ind w:firstLine="35"/>
              <w:jc w:val="both"/>
              <w:rPr>
                <w:b/>
                <w:i/>
              </w:rPr>
            </w:pPr>
            <w:r w:rsidRPr="00847E63">
              <w:t xml:space="preserve">Совершенствование </w:t>
            </w:r>
            <w:r w:rsidRPr="00847E63">
              <w:lastRenderedPageBreak/>
              <w:t>материальной базы и технологической оснащенности учреждений культуры</w:t>
            </w:r>
          </w:p>
        </w:tc>
        <w:tc>
          <w:tcPr>
            <w:tcW w:w="1824" w:type="dxa"/>
            <w:vMerge w:val="restart"/>
            <w:shd w:val="clear" w:color="auto" w:fill="auto"/>
          </w:tcPr>
          <w:p w:rsidR="001F59BB" w:rsidRPr="00847E63" w:rsidRDefault="001F59BB" w:rsidP="00A9725D">
            <w:pPr>
              <w:autoSpaceDE w:val="0"/>
              <w:autoSpaceDN w:val="0"/>
              <w:adjustRightInd w:val="0"/>
              <w:jc w:val="both"/>
              <w:rPr>
                <w:b/>
                <w:i/>
              </w:rPr>
            </w:pPr>
            <w:r w:rsidRPr="00847E63">
              <w:rPr>
                <w:bCs/>
              </w:rPr>
              <w:lastRenderedPageBreak/>
              <w:t xml:space="preserve">Ответственный за выполнение </w:t>
            </w:r>
            <w:r w:rsidRPr="00847E63">
              <w:rPr>
                <w:bCs/>
              </w:rPr>
              <w:lastRenderedPageBreak/>
              <w:t>мероприятий - УК,  получатели субсидий  - учреждения культуры МО Крымский район</w:t>
            </w: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12833">
            <w:pPr>
              <w:jc w:val="center"/>
            </w:pPr>
            <w:r>
              <w:t>3982,0</w:t>
            </w:r>
          </w:p>
        </w:tc>
        <w:tc>
          <w:tcPr>
            <w:tcW w:w="1120" w:type="dxa"/>
            <w:shd w:val="clear" w:color="auto" w:fill="auto"/>
          </w:tcPr>
          <w:p w:rsidR="001F59BB" w:rsidRPr="00847E63" w:rsidRDefault="001F59BB" w:rsidP="00D12833">
            <w:pPr>
              <w:jc w:val="center"/>
            </w:pPr>
            <w:r w:rsidRPr="00847E63">
              <w:t>394,5</w:t>
            </w:r>
          </w:p>
        </w:tc>
        <w:tc>
          <w:tcPr>
            <w:tcW w:w="1130" w:type="dxa"/>
            <w:gridSpan w:val="2"/>
            <w:shd w:val="clear" w:color="auto" w:fill="auto"/>
          </w:tcPr>
          <w:p w:rsidR="001F59BB" w:rsidRPr="00847E63" w:rsidRDefault="001F59BB" w:rsidP="00452430">
            <w:pPr>
              <w:jc w:val="center"/>
            </w:pPr>
            <w:r w:rsidRPr="00847E63">
              <w:t>721,3</w:t>
            </w:r>
          </w:p>
        </w:tc>
        <w:tc>
          <w:tcPr>
            <w:tcW w:w="1130" w:type="dxa"/>
            <w:gridSpan w:val="2"/>
            <w:shd w:val="clear" w:color="auto" w:fill="auto"/>
          </w:tcPr>
          <w:p w:rsidR="001F59BB" w:rsidRPr="00847E63" w:rsidRDefault="001F59BB" w:rsidP="008D2558">
            <w:pPr>
              <w:jc w:val="center"/>
            </w:pPr>
            <w:r>
              <w:t>866,2</w:t>
            </w:r>
          </w:p>
        </w:tc>
        <w:tc>
          <w:tcPr>
            <w:tcW w:w="1180" w:type="dxa"/>
            <w:gridSpan w:val="3"/>
            <w:shd w:val="clear" w:color="auto" w:fill="auto"/>
          </w:tcPr>
          <w:p w:rsidR="001F59BB" w:rsidRPr="00847E63" w:rsidRDefault="001F59BB" w:rsidP="008D2558">
            <w:pPr>
              <w:jc w:val="center"/>
            </w:pPr>
            <w:r>
              <w:t>1000,0</w:t>
            </w:r>
          </w:p>
        </w:tc>
        <w:tc>
          <w:tcPr>
            <w:tcW w:w="1200" w:type="dxa"/>
            <w:gridSpan w:val="2"/>
            <w:shd w:val="clear" w:color="auto" w:fill="auto"/>
          </w:tcPr>
          <w:p w:rsidR="001F59BB" w:rsidRPr="00847E63" w:rsidRDefault="001F59BB" w:rsidP="008D2558">
            <w:pPr>
              <w:jc w:val="center"/>
            </w:pPr>
            <w:r>
              <w:t>1000,0</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p>
        </w:tc>
        <w:tc>
          <w:tcPr>
            <w:tcW w:w="1120" w:type="dxa"/>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80" w:type="dxa"/>
            <w:gridSpan w:val="3"/>
            <w:shd w:val="clear" w:color="auto" w:fill="auto"/>
          </w:tcPr>
          <w:p w:rsidR="001F59BB" w:rsidRPr="00847E63" w:rsidRDefault="001F59BB" w:rsidP="00DF5E3B">
            <w:pPr>
              <w:jc w:val="center"/>
            </w:pPr>
          </w:p>
        </w:tc>
        <w:tc>
          <w:tcPr>
            <w:tcW w:w="1200" w:type="dxa"/>
            <w:gridSpan w:val="2"/>
            <w:shd w:val="clear" w:color="auto" w:fill="auto"/>
          </w:tcPr>
          <w:p w:rsidR="001F59BB" w:rsidRPr="00847E63" w:rsidRDefault="001F59BB" w:rsidP="00DF5E3B">
            <w:pPr>
              <w:jc w:val="center"/>
            </w:pP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t>11.2</w:t>
            </w:r>
          </w:p>
        </w:tc>
        <w:tc>
          <w:tcPr>
            <w:tcW w:w="2119" w:type="dxa"/>
            <w:vMerge w:val="restart"/>
            <w:shd w:val="clear" w:color="auto" w:fill="auto"/>
          </w:tcPr>
          <w:p w:rsidR="001F59BB" w:rsidRPr="00847E63" w:rsidRDefault="001F59BB" w:rsidP="00DF5E3B">
            <w:pPr>
              <w:pStyle w:val="21"/>
              <w:spacing w:after="0" w:line="240" w:lineRule="auto"/>
              <w:jc w:val="both"/>
              <w:rPr>
                <w:b/>
                <w:bCs/>
                <w:i/>
              </w:rPr>
            </w:pPr>
            <w:r w:rsidRPr="00847E63">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BF1F9A">
            <w:pPr>
              <w:jc w:val="center"/>
            </w:pPr>
            <w:r>
              <w:t>1926,9</w:t>
            </w:r>
          </w:p>
        </w:tc>
        <w:tc>
          <w:tcPr>
            <w:tcW w:w="1120" w:type="dxa"/>
            <w:shd w:val="clear" w:color="auto" w:fill="auto"/>
          </w:tcPr>
          <w:p w:rsidR="001F59BB" w:rsidRPr="00847E63" w:rsidRDefault="001F59BB" w:rsidP="00DF5E3B">
            <w:pPr>
              <w:jc w:val="center"/>
            </w:pPr>
            <w:r w:rsidRPr="00847E63">
              <w:t>126,4</w:t>
            </w:r>
          </w:p>
        </w:tc>
        <w:tc>
          <w:tcPr>
            <w:tcW w:w="1130" w:type="dxa"/>
            <w:gridSpan w:val="2"/>
            <w:shd w:val="clear" w:color="auto" w:fill="auto"/>
          </w:tcPr>
          <w:p w:rsidR="001F59BB" w:rsidRPr="00847E63" w:rsidRDefault="001F59BB" w:rsidP="00931F5E">
            <w:pPr>
              <w:jc w:val="center"/>
            </w:pPr>
            <w:r w:rsidRPr="00847E63">
              <w:t>3,5</w:t>
            </w:r>
          </w:p>
        </w:tc>
        <w:tc>
          <w:tcPr>
            <w:tcW w:w="1130" w:type="dxa"/>
            <w:gridSpan w:val="2"/>
            <w:shd w:val="clear" w:color="auto" w:fill="auto"/>
          </w:tcPr>
          <w:p w:rsidR="001F59BB" w:rsidRPr="00847E63" w:rsidRDefault="001F59BB" w:rsidP="00DF5E3B">
            <w:pPr>
              <w:jc w:val="center"/>
            </w:pPr>
            <w:r w:rsidRPr="00847E63">
              <w:t>599,0</w:t>
            </w:r>
          </w:p>
        </w:tc>
        <w:tc>
          <w:tcPr>
            <w:tcW w:w="1180" w:type="dxa"/>
            <w:gridSpan w:val="3"/>
            <w:shd w:val="clear" w:color="auto" w:fill="auto"/>
          </w:tcPr>
          <w:p w:rsidR="001F59BB" w:rsidRPr="00847E63" w:rsidRDefault="001F59BB" w:rsidP="00FA467D">
            <w:pPr>
              <w:jc w:val="center"/>
            </w:pPr>
            <w:r w:rsidRPr="00847E63">
              <w:t>599,0</w:t>
            </w:r>
          </w:p>
        </w:tc>
        <w:tc>
          <w:tcPr>
            <w:tcW w:w="1200" w:type="dxa"/>
            <w:gridSpan w:val="2"/>
            <w:shd w:val="clear" w:color="auto" w:fill="auto"/>
          </w:tcPr>
          <w:p w:rsidR="001F59BB" w:rsidRPr="00847E63" w:rsidRDefault="001F59BB" w:rsidP="00FA467D">
            <w:pPr>
              <w:jc w:val="center"/>
            </w:pPr>
            <w:r w:rsidRPr="00847E63">
              <w:t>599,0</w:t>
            </w:r>
          </w:p>
        </w:tc>
        <w:tc>
          <w:tcPr>
            <w:tcW w:w="1647" w:type="dxa"/>
            <w:gridSpan w:val="2"/>
            <w:vMerge w:val="restart"/>
            <w:shd w:val="clear" w:color="auto" w:fill="auto"/>
          </w:tcPr>
          <w:p w:rsidR="001F59BB" w:rsidRPr="00847E63" w:rsidRDefault="001F59BB" w:rsidP="00DF5E3B">
            <w:pPr>
              <w:autoSpaceDE w:val="0"/>
              <w:autoSpaceDN w:val="0"/>
              <w:adjustRightInd w:val="0"/>
              <w:ind w:firstLine="35"/>
              <w:jc w:val="both"/>
              <w:rPr>
                <w:b/>
                <w:i/>
              </w:rPr>
            </w:pPr>
            <w:r w:rsidRPr="00847E63">
              <w:t>Обеспечение требований безопасности в учреждениях культуры</w:t>
            </w:r>
          </w:p>
        </w:tc>
        <w:tc>
          <w:tcPr>
            <w:tcW w:w="1824" w:type="dxa"/>
            <w:vMerge w:val="restart"/>
            <w:shd w:val="clear" w:color="auto" w:fill="auto"/>
          </w:tcPr>
          <w:p w:rsidR="001F59BB" w:rsidRPr="00847E63" w:rsidRDefault="001F59BB" w:rsidP="00A9725D">
            <w:pPr>
              <w:autoSpaceDE w:val="0"/>
              <w:autoSpaceDN w:val="0"/>
              <w:adjustRightInd w:val="0"/>
              <w:jc w:val="both"/>
              <w:rPr>
                <w:b/>
                <w:i/>
              </w:rPr>
            </w:pPr>
            <w:r w:rsidRPr="00847E63">
              <w:rPr>
                <w:bCs/>
              </w:rPr>
              <w:t>Ответственный за выполнение мероприятий - УК,  получатель субсидий  - МБУ «СКЦ МО Крымский район»</w:t>
            </w: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12833">
            <w:pPr>
              <w:jc w:val="center"/>
            </w:pPr>
            <w:r>
              <w:t>1926,9</w:t>
            </w:r>
          </w:p>
        </w:tc>
        <w:tc>
          <w:tcPr>
            <w:tcW w:w="1120" w:type="dxa"/>
            <w:shd w:val="clear" w:color="auto" w:fill="auto"/>
          </w:tcPr>
          <w:p w:rsidR="001F59BB" w:rsidRPr="00847E63" w:rsidRDefault="001F59BB" w:rsidP="00D12833">
            <w:pPr>
              <w:jc w:val="center"/>
            </w:pPr>
            <w:r w:rsidRPr="00847E63">
              <w:t>126,4</w:t>
            </w:r>
          </w:p>
        </w:tc>
        <w:tc>
          <w:tcPr>
            <w:tcW w:w="1130" w:type="dxa"/>
            <w:gridSpan w:val="2"/>
            <w:shd w:val="clear" w:color="auto" w:fill="auto"/>
          </w:tcPr>
          <w:p w:rsidR="001F59BB" w:rsidRPr="00847E63" w:rsidRDefault="001F59BB" w:rsidP="00931F5E">
            <w:pPr>
              <w:jc w:val="center"/>
            </w:pPr>
            <w:r w:rsidRPr="00847E63">
              <w:t>3,5</w:t>
            </w:r>
          </w:p>
        </w:tc>
        <w:tc>
          <w:tcPr>
            <w:tcW w:w="1130" w:type="dxa"/>
            <w:gridSpan w:val="2"/>
            <w:shd w:val="clear" w:color="auto" w:fill="auto"/>
          </w:tcPr>
          <w:p w:rsidR="001F59BB" w:rsidRPr="00847E63" w:rsidRDefault="001F59BB" w:rsidP="00DF5E3B">
            <w:pPr>
              <w:jc w:val="center"/>
            </w:pPr>
            <w:r w:rsidRPr="00847E63">
              <w:t>599,0</w:t>
            </w:r>
          </w:p>
        </w:tc>
        <w:tc>
          <w:tcPr>
            <w:tcW w:w="1180" w:type="dxa"/>
            <w:gridSpan w:val="3"/>
            <w:shd w:val="clear" w:color="auto" w:fill="auto"/>
          </w:tcPr>
          <w:p w:rsidR="001F59BB" w:rsidRPr="00847E63" w:rsidRDefault="001F59BB" w:rsidP="00FA467D">
            <w:pPr>
              <w:jc w:val="center"/>
            </w:pPr>
            <w:r w:rsidRPr="00847E63">
              <w:t>599,0</w:t>
            </w:r>
          </w:p>
        </w:tc>
        <w:tc>
          <w:tcPr>
            <w:tcW w:w="1200" w:type="dxa"/>
            <w:gridSpan w:val="2"/>
            <w:shd w:val="clear" w:color="auto" w:fill="auto"/>
          </w:tcPr>
          <w:p w:rsidR="001F59BB" w:rsidRPr="00847E63" w:rsidRDefault="001F59BB" w:rsidP="00FA467D">
            <w:pPr>
              <w:jc w:val="center"/>
            </w:pPr>
            <w:r w:rsidRPr="00847E63">
              <w:t>599,0</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p>
        </w:tc>
        <w:tc>
          <w:tcPr>
            <w:tcW w:w="1120" w:type="dxa"/>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80" w:type="dxa"/>
            <w:gridSpan w:val="3"/>
            <w:shd w:val="clear" w:color="auto" w:fill="auto"/>
          </w:tcPr>
          <w:p w:rsidR="001F59BB" w:rsidRPr="00847E63" w:rsidRDefault="001F59BB" w:rsidP="00DF5E3B">
            <w:pPr>
              <w:jc w:val="center"/>
            </w:pPr>
          </w:p>
        </w:tc>
        <w:tc>
          <w:tcPr>
            <w:tcW w:w="1200" w:type="dxa"/>
            <w:gridSpan w:val="2"/>
            <w:shd w:val="clear" w:color="auto" w:fill="auto"/>
          </w:tcPr>
          <w:p w:rsidR="001F59BB" w:rsidRPr="00847E63" w:rsidRDefault="001F59BB" w:rsidP="00DF5E3B">
            <w:pPr>
              <w:jc w:val="center"/>
            </w:pP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t>11.3</w:t>
            </w:r>
          </w:p>
        </w:tc>
        <w:tc>
          <w:tcPr>
            <w:tcW w:w="2119" w:type="dxa"/>
            <w:vMerge w:val="restart"/>
            <w:shd w:val="clear" w:color="auto" w:fill="auto"/>
          </w:tcPr>
          <w:p w:rsidR="001F59BB" w:rsidRPr="00847E63" w:rsidRDefault="001F59BB" w:rsidP="00DF5E3B">
            <w:pPr>
              <w:pStyle w:val="21"/>
              <w:spacing w:after="0" w:line="240" w:lineRule="auto"/>
              <w:jc w:val="both"/>
              <w:rPr>
                <w:b/>
                <w:bCs/>
                <w:i/>
              </w:rPr>
            </w:pPr>
            <w:r w:rsidRPr="00847E63">
              <w:t>Обеспечение пожарной безопасности учреждений культуры</w:t>
            </w:r>
          </w:p>
        </w:tc>
        <w:tc>
          <w:tcPr>
            <w:tcW w:w="1963" w:type="dxa"/>
            <w:gridSpan w:val="2"/>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0D48D2">
            <w:pPr>
              <w:jc w:val="center"/>
            </w:pPr>
            <w:r>
              <w:t>1330,8</w:t>
            </w:r>
          </w:p>
        </w:tc>
        <w:tc>
          <w:tcPr>
            <w:tcW w:w="1120" w:type="dxa"/>
            <w:shd w:val="clear" w:color="auto" w:fill="auto"/>
          </w:tcPr>
          <w:p w:rsidR="001F59BB" w:rsidRPr="00847E63" w:rsidRDefault="001F59BB" w:rsidP="00DF5E3B">
            <w:pPr>
              <w:jc w:val="center"/>
            </w:pPr>
            <w:r w:rsidRPr="00847E63">
              <w:t>270,9</w:t>
            </w:r>
          </w:p>
        </w:tc>
        <w:tc>
          <w:tcPr>
            <w:tcW w:w="1130" w:type="dxa"/>
            <w:gridSpan w:val="2"/>
            <w:shd w:val="clear" w:color="auto" w:fill="auto"/>
          </w:tcPr>
          <w:p w:rsidR="001F59BB" w:rsidRPr="00847E63" w:rsidRDefault="001F59BB" w:rsidP="00DF5E3B">
            <w:pPr>
              <w:jc w:val="center"/>
            </w:pPr>
            <w:r w:rsidRPr="00847E63">
              <w:t>151,9</w:t>
            </w:r>
          </w:p>
        </w:tc>
        <w:tc>
          <w:tcPr>
            <w:tcW w:w="1130" w:type="dxa"/>
            <w:gridSpan w:val="2"/>
            <w:shd w:val="clear" w:color="auto" w:fill="auto"/>
          </w:tcPr>
          <w:p w:rsidR="001F59BB" w:rsidRPr="00847E63" w:rsidRDefault="001F59BB" w:rsidP="00DF5E3B">
            <w:pPr>
              <w:jc w:val="center"/>
            </w:pPr>
            <w:r>
              <w:t>764,2</w:t>
            </w:r>
          </w:p>
        </w:tc>
        <w:tc>
          <w:tcPr>
            <w:tcW w:w="1180" w:type="dxa"/>
            <w:gridSpan w:val="3"/>
            <w:shd w:val="clear" w:color="auto" w:fill="auto"/>
          </w:tcPr>
          <w:p w:rsidR="001F59BB" w:rsidRPr="00847E63" w:rsidRDefault="001F59BB" w:rsidP="00FA467D">
            <w:pPr>
              <w:jc w:val="center"/>
            </w:pPr>
            <w:r>
              <w:t>71,9</w:t>
            </w:r>
          </w:p>
        </w:tc>
        <w:tc>
          <w:tcPr>
            <w:tcW w:w="1200" w:type="dxa"/>
            <w:gridSpan w:val="2"/>
            <w:shd w:val="clear" w:color="auto" w:fill="auto"/>
          </w:tcPr>
          <w:p w:rsidR="001F59BB" w:rsidRPr="00847E63" w:rsidRDefault="001F59BB" w:rsidP="00FA467D">
            <w:pPr>
              <w:jc w:val="center"/>
            </w:pPr>
            <w:r>
              <w:t>71,9</w:t>
            </w:r>
          </w:p>
        </w:tc>
        <w:tc>
          <w:tcPr>
            <w:tcW w:w="1647" w:type="dxa"/>
            <w:gridSpan w:val="2"/>
            <w:vMerge w:val="restart"/>
            <w:shd w:val="clear" w:color="auto" w:fill="auto"/>
          </w:tcPr>
          <w:p w:rsidR="001F59BB" w:rsidRPr="00847E63" w:rsidRDefault="001F59BB" w:rsidP="00DF5E3B">
            <w:pPr>
              <w:autoSpaceDE w:val="0"/>
              <w:autoSpaceDN w:val="0"/>
              <w:adjustRightInd w:val="0"/>
              <w:ind w:firstLine="35"/>
              <w:jc w:val="both"/>
              <w:rPr>
                <w:b/>
                <w:i/>
              </w:rPr>
            </w:pPr>
            <w:r w:rsidRPr="00847E63">
              <w:t xml:space="preserve">Обеспечение требований пожарной безопасности в учреждениях </w:t>
            </w:r>
            <w:r w:rsidRPr="00847E63">
              <w:lastRenderedPageBreak/>
              <w:t>культуры</w:t>
            </w:r>
          </w:p>
        </w:tc>
        <w:tc>
          <w:tcPr>
            <w:tcW w:w="1824" w:type="dxa"/>
            <w:vMerge w:val="restart"/>
            <w:shd w:val="clear" w:color="auto" w:fill="auto"/>
          </w:tcPr>
          <w:p w:rsidR="001F59BB" w:rsidRPr="00847E63" w:rsidRDefault="001F59BB" w:rsidP="00A9725D">
            <w:pPr>
              <w:autoSpaceDE w:val="0"/>
              <w:autoSpaceDN w:val="0"/>
              <w:adjustRightInd w:val="0"/>
              <w:jc w:val="both"/>
              <w:rPr>
                <w:b/>
                <w:i/>
              </w:rPr>
            </w:pPr>
            <w:r w:rsidRPr="00847E63">
              <w:rPr>
                <w:bCs/>
              </w:rPr>
              <w:lastRenderedPageBreak/>
              <w:t xml:space="preserve">Ответственный за выполнение мероприятий - УК,  получатели субсидий  - </w:t>
            </w:r>
            <w:r w:rsidRPr="00847E63">
              <w:rPr>
                <w:bCs/>
              </w:rPr>
              <w:lastRenderedPageBreak/>
              <w:t>учреждения культуры МО Крымский район</w:t>
            </w: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12833">
            <w:pPr>
              <w:jc w:val="center"/>
            </w:pPr>
            <w:r>
              <w:t>1330,8</w:t>
            </w:r>
          </w:p>
        </w:tc>
        <w:tc>
          <w:tcPr>
            <w:tcW w:w="1120" w:type="dxa"/>
            <w:shd w:val="clear" w:color="auto" w:fill="auto"/>
          </w:tcPr>
          <w:p w:rsidR="001F59BB" w:rsidRPr="00847E63" w:rsidRDefault="001F59BB" w:rsidP="00D12833">
            <w:pPr>
              <w:jc w:val="center"/>
            </w:pPr>
            <w:r w:rsidRPr="00847E63">
              <w:t>270,9</w:t>
            </w:r>
          </w:p>
        </w:tc>
        <w:tc>
          <w:tcPr>
            <w:tcW w:w="1130" w:type="dxa"/>
            <w:gridSpan w:val="2"/>
            <w:shd w:val="clear" w:color="auto" w:fill="auto"/>
          </w:tcPr>
          <w:p w:rsidR="001F59BB" w:rsidRPr="00847E63" w:rsidRDefault="001F59BB" w:rsidP="00DF5E3B">
            <w:pPr>
              <w:jc w:val="center"/>
            </w:pPr>
            <w:r w:rsidRPr="00847E63">
              <w:t>151,9</w:t>
            </w:r>
          </w:p>
        </w:tc>
        <w:tc>
          <w:tcPr>
            <w:tcW w:w="1130" w:type="dxa"/>
            <w:gridSpan w:val="2"/>
            <w:shd w:val="clear" w:color="auto" w:fill="auto"/>
          </w:tcPr>
          <w:p w:rsidR="001F59BB" w:rsidRPr="00847E63" w:rsidRDefault="001F59BB" w:rsidP="008D2558">
            <w:pPr>
              <w:jc w:val="center"/>
            </w:pPr>
            <w:r>
              <w:t>764,2</w:t>
            </w:r>
          </w:p>
        </w:tc>
        <w:tc>
          <w:tcPr>
            <w:tcW w:w="1180" w:type="dxa"/>
            <w:gridSpan w:val="3"/>
            <w:shd w:val="clear" w:color="auto" w:fill="auto"/>
          </w:tcPr>
          <w:p w:rsidR="001F59BB" w:rsidRPr="00847E63" w:rsidRDefault="001F59BB" w:rsidP="008D2558">
            <w:pPr>
              <w:jc w:val="center"/>
            </w:pPr>
            <w:r>
              <w:t>71,9</w:t>
            </w:r>
          </w:p>
        </w:tc>
        <w:tc>
          <w:tcPr>
            <w:tcW w:w="1200" w:type="dxa"/>
            <w:gridSpan w:val="2"/>
            <w:shd w:val="clear" w:color="auto" w:fill="auto"/>
          </w:tcPr>
          <w:p w:rsidR="001F59BB" w:rsidRPr="00847E63" w:rsidRDefault="001F59BB" w:rsidP="008D2558">
            <w:pPr>
              <w:jc w:val="center"/>
            </w:pPr>
            <w:r>
              <w:t>71,9</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p>
        </w:tc>
        <w:tc>
          <w:tcPr>
            <w:tcW w:w="1120" w:type="dxa"/>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80" w:type="dxa"/>
            <w:gridSpan w:val="3"/>
            <w:shd w:val="clear" w:color="auto" w:fill="auto"/>
          </w:tcPr>
          <w:p w:rsidR="001F59BB" w:rsidRPr="00847E63" w:rsidRDefault="001F59BB" w:rsidP="00DF5E3B">
            <w:pPr>
              <w:jc w:val="center"/>
            </w:pPr>
          </w:p>
        </w:tc>
        <w:tc>
          <w:tcPr>
            <w:tcW w:w="1200" w:type="dxa"/>
            <w:gridSpan w:val="2"/>
            <w:shd w:val="clear" w:color="auto" w:fill="auto"/>
          </w:tcPr>
          <w:p w:rsidR="001F59BB" w:rsidRPr="00847E63" w:rsidRDefault="001F59BB" w:rsidP="00DF5E3B">
            <w:pPr>
              <w:jc w:val="center"/>
            </w:pP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lastRenderedPageBreak/>
              <w:t>11.4</w:t>
            </w:r>
          </w:p>
        </w:tc>
        <w:tc>
          <w:tcPr>
            <w:tcW w:w="2119" w:type="dxa"/>
            <w:vMerge w:val="restart"/>
            <w:shd w:val="clear" w:color="auto" w:fill="auto"/>
          </w:tcPr>
          <w:p w:rsidR="001F59BB" w:rsidRPr="00847E63" w:rsidRDefault="001F59BB" w:rsidP="00262E54">
            <w:pPr>
              <w:pStyle w:val="21"/>
              <w:spacing w:after="0" w:line="240" w:lineRule="auto"/>
              <w:rPr>
                <w:b/>
                <w:bCs/>
                <w:i/>
              </w:rPr>
            </w:pPr>
            <w:r w:rsidRPr="00847E63">
              <w:t>Выполнение ремонтных работ и благоустройство территорий учреждений культуры</w:t>
            </w:r>
          </w:p>
        </w:tc>
        <w:tc>
          <w:tcPr>
            <w:tcW w:w="1963" w:type="dxa"/>
            <w:gridSpan w:val="2"/>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0D48D2">
            <w:pPr>
              <w:jc w:val="center"/>
            </w:pPr>
            <w:r>
              <w:t>12124,7</w:t>
            </w:r>
          </w:p>
        </w:tc>
        <w:tc>
          <w:tcPr>
            <w:tcW w:w="1120" w:type="dxa"/>
            <w:shd w:val="clear" w:color="auto" w:fill="auto"/>
          </w:tcPr>
          <w:p w:rsidR="001F59BB" w:rsidRPr="00847E63" w:rsidRDefault="001F59BB" w:rsidP="00DF5E3B">
            <w:pPr>
              <w:jc w:val="center"/>
            </w:pPr>
            <w:r w:rsidRPr="00847E63">
              <w:t>2576,0</w:t>
            </w:r>
          </w:p>
        </w:tc>
        <w:tc>
          <w:tcPr>
            <w:tcW w:w="1130" w:type="dxa"/>
            <w:gridSpan w:val="2"/>
            <w:shd w:val="clear" w:color="auto" w:fill="auto"/>
          </w:tcPr>
          <w:p w:rsidR="001F59BB" w:rsidRPr="00847E63" w:rsidRDefault="001F59BB" w:rsidP="00931F5E">
            <w:pPr>
              <w:jc w:val="center"/>
            </w:pPr>
            <w:r w:rsidRPr="00847E63">
              <w:t>7496,4</w:t>
            </w:r>
          </w:p>
        </w:tc>
        <w:tc>
          <w:tcPr>
            <w:tcW w:w="1130" w:type="dxa"/>
            <w:gridSpan w:val="2"/>
            <w:shd w:val="clear" w:color="auto" w:fill="auto"/>
          </w:tcPr>
          <w:p w:rsidR="001F59BB" w:rsidRPr="00847E63" w:rsidRDefault="001F59BB" w:rsidP="00DF5E3B">
            <w:pPr>
              <w:jc w:val="center"/>
            </w:pPr>
            <w:r w:rsidRPr="00847E63">
              <w:t>1073,7</w:t>
            </w:r>
          </w:p>
        </w:tc>
        <w:tc>
          <w:tcPr>
            <w:tcW w:w="1180" w:type="dxa"/>
            <w:gridSpan w:val="3"/>
            <w:shd w:val="clear" w:color="auto" w:fill="auto"/>
          </w:tcPr>
          <w:p w:rsidR="001F59BB" w:rsidRPr="00847E63" w:rsidRDefault="001F59BB" w:rsidP="00FA467D">
            <w:pPr>
              <w:jc w:val="center"/>
            </w:pPr>
            <w:r>
              <w:t>489,3</w:t>
            </w:r>
          </w:p>
        </w:tc>
        <w:tc>
          <w:tcPr>
            <w:tcW w:w="1200" w:type="dxa"/>
            <w:gridSpan w:val="2"/>
            <w:shd w:val="clear" w:color="auto" w:fill="auto"/>
          </w:tcPr>
          <w:p w:rsidR="001F59BB" w:rsidRPr="00847E63" w:rsidRDefault="001F59BB" w:rsidP="00FA467D">
            <w:pPr>
              <w:jc w:val="center"/>
            </w:pPr>
            <w:r>
              <w:t>489,3</w:t>
            </w:r>
          </w:p>
        </w:tc>
        <w:tc>
          <w:tcPr>
            <w:tcW w:w="1647" w:type="dxa"/>
            <w:gridSpan w:val="2"/>
            <w:vMerge w:val="restart"/>
            <w:shd w:val="clear" w:color="auto" w:fill="auto"/>
          </w:tcPr>
          <w:p w:rsidR="001F59BB" w:rsidRPr="00847E63" w:rsidRDefault="001F59BB" w:rsidP="00DF5E3B">
            <w:pPr>
              <w:rPr>
                <w:b/>
                <w:i/>
              </w:rPr>
            </w:pPr>
            <w:r w:rsidRPr="00847E63">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1F59BB" w:rsidRPr="00847E63" w:rsidRDefault="001F59BB" w:rsidP="00B12659">
            <w:pPr>
              <w:autoSpaceDE w:val="0"/>
              <w:autoSpaceDN w:val="0"/>
              <w:adjustRightInd w:val="0"/>
              <w:jc w:val="both"/>
              <w:rPr>
                <w:b/>
                <w:i/>
              </w:rPr>
            </w:pPr>
            <w:r w:rsidRPr="00847E63">
              <w:rPr>
                <w:bCs/>
              </w:rPr>
              <w:t xml:space="preserve">Ответственный за выполнение мероприятий - УК,  получатели субсидий  - МБУДО ДШИ </w:t>
            </w:r>
            <w:proofErr w:type="spellStart"/>
            <w:r w:rsidRPr="00847E63">
              <w:rPr>
                <w:bCs/>
              </w:rPr>
              <w:t>ст.Варениковской</w:t>
            </w:r>
            <w:proofErr w:type="spellEnd"/>
            <w:r w:rsidRPr="00847E63">
              <w:rPr>
                <w:bCs/>
              </w:rPr>
              <w:t xml:space="preserve">, ДШИ </w:t>
            </w:r>
            <w:proofErr w:type="spellStart"/>
            <w:r w:rsidRPr="00847E63">
              <w:rPr>
                <w:bCs/>
              </w:rPr>
              <w:t>ст.Нижнебаканской</w:t>
            </w:r>
            <w:proofErr w:type="spellEnd"/>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12833">
            <w:pPr>
              <w:jc w:val="center"/>
            </w:pPr>
            <w:r>
              <w:t>9124,7</w:t>
            </w:r>
          </w:p>
        </w:tc>
        <w:tc>
          <w:tcPr>
            <w:tcW w:w="1120" w:type="dxa"/>
            <w:shd w:val="clear" w:color="auto" w:fill="auto"/>
          </w:tcPr>
          <w:p w:rsidR="001F59BB" w:rsidRPr="00847E63" w:rsidRDefault="001F59BB" w:rsidP="00D12833">
            <w:pPr>
              <w:jc w:val="center"/>
            </w:pPr>
            <w:r w:rsidRPr="00847E63">
              <w:t>2576,0</w:t>
            </w:r>
          </w:p>
        </w:tc>
        <w:tc>
          <w:tcPr>
            <w:tcW w:w="1130" w:type="dxa"/>
            <w:gridSpan w:val="2"/>
            <w:shd w:val="clear" w:color="auto" w:fill="auto"/>
          </w:tcPr>
          <w:p w:rsidR="001F59BB" w:rsidRPr="00847E63" w:rsidRDefault="001F59BB" w:rsidP="00931F5E">
            <w:pPr>
              <w:jc w:val="center"/>
            </w:pPr>
            <w:r w:rsidRPr="00847E63">
              <w:t>4496,4</w:t>
            </w:r>
          </w:p>
        </w:tc>
        <w:tc>
          <w:tcPr>
            <w:tcW w:w="1130" w:type="dxa"/>
            <w:gridSpan w:val="2"/>
            <w:shd w:val="clear" w:color="auto" w:fill="auto"/>
          </w:tcPr>
          <w:p w:rsidR="001F59BB" w:rsidRPr="00847E63" w:rsidRDefault="001F59BB" w:rsidP="00DF5E3B">
            <w:pPr>
              <w:jc w:val="center"/>
            </w:pPr>
            <w:r w:rsidRPr="00847E63">
              <w:t>1073,7</w:t>
            </w:r>
          </w:p>
        </w:tc>
        <w:tc>
          <w:tcPr>
            <w:tcW w:w="1180" w:type="dxa"/>
            <w:gridSpan w:val="3"/>
            <w:shd w:val="clear" w:color="auto" w:fill="auto"/>
          </w:tcPr>
          <w:p w:rsidR="001F59BB" w:rsidRPr="00847E63" w:rsidRDefault="001F59BB" w:rsidP="008D2558">
            <w:pPr>
              <w:jc w:val="center"/>
            </w:pPr>
            <w:r>
              <w:t>489,3</w:t>
            </w:r>
          </w:p>
        </w:tc>
        <w:tc>
          <w:tcPr>
            <w:tcW w:w="1200" w:type="dxa"/>
            <w:gridSpan w:val="2"/>
            <w:shd w:val="clear" w:color="auto" w:fill="auto"/>
          </w:tcPr>
          <w:p w:rsidR="001F59BB" w:rsidRPr="00847E63" w:rsidRDefault="001F59BB" w:rsidP="008D2558">
            <w:pPr>
              <w:jc w:val="center"/>
            </w:pPr>
            <w:r>
              <w:t>489,3</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r>
              <w:t>3000,0</w:t>
            </w:r>
          </w:p>
        </w:tc>
        <w:tc>
          <w:tcPr>
            <w:tcW w:w="1120" w:type="dxa"/>
            <w:shd w:val="clear" w:color="auto" w:fill="auto"/>
          </w:tcPr>
          <w:p w:rsidR="001F59BB" w:rsidRPr="00847E63" w:rsidRDefault="001F59BB" w:rsidP="00DF5E3B">
            <w:pPr>
              <w:jc w:val="center"/>
            </w:pPr>
            <w:r w:rsidRPr="00847E63">
              <w:t>0,0</w:t>
            </w:r>
          </w:p>
        </w:tc>
        <w:tc>
          <w:tcPr>
            <w:tcW w:w="1130" w:type="dxa"/>
            <w:gridSpan w:val="2"/>
            <w:shd w:val="clear" w:color="auto" w:fill="auto"/>
          </w:tcPr>
          <w:p w:rsidR="001F59BB" w:rsidRPr="00847E63" w:rsidRDefault="001F59BB" w:rsidP="00DF5E3B">
            <w:pPr>
              <w:jc w:val="center"/>
            </w:pPr>
            <w:r w:rsidRPr="00847E63">
              <w:t>3000,0</w:t>
            </w:r>
          </w:p>
        </w:tc>
        <w:tc>
          <w:tcPr>
            <w:tcW w:w="1130" w:type="dxa"/>
            <w:gridSpan w:val="2"/>
            <w:shd w:val="clear" w:color="auto" w:fill="auto"/>
          </w:tcPr>
          <w:p w:rsidR="001F59BB" w:rsidRPr="00847E63" w:rsidRDefault="001F59BB" w:rsidP="00DF5E3B">
            <w:pPr>
              <w:jc w:val="center"/>
            </w:pPr>
            <w:r w:rsidRPr="00847E63">
              <w:t>0,0</w:t>
            </w:r>
          </w:p>
        </w:tc>
        <w:tc>
          <w:tcPr>
            <w:tcW w:w="1180" w:type="dxa"/>
            <w:gridSpan w:val="3"/>
            <w:shd w:val="clear" w:color="auto" w:fill="auto"/>
          </w:tcPr>
          <w:p w:rsidR="001F59BB" w:rsidRPr="00847E63" w:rsidRDefault="001F59BB" w:rsidP="00DF5E3B">
            <w:pPr>
              <w:jc w:val="center"/>
            </w:pPr>
            <w:r w:rsidRPr="00847E63">
              <w:t>0,0</w:t>
            </w:r>
          </w:p>
        </w:tc>
        <w:tc>
          <w:tcPr>
            <w:tcW w:w="1200" w:type="dxa"/>
            <w:gridSpan w:val="2"/>
            <w:shd w:val="clear" w:color="auto" w:fill="auto"/>
          </w:tcPr>
          <w:p w:rsidR="001F59BB" w:rsidRPr="00847E63" w:rsidRDefault="001F59BB" w:rsidP="00DF5E3B">
            <w:pPr>
              <w:jc w:val="center"/>
            </w:pPr>
            <w:r w:rsidRPr="00847E63">
              <w:t>0,0</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2816" w:type="dxa"/>
            <w:gridSpan w:val="3"/>
            <w:vMerge w:val="restart"/>
            <w:shd w:val="clear" w:color="auto" w:fill="auto"/>
          </w:tcPr>
          <w:p w:rsidR="001F59BB" w:rsidRPr="00847E63" w:rsidRDefault="001F59BB" w:rsidP="00DF5E3B">
            <w:pPr>
              <w:spacing w:line="216" w:lineRule="auto"/>
              <w:jc w:val="right"/>
            </w:pPr>
          </w:p>
          <w:p w:rsidR="001F59BB" w:rsidRPr="00847E63" w:rsidRDefault="001F59BB" w:rsidP="00DF5E3B">
            <w:pPr>
              <w:spacing w:line="216" w:lineRule="auto"/>
              <w:jc w:val="right"/>
            </w:pPr>
            <w:r w:rsidRPr="00847E63">
              <w:t>Итого по разделу 11</w:t>
            </w:r>
          </w:p>
          <w:p w:rsidR="001F59BB" w:rsidRPr="00847E63" w:rsidRDefault="001F59BB" w:rsidP="00DF5E3B">
            <w:pPr>
              <w:pStyle w:val="21"/>
              <w:spacing w:after="0" w:line="240" w:lineRule="auto"/>
              <w:jc w:val="both"/>
            </w:pPr>
          </w:p>
        </w:tc>
        <w:tc>
          <w:tcPr>
            <w:tcW w:w="1963" w:type="dxa"/>
            <w:gridSpan w:val="2"/>
            <w:shd w:val="clear" w:color="auto" w:fill="auto"/>
          </w:tcPr>
          <w:p w:rsidR="001F59BB" w:rsidRPr="00847E63" w:rsidRDefault="001F59BB" w:rsidP="00DF5E3B">
            <w:pPr>
              <w:spacing w:line="216" w:lineRule="auto"/>
            </w:pPr>
            <w:r w:rsidRPr="00847E63">
              <w:t>Всего</w:t>
            </w:r>
          </w:p>
        </w:tc>
        <w:tc>
          <w:tcPr>
            <w:tcW w:w="1160" w:type="dxa"/>
            <w:gridSpan w:val="2"/>
            <w:shd w:val="clear" w:color="auto" w:fill="auto"/>
          </w:tcPr>
          <w:p w:rsidR="001F59BB" w:rsidRPr="00847E63" w:rsidRDefault="001F59BB" w:rsidP="00754FAD">
            <w:pPr>
              <w:jc w:val="center"/>
            </w:pPr>
            <w:r>
              <w:t>19364,4</w:t>
            </w:r>
          </w:p>
        </w:tc>
        <w:tc>
          <w:tcPr>
            <w:tcW w:w="1120" w:type="dxa"/>
            <w:shd w:val="clear" w:color="auto" w:fill="auto"/>
          </w:tcPr>
          <w:p w:rsidR="001F59BB" w:rsidRPr="00847E63" w:rsidRDefault="001F59BB" w:rsidP="00DF5E3B">
            <w:pPr>
              <w:jc w:val="center"/>
            </w:pPr>
            <w:r w:rsidRPr="00847E63">
              <w:t>3367,8</w:t>
            </w:r>
          </w:p>
        </w:tc>
        <w:tc>
          <w:tcPr>
            <w:tcW w:w="1130" w:type="dxa"/>
            <w:gridSpan w:val="2"/>
            <w:shd w:val="clear" w:color="auto" w:fill="auto"/>
          </w:tcPr>
          <w:p w:rsidR="001F59BB" w:rsidRPr="00847E63" w:rsidRDefault="001F59BB" w:rsidP="00931F5E">
            <w:pPr>
              <w:jc w:val="center"/>
            </w:pPr>
            <w:r w:rsidRPr="00847E63">
              <w:t>8373,1</w:t>
            </w:r>
          </w:p>
        </w:tc>
        <w:tc>
          <w:tcPr>
            <w:tcW w:w="1130" w:type="dxa"/>
            <w:gridSpan w:val="2"/>
            <w:shd w:val="clear" w:color="auto" w:fill="auto"/>
          </w:tcPr>
          <w:p w:rsidR="001F59BB" w:rsidRPr="00847E63" w:rsidRDefault="001F59BB" w:rsidP="00DF5E3B">
            <w:pPr>
              <w:jc w:val="center"/>
            </w:pPr>
            <w:r>
              <w:t>3303,1</w:t>
            </w:r>
          </w:p>
        </w:tc>
        <w:tc>
          <w:tcPr>
            <w:tcW w:w="1180" w:type="dxa"/>
            <w:gridSpan w:val="3"/>
            <w:shd w:val="clear" w:color="auto" w:fill="auto"/>
          </w:tcPr>
          <w:p w:rsidR="001F59BB" w:rsidRPr="00847E63" w:rsidRDefault="001F59BB" w:rsidP="00FA467D">
            <w:pPr>
              <w:jc w:val="center"/>
            </w:pPr>
            <w:r>
              <w:t>2160,2</w:t>
            </w:r>
          </w:p>
        </w:tc>
        <w:tc>
          <w:tcPr>
            <w:tcW w:w="1200" w:type="dxa"/>
            <w:gridSpan w:val="2"/>
            <w:shd w:val="clear" w:color="auto" w:fill="auto"/>
          </w:tcPr>
          <w:p w:rsidR="001F59BB" w:rsidRPr="00847E63" w:rsidRDefault="001F59BB" w:rsidP="00FA467D">
            <w:pPr>
              <w:jc w:val="center"/>
            </w:pPr>
            <w:r>
              <w:t>2160,2</w:t>
            </w:r>
          </w:p>
        </w:tc>
        <w:tc>
          <w:tcPr>
            <w:tcW w:w="1647" w:type="dxa"/>
            <w:gridSpan w:val="2"/>
            <w:shd w:val="clear" w:color="auto" w:fill="auto"/>
          </w:tcPr>
          <w:p w:rsidR="001F59BB" w:rsidRPr="00847E63" w:rsidRDefault="001F59BB" w:rsidP="00DF5E3B">
            <w:pPr>
              <w:autoSpaceDE w:val="0"/>
              <w:autoSpaceDN w:val="0"/>
              <w:adjustRightInd w:val="0"/>
              <w:ind w:firstLine="35"/>
              <w:jc w:val="both"/>
              <w:rPr>
                <w:b/>
                <w:i/>
              </w:rPr>
            </w:pPr>
          </w:p>
        </w:tc>
        <w:tc>
          <w:tcPr>
            <w:tcW w:w="1824" w:type="dxa"/>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8A12ED">
        <w:tc>
          <w:tcPr>
            <w:tcW w:w="2816" w:type="dxa"/>
            <w:gridSpan w:val="3"/>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p>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847E63">
            <w:pPr>
              <w:tabs>
                <w:tab w:val="center" w:pos="472"/>
              </w:tabs>
              <w:jc w:val="center"/>
            </w:pPr>
            <w:r>
              <w:t>16364,4</w:t>
            </w:r>
          </w:p>
        </w:tc>
        <w:tc>
          <w:tcPr>
            <w:tcW w:w="1120" w:type="dxa"/>
            <w:shd w:val="clear" w:color="auto" w:fill="auto"/>
          </w:tcPr>
          <w:p w:rsidR="001F59BB" w:rsidRPr="00847E63" w:rsidRDefault="001F59BB" w:rsidP="00DF5E3B">
            <w:pPr>
              <w:jc w:val="center"/>
            </w:pPr>
          </w:p>
          <w:p w:rsidR="001F59BB" w:rsidRPr="00847E63" w:rsidRDefault="001F59BB" w:rsidP="00DF5E3B">
            <w:pPr>
              <w:jc w:val="center"/>
            </w:pPr>
            <w:r w:rsidRPr="00847E63">
              <w:t>3367,8</w:t>
            </w:r>
          </w:p>
        </w:tc>
        <w:tc>
          <w:tcPr>
            <w:tcW w:w="1130" w:type="dxa"/>
            <w:gridSpan w:val="2"/>
            <w:shd w:val="clear" w:color="auto" w:fill="auto"/>
          </w:tcPr>
          <w:p w:rsidR="001F59BB" w:rsidRPr="00847E63" w:rsidRDefault="001F59BB" w:rsidP="00DF5E3B">
            <w:pPr>
              <w:jc w:val="center"/>
            </w:pPr>
          </w:p>
          <w:p w:rsidR="001F59BB" w:rsidRPr="00847E63" w:rsidRDefault="001F59BB" w:rsidP="00931F5E">
            <w:pPr>
              <w:jc w:val="center"/>
            </w:pPr>
            <w:r w:rsidRPr="00847E63">
              <w:t>5373,1</w:t>
            </w:r>
          </w:p>
        </w:tc>
        <w:tc>
          <w:tcPr>
            <w:tcW w:w="1130" w:type="dxa"/>
            <w:gridSpan w:val="2"/>
            <w:shd w:val="clear" w:color="auto" w:fill="auto"/>
            <w:vAlign w:val="center"/>
          </w:tcPr>
          <w:p w:rsidR="001F59BB" w:rsidRPr="00847E63" w:rsidRDefault="001F59BB" w:rsidP="008A12ED">
            <w:pPr>
              <w:jc w:val="center"/>
            </w:pPr>
            <w:r>
              <w:t>3303,1</w:t>
            </w:r>
          </w:p>
        </w:tc>
        <w:tc>
          <w:tcPr>
            <w:tcW w:w="1180" w:type="dxa"/>
            <w:gridSpan w:val="3"/>
            <w:shd w:val="clear" w:color="auto" w:fill="auto"/>
            <w:vAlign w:val="center"/>
          </w:tcPr>
          <w:p w:rsidR="001F59BB" w:rsidRPr="00847E63" w:rsidRDefault="001F59BB" w:rsidP="008A12ED">
            <w:pPr>
              <w:jc w:val="center"/>
            </w:pPr>
            <w:r>
              <w:t>2160,2</w:t>
            </w:r>
          </w:p>
        </w:tc>
        <w:tc>
          <w:tcPr>
            <w:tcW w:w="1200" w:type="dxa"/>
            <w:gridSpan w:val="2"/>
            <w:shd w:val="clear" w:color="auto" w:fill="auto"/>
            <w:vAlign w:val="center"/>
          </w:tcPr>
          <w:p w:rsidR="001F59BB" w:rsidRPr="00847E63" w:rsidRDefault="001F59BB" w:rsidP="008A12ED">
            <w:pPr>
              <w:jc w:val="center"/>
            </w:pPr>
            <w:r>
              <w:t>2160,2</w:t>
            </w:r>
          </w:p>
        </w:tc>
        <w:tc>
          <w:tcPr>
            <w:tcW w:w="1647" w:type="dxa"/>
            <w:gridSpan w:val="2"/>
            <w:shd w:val="clear" w:color="auto" w:fill="auto"/>
          </w:tcPr>
          <w:p w:rsidR="001F59BB" w:rsidRPr="00847E63" w:rsidRDefault="001F59BB" w:rsidP="00DF5E3B">
            <w:pPr>
              <w:autoSpaceDE w:val="0"/>
              <w:autoSpaceDN w:val="0"/>
              <w:adjustRightInd w:val="0"/>
              <w:ind w:firstLine="35"/>
              <w:jc w:val="both"/>
              <w:rPr>
                <w:b/>
                <w:i/>
              </w:rPr>
            </w:pPr>
          </w:p>
        </w:tc>
        <w:tc>
          <w:tcPr>
            <w:tcW w:w="1824" w:type="dxa"/>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2816" w:type="dxa"/>
            <w:gridSpan w:val="3"/>
            <w:vMerge/>
            <w:shd w:val="clear" w:color="auto" w:fill="auto"/>
          </w:tcPr>
          <w:p w:rsidR="001F59BB" w:rsidRPr="00847E63" w:rsidRDefault="001F59BB" w:rsidP="00DF5E3B">
            <w:pPr>
              <w:spacing w:line="216" w:lineRule="auto"/>
              <w:jc w:val="right"/>
            </w:pPr>
          </w:p>
        </w:tc>
        <w:tc>
          <w:tcPr>
            <w:tcW w:w="1963" w:type="dxa"/>
            <w:gridSpan w:val="2"/>
            <w:shd w:val="clear" w:color="auto" w:fill="auto"/>
          </w:tcPr>
          <w:p w:rsidR="001F59BB" w:rsidRPr="00847E63" w:rsidRDefault="001F59BB" w:rsidP="00124A43">
            <w:pPr>
              <w:spacing w:line="216" w:lineRule="auto"/>
            </w:pPr>
            <w:r w:rsidRPr="00847E63">
              <w:t>краевой бюджет</w:t>
            </w:r>
          </w:p>
          <w:p w:rsidR="001F59BB" w:rsidRPr="00847E63" w:rsidRDefault="001F59BB" w:rsidP="00124A43">
            <w:pPr>
              <w:spacing w:line="216" w:lineRule="auto"/>
            </w:pPr>
          </w:p>
        </w:tc>
        <w:tc>
          <w:tcPr>
            <w:tcW w:w="1160" w:type="dxa"/>
            <w:gridSpan w:val="2"/>
            <w:shd w:val="clear" w:color="auto" w:fill="auto"/>
          </w:tcPr>
          <w:p w:rsidR="001F59BB" w:rsidRPr="00847E63" w:rsidRDefault="001F59BB" w:rsidP="00124A43">
            <w:pPr>
              <w:jc w:val="center"/>
            </w:pPr>
            <w:r>
              <w:t>3000,0</w:t>
            </w:r>
          </w:p>
        </w:tc>
        <w:tc>
          <w:tcPr>
            <w:tcW w:w="1120" w:type="dxa"/>
            <w:shd w:val="clear" w:color="auto" w:fill="auto"/>
          </w:tcPr>
          <w:p w:rsidR="001F59BB" w:rsidRPr="00847E63" w:rsidRDefault="001F59BB" w:rsidP="00124A43">
            <w:pPr>
              <w:jc w:val="center"/>
            </w:pPr>
            <w:r>
              <w:t>0,0</w:t>
            </w:r>
          </w:p>
        </w:tc>
        <w:tc>
          <w:tcPr>
            <w:tcW w:w="1130" w:type="dxa"/>
            <w:gridSpan w:val="2"/>
            <w:shd w:val="clear" w:color="auto" w:fill="auto"/>
          </w:tcPr>
          <w:p w:rsidR="001F59BB" w:rsidRPr="00847E63" w:rsidRDefault="001F59BB" w:rsidP="00124A43">
            <w:pPr>
              <w:jc w:val="center"/>
            </w:pPr>
            <w:r w:rsidRPr="00847E63">
              <w:t>3000,0</w:t>
            </w:r>
          </w:p>
        </w:tc>
        <w:tc>
          <w:tcPr>
            <w:tcW w:w="1130" w:type="dxa"/>
            <w:gridSpan w:val="2"/>
            <w:shd w:val="clear" w:color="auto" w:fill="auto"/>
          </w:tcPr>
          <w:p w:rsidR="001F59BB" w:rsidRPr="00847E63" w:rsidRDefault="001F59BB" w:rsidP="00DF5E3B">
            <w:pPr>
              <w:jc w:val="center"/>
            </w:pPr>
            <w:r w:rsidRPr="00847E63">
              <w:t>0,0</w:t>
            </w:r>
          </w:p>
        </w:tc>
        <w:tc>
          <w:tcPr>
            <w:tcW w:w="1180" w:type="dxa"/>
            <w:gridSpan w:val="3"/>
            <w:shd w:val="clear" w:color="auto" w:fill="auto"/>
          </w:tcPr>
          <w:p w:rsidR="001F59BB" w:rsidRPr="00847E63" w:rsidRDefault="001F59BB" w:rsidP="001C1ECD">
            <w:pPr>
              <w:jc w:val="center"/>
            </w:pPr>
            <w:r w:rsidRPr="00847E63">
              <w:t>0,0</w:t>
            </w:r>
          </w:p>
        </w:tc>
        <w:tc>
          <w:tcPr>
            <w:tcW w:w="1200" w:type="dxa"/>
            <w:gridSpan w:val="2"/>
            <w:shd w:val="clear" w:color="auto" w:fill="auto"/>
          </w:tcPr>
          <w:p w:rsidR="001F59BB" w:rsidRPr="00847E63" w:rsidRDefault="001F59BB" w:rsidP="00DF5E3B">
            <w:pPr>
              <w:jc w:val="center"/>
            </w:pPr>
            <w:r w:rsidRPr="00847E63">
              <w:t>0,0</w:t>
            </w:r>
          </w:p>
        </w:tc>
        <w:tc>
          <w:tcPr>
            <w:tcW w:w="1647" w:type="dxa"/>
            <w:gridSpan w:val="2"/>
            <w:shd w:val="clear" w:color="auto" w:fill="auto"/>
          </w:tcPr>
          <w:p w:rsidR="001F59BB" w:rsidRPr="00847E63" w:rsidRDefault="001F59BB" w:rsidP="00DF5E3B">
            <w:pPr>
              <w:autoSpaceDE w:val="0"/>
              <w:autoSpaceDN w:val="0"/>
              <w:adjustRightInd w:val="0"/>
              <w:ind w:firstLine="35"/>
              <w:jc w:val="both"/>
              <w:rPr>
                <w:b/>
                <w:i/>
              </w:rPr>
            </w:pPr>
          </w:p>
        </w:tc>
        <w:tc>
          <w:tcPr>
            <w:tcW w:w="1824" w:type="dxa"/>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shd w:val="clear" w:color="auto" w:fill="auto"/>
          </w:tcPr>
          <w:p w:rsidR="001F59BB" w:rsidRPr="00847E63" w:rsidRDefault="001F59BB" w:rsidP="00DF5E3B">
            <w:pPr>
              <w:jc w:val="center"/>
            </w:pPr>
            <w:r w:rsidRPr="00847E63">
              <w:t>12</w:t>
            </w:r>
          </w:p>
        </w:tc>
        <w:tc>
          <w:tcPr>
            <w:tcW w:w="2119" w:type="dxa"/>
            <w:shd w:val="clear" w:color="auto" w:fill="auto"/>
          </w:tcPr>
          <w:p w:rsidR="001F59BB" w:rsidRPr="00847E63" w:rsidRDefault="001F59BB" w:rsidP="00DF5E3B">
            <w:pPr>
              <w:pStyle w:val="21"/>
              <w:spacing w:after="0" w:line="240" w:lineRule="auto"/>
              <w:jc w:val="both"/>
              <w:rPr>
                <w:b/>
                <w:bCs/>
                <w:i/>
              </w:rPr>
            </w:pPr>
            <w:r w:rsidRPr="00847E63">
              <w:rPr>
                <w:bCs/>
              </w:rPr>
              <w:t>Задача</w:t>
            </w:r>
          </w:p>
        </w:tc>
        <w:tc>
          <w:tcPr>
            <w:tcW w:w="12354" w:type="dxa"/>
            <w:gridSpan w:val="17"/>
            <w:shd w:val="clear" w:color="auto" w:fill="auto"/>
          </w:tcPr>
          <w:p w:rsidR="001F59BB" w:rsidRPr="00847E63" w:rsidRDefault="001F59BB" w:rsidP="00DF5E3B">
            <w:pPr>
              <w:autoSpaceDE w:val="0"/>
              <w:autoSpaceDN w:val="0"/>
              <w:adjustRightInd w:val="0"/>
              <w:ind w:firstLine="35"/>
              <w:jc w:val="both"/>
              <w:rPr>
                <w:b/>
                <w:i/>
              </w:rPr>
            </w:pPr>
            <w:r w:rsidRPr="00847E63">
              <w:rPr>
                <w:b/>
                <w:i/>
              </w:rPr>
              <w:t>Охрана труда и техника безопасности</w:t>
            </w: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t>12.1</w:t>
            </w:r>
          </w:p>
        </w:tc>
        <w:tc>
          <w:tcPr>
            <w:tcW w:w="2119" w:type="dxa"/>
            <w:vMerge w:val="restart"/>
            <w:shd w:val="clear" w:color="auto" w:fill="auto"/>
          </w:tcPr>
          <w:p w:rsidR="001F59BB" w:rsidRPr="00847E63" w:rsidRDefault="001F59BB" w:rsidP="004736A5">
            <w:pPr>
              <w:pStyle w:val="21"/>
              <w:spacing w:after="0" w:line="240" w:lineRule="auto"/>
              <w:rPr>
                <w:b/>
                <w:bCs/>
                <w:i/>
              </w:rPr>
            </w:pPr>
            <w:r w:rsidRPr="00847E63">
              <w:t xml:space="preserve">Организация и проведение районных смотров и конкурсов на лучшую постановку работы и лучший уголок (кабинет) по охране труда и технике </w:t>
            </w:r>
            <w:r w:rsidRPr="00847E63">
              <w:lastRenderedPageBreak/>
              <w:t>безопасности в учреждениях культуры</w:t>
            </w:r>
          </w:p>
        </w:tc>
        <w:tc>
          <w:tcPr>
            <w:tcW w:w="1963" w:type="dxa"/>
            <w:gridSpan w:val="2"/>
            <w:shd w:val="clear" w:color="auto" w:fill="auto"/>
          </w:tcPr>
          <w:p w:rsidR="001F59BB" w:rsidRPr="00847E63" w:rsidRDefault="001F59BB" w:rsidP="00DF5E3B">
            <w:pPr>
              <w:spacing w:line="216" w:lineRule="auto"/>
            </w:pPr>
            <w:r w:rsidRPr="00847E63">
              <w:lastRenderedPageBreak/>
              <w:t>Всего</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0D48D2">
            <w:pPr>
              <w:jc w:val="center"/>
            </w:pPr>
            <w:r>
              <w:t>46,5</w:t>
            </w:r>
          </w:p>
        </w:tc>
        <w:tc>
          <w:tcPr>
            <w:tcW w:w="1120" w:type="dxa"/>
            <w:shd w:val="clear" w:color="auto" w:fill="auto"/>
          </w:tcPr>
          <w:p w:rsidR="001F59BB" w:rsidRPr="00847E63" w:rsidRDefault="001F59BB" w:rsidP="00DF5E3B">
            <w:pPr>
              <w:jc w:val="center"/>
            </w:pPr>
            <w:r w:rsidRPr="00847E63">
              <w:t>0,0</w:t>
            </w:r>
          </w:p>
        </w:tc>
        <w:tc>
          <w:tcPr>
            <w:tcW w:w="1130" w:type="dxa"/>
            <w:gridSpan w:val="2"/>
            <w:shd w:val="clear" w:color="auto" w:fill="auto"/>
          </w:tcPr>
          <w:p w:rsidR="001F59BB" w:rsidRPr="00847E63" w:rsidRDefault="001F59BB" w:rsidP="00DF5E3B">
            <w:pPr>
              <w:jc w:val="center"/>
            </w:pPr>
            <w:r w:rsidRPr="00847E63">
              <w:t>0,0</w:t>
            </w:r>
          </w:p>
        </w:tc>
        <w:tc>
          <w:tcPr>
            <w:tcW w:w="1130" w:type="dxa"/>
            <w:gridSpan w:val="2"/>
            <w:shd w:val="clear" w:color="auto" w:fill="auto"/>
          </w:tcPr>
          <w:p w:rsidR="001F59BB" w:rsidRPr="00847E63" w:rsidRDefault="001F59BB" w:rsidP="00DF5E3B">
            <w:pPr>
              <w:jc w:val="center"/>
            </w:pPr>
            <w:r w:rsidRPr="00847E63">
              <w:t>15,5</w:t>
            </w:r>
          </w:p>
        </w:tc>
        <w:tc>
          <w:tcPr>
            <w:tcW w:w="1180" w:type="dxa"/>
            <w:gridSpan w:val="3"/>
            <w:shd w:val="clear" w:color="auto" w:fill="auto"/>
          </w:tcPr>
          <w:p w:rsidR="001F59BB" w:rsidRPr="00847E63" w:rsidRDefault="001F59BB" w:rsidP="00FA467D">
            <w:pPr>
              <w:jc w:val="center"/>
            </w:pPr>
            <w:r w:rsidRPr="00847E63">
              <w:t>15,5</w:t>
            </w:r>
          </w:p>
        </w:tc>
        <w:tc>
          <w:tcPr>
            <w:tcW w:w="1200" w:type="dxa"/>
            <w:gridSpan w:val="2"/>
            <w:shd w:val="clear" w:color="auto" w:fill="auto"/>
          </w:tcPr>
          <w:p w:rsidR="001F59BB" w:rsidRPr="00847E63" w:rsidRDefault="001F59BB" w:rsidP="00B12659">
            <w:pPr>
              <w:jc w:val="center"/>
            </w:pPr>
            <w:r w:rsidRPr="00847E63">
              <w:t>15,5</w:t>
            </w:r>
          </w:p>
        </w:tc>
        <w:tc>
          <w:tcPr>
            <w:tcW w:w="1647" w:type="dxa"/>
            <w:gridSpan w:val="2"/>
            <w:vMerge w:val="restart"/>
            <w:shd w:val="clear" w:color="auto" w:fill="auto"/>
          </w:tcPr>
          <w:p w:rsidR="001F59BB" w:rsidRPr="00847E63" w:rsidRDefault="001F59BB" w:rsidP="00DF5E3B">
            <w:pPr>
              <w:autoSpaceDE w:val="0"/>
              <w:autoSpaceDN w:val="0"/>
              <w:adjustRightInd w:val="0"/>
              <w:ind w:firstLine="35"/>
              <w:jc w:val="both"/>
              <w:rPr>
                <w:b/>
                <w:i/>
              </w:rPr>
            </w:pPr>
            <w:r w:rsidRPr="00847E63">
              <w:rPr>
                <w:bCs/>
              </w:rPr>
              <w:t>Обеспечение безопасных и комфортных условий труда в учреждениях культуры</w:t>
            </w:r>
          </w:p>
        </w:tc>
        <w:tc>
          <w:tcPr>
            <w:tcW w:w="1824" w:type="dxa"/>
            <w:vMerge w:val="restart"/>
            <w:shd w:val="clear" w:color="auto" w:fill="auto"/>
          </w:tcPr>
          <w:p w:rsidR="001F59BB" w:rsidRPr="00847E63" w:rsidRDefault="001F59BB" w:rsidP="00DF5E3B">
            <w:pPr>
              <w:pStyle w:val="21"/>
              <w:spacing w:after="0" w:line="240" w:lineRule="auto"/>
              <w:rPr>
                <w:bCs/>
              </w:rPr>
            </w:pPr>
            <w:r w:rsidRPr="00847E63">
              <w:rPr>
                <w:bCs/>
              </w:rPr>
              <w:t xml:space="preserve">Ответственный за выполнение </w:t>
            </w:r>
          </w:p>
          <w:p w:rsidR="001F59BB" w:rsidRPr="00847E63" w:rsidRDefault="001F59BB" w:rsidP="00DF5E3B">
            <w:r w:rsidRPr="00847E63">
              <w:rPr>
                <w:bCs/>
              </w:rPr>
              <w:t xml:space="preserve">мероприятий -УК, получатель субсидий - </w:t>
            </w:r>
          </w:p>
          <w:p w:rsidR="001F59BB" w:rsidRPr="00847E63" w:rsidRDefault="001F59BB" w:rsidP="00B12659">
            <w:pPr>
              <w:autoSpaceDE w:val="0"/>
              <w:autoSpaceDN w:val="0"/>
              <w:adjustRightInd w:val="0"/>
              <w:ind w:firstLine="35"/>
              <w:jc w:val="both"/>
              <w:rPr>
                <w:b/>
                <w:i/>
              </w:rPr>
            </w:pPr>
            <w:r w:rsidRPr="00847E63">
              <w:rPr>
                <w:bCs/>
              </w:rPr>
              <w:t>МБУ «ЦМТО УК»</w:t>
            </w: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12833">
            <w:pPr>
              <w:jc w:val="center"/>
            </w:pPr>
            <w:r>
              <w:t>46,5</w:t>
            </w:r>
          </w:p>
        </w:tc>
        <w:tc>
          <w:tcPr>
            <w:tcW w:w="1120" w:type="dxa"/>
            <w:shd w:val="clear" w:color="auto" w:fill="auto"/>
          </w:tcPr>
          <w:p w:rsidR="001F59BB" w:rsidRPr="00847E63" w:rsidRDefault="001F59BB" w:rsidP="00D12833">
            <w:pPr>
              <w:jc w:val="center"/>
            </w:pPr>
            <w:r w:rsidRPr="00847E63">
              <w:t>0,0</w:t>
            </w:r>
          </w:p>
        </w:tc>
        <w:tc>
          <w:tcPr>
            <w:tcW w:w="1130" w:type="dxa"/>
            <w:gridSpan w:val="2"/>
            <w:shd w:val="clear" w:color="auto" w:fill="auto"/>
          </w:tcPr>
          <w:p w:rsidR="001F59BB" w:rsidRPr="00847E63" w:rsidRDefault="001F59BB" w:rsidP="00DF5E3B">
            <w:pPr>
              <w:jc w:val="center"/>
            </w:pPr>
            <w:r w:rsidRPr="00847E63">
              <w:t>0,0</w:t>
            </w:r>
          </w:p>
        </w:tc>
        <w:tc>
          <w:tcPr>
            <w:tcW w:w="1130" w:type="dxa"/>
            <w:gridSpan w:val="2"/>
            <w:shd w:val="clear" w:color="auto" w:fill="auto"/>
          </w:tcPr>
          <w:p w:rsidR="001F59BB" w:rsidRPr="00847E63" w:rsidRDefault="001F59BB" w:rsidP="00DF5E3B">
            <w:pPr>
              <w:jc w:val="center"/>
            </w:pPr>
            <w:r w:rsidRPr="00847E63">
              <w:t>15,5</w:t>
            </w:r>
          </w:p>
        </w:tc>
        <w:tc>
          <w:tcPr>
            <w:tcW w:w="1180" w:type="dxa"/>
            <w:gridSpan w:val="3"/>
            <w:shd w:val="clear" w:color="auto" w:fill="auto"/>
          </w:tcPr>
          <w:p w:rsidR="001F59BB" w:rsidRPr="00847E63" w:rsidRDefault="001F59BB" w:rsidP="00FA467D">
            <w:pPr>
              <w:jc w:val="center"/>
            </w:pPr>
            <w:r w:rsidRPr="00847E63">
              <w:t>15,5</w:t>
            </w:r>
          </w:p>
        </w:tc>
        <w:tc>
          <w:tcPr>
            <w:tcW w:w="1200" w:type="dxa"/>
            <w:gridSpan w:val="2"/>
            <w:shd w:val="clear" w:color="auto" w:fill="auto"/>
          </w:tcPr>
          <w:p w:rsidR="001F59BB" w:rsidRPr="00847E63" w:rsidRDefault="001F59BB" w:rsidP="00B12659">
            <w:pPr>
              <w:jc w:val="center"/>
            </w:pPr>
            <w:r w:rsidRPr="00847E63">
              <w:t>15,5</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p>
        </w:tc>
        <w:tc>
          <w:tcPr>
            <w:tcW w:w="1120" w:type="dxa"/>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80" w:type="dxa"/>
            <w:gridSpan w:val="3"/>
            <w:shd w:val="clear" w:color="auto" w:fill="auto"/>
          </w:tcPr>
          <w:p w:rsidR="001F59BB" w:rsidRPr="00847E63" w:rsidRDefault="001F59BB" w:rsidP="00DF5E3B">
            <w:pPr>
              <w:jc w:val="center"/>
            </w:pPr>
          </w:p>
        </w:tc>
        <w:tc>
          <w:tcPr>
            <w:tcW w:w="1200" w:type="dxa"/>
            <w:gridSpan w:val="2"/>
            <w:shd w:val="clear" w:color="auto" w:fill="auto"/>
          </w:tcPr>
          <w:p w:rsidR="001F59BB" w:rsidRPr="00847E63" w:rsidRDefault="001F59BB" w:rsidP="00DF5E3B">
            <w:pPr>
              <w:jc w:val="center"/>
            </w:pP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lastRenderedPageBreak/>
              <w:t>12.2</w:t>
            </w:r>
          </w:p>
        </w:tc>
        <w:tc>
          <w:tcPr>
            <w:tcW w:w="2119" w:type="dxa"/>
            <w:vMerge w:val="restart"/>
            <w:shd w:val="clear" w:color="auto" w:fill="auto"/>
          </w:tcPr>
          <w:p w:rsidR="001F59BB" w:rsidRPr="00847E63" w:rsidRDefault="001F59BB" w:rsidP="004736A5">
            <w:pPr>
              <w:pStyle w:val="21"/>
              <w:spacing w:after="0" w:line="240" w:lineRule="auto"/>
              <w:rPr>
                <w:b/>
                <w:bCs/>
                <w:i/>
              </w:rPr>
            </w:pPr>
            <w:r w:rsidRPr="00847E63">
              <w:t xml:space="preserve">Обеспечение работников спецодеждой, </w:t>
            </w:r>
            <w:proofErr w:type="spellStart"/>
            <w:r w:rsidRPr="00847E63">
              <w:t>спецобувью</w:t>
            </w:r>
            <w:proofErr w:type="spellEnd"/>
            <w:r w:rsidRPr="00847E63">
              <w:t xml:space="preserve"> и другими средствами СИЗ</w:t>
            </w:r>
          </w:p>
        </w:tc>
        <w:tc>
          <w:tcPr>
            <w:tcW w:w="1963" w:type="dxa"/>
            <w:gridSpan w:val="2"/>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r>
              <w:t>294,9</w:t>
            </w:r>
          </w:p>
        </w:tc>
        <w:tc>
          <w:tcPr>
            <w:tcW w:w="1120" w:type="dxa"/>
            <w:shd w:val="clear" w:color="auto" w:fill="auto"/>
          </w:tcPr>
          <w:p w:rsidR="001F59BB" w:rsidRPr="00847E63" w:rsidRDefault="001F59BB" w:rsidP="00DF5E3B">
            <w:pPr>
              <w:jc w:val="center"/>
            </w:pPr>
            <w:r w:rsidRPr="00847E63">
              <w:t>7,6</w:t>
            </w:r>
          </w:p>
        </w:tc>
        <w:tc>
          <w:tcPr>
            <w:tcW w:w="1130" w:type="dxa"/>
            <w:gridSpan w:val="2"/>
            <w:shd w:val="clear" w:color="auto" w:fill="auto"/>
          </w:tcPr>
          <w:p w:rsidR="001F59BB" w:rsidRPr="00847E63" w:rsidRDefault="001F59BB" w:rsidP="00DF5E3B">
            <w:pPr>
              <w:jc w:val="center"/>
            </w:pPr>
            <w:r w:rsidRPr="00847E63">
              <w:t>16,1</w:t>
            </w:r>
          </w:p>
        </w:tc>
        <w:tc>
          <w:tcPr>
            <w:tcW w:w="1130" w:type="dxa"/>
            <w:gridSpan w:val="2"/>
            <w:shd w:val="clear" w:color="auto" w:fill="auto"/>
          </w:tcPr>
          <w:p w:rsidR="001F59BB" w:rsidRPr="00847E63" w:rsidRDefault="001F59BB" w:rsidP="00DF5E3B">
            <w:pPr>
              <w:jc w:val="center"/>
            </w:pPr>
            <w:r w:rsidRPr="00847E63">
              <w:t>90,4</w:t>
            </w:r>
          </w:p>
        </w:tc>
        <w:tc>
          <w:tcPr>
            <w:tcW w:w="1180" w:type="dxa"/>
            <w:gridSpan w:val="3"/>
            <w:shd w:val="clear" w:color="auto" w:fill="auto"/>
          </w:tcPr>
          <w:p w:rsidR="001F59BB" w:rsidRPr="00847E63" w:rsidRDefault="001F59BB" w:rsidP="00FA467D">
            <w:pPr>
              <w:jc w:val="center"/>
            </w:pPr>
            <w:r w:rsidRPr="00847E63">
              <w:t>90,4</w:t>
            </w:r>
          </w:p>
        </w:tc>
        <w:tc>
          <w:tcPr>
            <w:tcW w:w="1200" w:type="dxa"/>
            <w:gridSpan w:val="2"/>
            <w:shd w:val="clear" w:color="auto" w:fill="auto"/>
          </w:tcPr>
          <w:p w:rsidR="001F59BB" w:rsidRPr="00847E63" w:rsidRDefault="001F59BB" w:rsidP="00FA467D">
            <w:pPr>
              <w:jc w:val="center"/>
            </w:pPr>
            <w:r w:rsidRPr="00847E63">
              <w:t>90,4</w:t>
            </w:r>
          </w:p>
        </w:tc>
        <w:tc>
          <w:tcPr>
            <w:tcW w:w="1647" w:type="dxa"/>
            <w:gridSpan w:val="2"/>
            <w:vMerge w:val="restart"/>
            <w:shd w:val="clear" w:color="auto" w:fill="auto"/>
          </w:tcPr>
          <w:p w:rsidR="001F59BB" w:rsidRPr="00847E63" w:rsidRDefault="001F59BB" w:rsidP="00B12659">
            <w:pPr>
              <w:autoSpaceDE w:val="0"/>
              <w:autoSpaceDN w:val="0"/>
              <w:adjustRightInd w:val="0"/>
              <w:jc w:val="both"/>
              <w:rPr>
                <w:bCs/>
              </w:rPr>
            </w:pPr>
            <w:r w:rsidRPr="00847E63">
              <w:rPr>
                <w:bCs/>
              </w:rPr>
              <w:t>Обеспечение требований охраны труда в учреждениях культуры</w:t>
            </w:r>
          </w:p>
        </w:tc>
        <w:tc>
          <w:tcPr>
            <w:tcW w:w="1824" w:type="dxa"/>
            <w:vMerge w:val="restart"/>
            <w:shd w:val="clear" w:color="auto" w:fill="auto"/>
          </w:tcPr>
          <w:p w:rsidR="001F59BB" w:rsidRPr="00847E63" w:rsidRDefault="001F59BB" w:rsidP="00B12659">
            <w:pPr>
              <w:autoSpaceDE w:val="0"/>
              <w:autoSpaceDN w:val="0"/>
              <w:adjustRightInd w:val="0"/>
              <w:jc w:val="both"/>
              <w:rPr>
                <w:bCs/>
              </w:rPr>
            </w:pPr>
            <w:r w:rsidRPr="00847E63">
              <w:rPr>
                <w:bCs/>
              </w:rPr>
              <w:t>Ответственный за выполнение мероприятий - УК,  получатели субсидий  - учреждения культуры МО Крымский район</w:t>
            </w: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12833">
            <w:pPr>
              <w:jc w:val="center"/>
            </w:pPr>
            <w:r>
              <w:t>294,9</w:t>
            </w:r>
          </w:p>
        </w:tc>
        <w:tc>
          <w:tcPr>
            <w:tcW w:w="1120" w:type="dxa"/>
            <w:shd w:val="clear" w:color="auto" w:fill="auto"/>
          </w:tcPr>
          <w:p w:rsidR="001F59BB" w:rsidRPr="00847E63" w:rsidRDefault="001F59BB" w:rsidP="00D12833">
            <w:pPr>
              <w:jc w:val="center"/>
            </w:pPr>
            <w:r w:rsidRPr="00847E63">
              <w:t>7,6</w:t>
            </w:r>
          </w:p>
        </w:tc>
        <w:tc>
          <w:tcPr>
            <w:tcW w:w="1130" w:type="dxa"/>
            <w:gridSpan w:val="2"/>
            <w:shd w:val="clear" w:color="auto" w:fill="auto"/>
          </w:tcPr>
          <w:p w:rsidR="001F59BB" w:rsidRPr="00847E63" w:rsidRDefault="001F59BB" w:rsidP="00DF5E3B">
            <w:pPr>
              <w:jc w:val="center"/>
            </w:pPr>
            <w:r w:rsidRPr="00847E63">
              <w:t>16,1</w:t>
            </w:r>
          </w:p>
        </w:tc>
        <w:tc>
          <w:tcPr>
            <w:tcW w:w="1130" w:type="dxa"/>
            <w:gridSpan w:val="2"/>
            <w:shd w:val="clear" w:color="auto" w:fill="auto"/>
          </w:tcPr>
          <w:p w:rsidR="001F59BB" w:rsidRPr="00847E63" w:rsidRDefault="001F59BB" w:rsidP="00DF5E3B">
            <w:pPr>
              <w:jc w:val="center"/>
            </w:pPr>
            <w:r w:rsidRPr="00847E63">
              <w:t>90,4</w:t>
            </w:r>
          </w:p>
        </w:tc>
        <w:tc>
          <w:tcPr>
            <w:tcW w:w="1180" w:type="dxa"/>
            <w:gridSpan w:val="3"/>
            <w:shd w:val="clear" w:color="auto" w:fill="auto"/>
          </w:tcPr>
          <w:p w:rsidR="001F59BB" w:rsidRPr="00847E63" w:rsidRDefault="001F59BB" w:rsidP="00FA467D">
            <w:pPr>
              <w:jc w:val="center"/>
            </w:pPr>
            <w:r w:rsidRPr="00847E63">
              <w:t>90,4</w:t>
            </w:r>
          </w:p>
        </w:tc>
        <w:tc>
          <w:tcPr>
            <w:tcW w:w="1200" w:type="dxa"/>
            <w:gridSpan w:val="2"/>
            <w:shd w:val="clear" w:color="auto" w:fill="auto"/>
          </w:tcPr>
          <w:p w:rsidR="001F59BB" w:rsidRPr="00847E63" w:rsidRDefault="001F59BB" w:rsidP="00FA467D">
            <w:pPr>
              <w:jc w:val="center"/>
            </w:pPr>
            <w:r w:rsidRPr="00847E63">
              <w:t>90,4</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p>
        </w:tc>
        <w:tc>
          <w:tcPr>
            <w:tcW w:w="1120" w:type="dxa"/>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80" w:type="dxa"/>
            <w:gridSpan w:val="3"/>
            <w:shd w:val="clear" w:color="auto" w:fill="auto"/>
          </w:tcPr>
          <w:p w:rsidR="001F59BB" w:rsidRPr="00847E63" w:rsidRDefault="001F59BB" w:rsidP="00DF5E3B">
            <w:pPr>
              <w:jc w:val="center"/>
            </w:pPr>
          </w:p>
        </w:tc>
        <w:tc>
          <w:tcPr>
            <w:tcW w:w="1200" w:type="dxa"/>
            <w:gridSpan w:val="2"/>
            <w:shd w:val="clear" w:color="auto" w:fill="auto"/>
          </w:tcPr>
          <w:p w:rsidR="001F59BB" w:rsidRPr="00847E63" w:rsidRDefault="001F59BB" w:rsidP="00DF5E3B">
            <w:pPr>
              <w:jc w:val="center"/>
            </w:pP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val="restart"/>
            <w:shd w:val="clear" w:color="auto" w:fill="auto"/>
          </w:tcPr>
          <w:p w:rsidR="001F59BB" w:rsidRPr="00847E63" w:rsidRDefault="001F59BB" w:rsidP="00DF5E3B">
            <w:pPr>
              <w:jc w:val="center"/>
            </w:pPr>
            <w:r w:rsidRPr="00847E63">
              <w:t>12.3</w:t>
            </w:r>
          </w:p>
        </w:tc>
        <w:tc>
          <w:tcPr>
            <w:tcW w:w="2119" w:type="dxa"/>
            <w:vMerge w:val="restart"/>
            <w:shd w:val="clear" w:color="auto" w:fill="auto"/>
          </w:tcPr>
          <w:p w:rsidR="001F59BB" w:rsidRPr="00847E63" w:rsidRDefault="001F59BB" w:rsidP="00DF5E3B">
            <w:pPr>
              <w:pStyle w:val="21"/>
              <w:spacing w:after="0" w:line="240" w:lineRule="auto"/>
              <w:jc w:val="both"/>
              <w:rPr>
                <w:b/>
                <w:bCs/>
                <w:i/>
              </w:rPr>
            </w:pPr>
            <w:r w:rsidRPr="00847E63">
              <w:t>Подготовка проектной, технической документации</w:t>
            </w:r>
          </w:p>
        </w:tc>
        <w:tc>
          <w:tcPr>
            <w:tcW w:w="1963" w:type="dxa"/>
            <w:gridSpan w:val="2"/>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60" w:type="dxa"/>
            <w:gridSpan w:val="2"/>
            <w:shd w:val="clear" w:color="auto" w:fill="auto"/>
          </w:tcPr>
          <w:p w:rsidR="001F59BB" w:rsidRPr="00847E63" w:rsidRDefault="008D5376" w:rsidP="00DF5E3B">
            <w:pPr>
              <w:jc w:val="center"/>
            </w:pPr>
            <w:r>
              <w:t>693,5</w:t>
            </w:r>
          </w:p>
        </w:tc>
        <w:tc>
          <w:tcPr>
            <w:tcW w:w="1120" w:type="dxa"/>
            <w:shd w:val="clear" w:color="auto" w:fill="auto"/>
          </w:tcPr>
          <w:p w:rsidR="001F59BB" w:rsidRPr="00847E63" w:rsidRDefault="001F59BB" w:rsidP="00DF5E3B">
            <w:pPr>
              <w:jc w:val="center"/>
            </w:pPr>
            <w:r w:rsidRPr="00847E63">
              <w:t>220,8</w:t>
            </w:r>
          </w:p>
        </w:tc>
        <w:tc>
          <w:tcPr>
            <w:tcW w:w="1130" w:type="dxa"/>
            <w:gridSpan w:val="2"/>
            <w:shd w:val="clear" w:color="auto" w:fill="auto"/>
          </w:tcPr>
          <w:p w:rsidR="001F59BB" w:rsidRPr="00847E63" w:rsidRDefault="001F59BB" w:rsidP="00DF5E3B">
            <w:pPr>
              <w:jc w:val="center"/>
            </w:pPr>
            <w:r w:rsidRPr="00847E63">
              <w:t>13,7</w:t>
            </w:r>
          </w:p>
        </w:tc>
        <w:tc>
          <w:tcPr>
            <w:tcW w:w="1130" w:type="dxa"/>
            <w:gridSpan w:val="2"/>
            <w:shd w:val="clear" w:color="auto" w:fill="auto"/>
          </w:tcPr>
          <w:p w:rsidR="001F59BB" w:rsidRPr="00847E63" w:rsidRDefault="001F59BB" w:rsidP="00FA467D">
            <w:pPr>
              <w:jc w:val="center"/>
            </w:pPr>
            <w:r w:rsidRPr="00847E63">
              <w:t>153,0</w:t>
            </w:r>
          </w:p>
        </w:tc>
        <w:tc>
          <w:tcPr>
            <w:tcW w:w="1180" w:type="dxa"/>
            <w:gridSpan w:val="3"/>
            <w:shd w:val="clear" w:color="auto" w:fill="auto"/>
          </w:tcPr>
          <w:p w:rsidR="001F59BB" w:rsidRPr="00847E63" w:rsidRDefault="001F59BB" w:rsidP="00FA467D">
            <w:pPr>
              <w:jc w:val="center"/>
            </w:pPr>
            <w:r w:rsidRPr="00847E63">
              <w:t>153,0</w:t>
            </w:r>
          </w:p>
        </w:tc>
        <w:tc>
          <w:tcPr>
            <w:tcW w:w="1200" w:type="dxa"/>
            <w:gridSpan w:val="2"/>
            <w:shd w:val="clear" w:color="auto" w:fill="auto"/>
          </w:tcPr>
          <w:p w:rsidR="001F59BB" w:rsidRPr="00847E63" w:rsidRDefault="001F59BB" w:rsidP="00FA467D">
            <w:pPr>
              <w:jc w:val="center"/>
            </w:pPr>
            <w:r w:rsidRPr="00847E63">
              <w:t>153,0</w:t>
            </w:r>
          </w:p>
        </w:tc>
        <w:tc>
          <w:tcPr>
            <w:tcW w:w="1647" w:type="dxa"/>
            <w:gridSpan w:val="2"/>
            <w:vMerge w:val="restart"/>
            <w:shd w:val="clear" w:color="auto" w:fill="auto"/>
          </w:tcPr>
          <w:p w:rsidR="001F59BB" w:rsidRPr="00847E63" w:rsidRDefault="001F59BB" w:rsidP="00B12659">
            <w:pPr>
              <w:autoSpaceDE w:val="0"/>
              <w:autoSpaceDN w:val="0"/>
              <w:adjustRightInd w:val="0"/>
              <w:jc w:val="both"/>
              <w:rPr>
                <w:b/>
                <w:i/>
              </w:rPr>
            </w:pPr>
            <w:r w:rsidRPr="00847E63">
              <w:rPr>
                <w:bCs/>
              </w:rPr>
              <w:t>Обеспечение требований охраны труда в учреждениях культуры</w:t>
            </w:r>
          </w:p>
        </w:tc>
        <w:tc>
          <w:tcPr>
            <w:tcW w:w="1824" w:type="dxa"/>
            <w:vMerge w:val="restart"/>
            <w:shd w:val="clear" w:color="auto" w:fill="auto"/>
          </w:tcPr>
          <w:p w:rsidR="001F59BB" w:rsidRPr="00847E63" w:rsidRDefault="001F59BB" w:rsidP="00B12659">
            <w:pPr>
              <w:autoSpaceDE w:val="0"/>
              <w:autoSpaceDN w:val="0"/>
              <w:adjustRightInd w:val="0"/>
              <w:jc w:val="both"/>
              <w:rPr>
                <w:b/>
                <w:i/>
              </w:rPr>
            </w:pPr>
            <w:r w:rsidRPr="00847E63">
              <w:rPr>
                <w:bCs/>
              </w:rPr>
              <w:t xml:space="preserve">Ответственный за выполнение мероприятий - УК,  получатели субсидий - МБУДО ДШИ </w:t>
            </w:r>
            <w:proofErr w:type="spellStart"/>
            <w:r w:rsidRPr="00847E63">
              <w:rPr>
                <w:bCs/>
              </w:rPr>
              <w:t>ст.Варениковской</w:t>
            </w:r>
            <w:proofErr w:type="spellEnd"/>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8D5376" w:rsidP="00D12833">
            <w:pPr>
              <w:jc w:val="center"/>
            </w:pPr>
            <w:r>
              <w:t>693,5</w:t>
            </w:r>
          </w:p>
        </w:tc>
        <w:tc>
          <w:tcPr>
            <w:tcW w:w="1120" w:type="dxa"/>
            <w:shd w:val="clear" w:color="auto" w:fill="auto"/>
          </w:tcPr>
          <w:p w:rsidR="001F59BB" w:rsidRPr="00847E63" w:rsidRDefault="001F59BB" w:rsidP="00D12833">
            <w:pPr>
              <w:jc w:val="center"/>
            </w:pPr>
            <w:r w:rsidRPr="00847E63">
              <w:t>220,8</w:t>
            </w:r>
          </w:p>
        </w:tc>
        <w:tc>
          <w:tcPr>
            <w:tcW w:w="1130" w:type="dxa"/>
            <w:gridSpan w:val="2"/>
            <w:shd w:val="clear" w:color="auto" w:fill="auto"/>
          </w:tcPr>
          <w:p w:rsidR="001F59BB" w:rsidRPr="00847E63" w:rsidRDefault="001F59BB" w:rsidP="00DF5E3B">
            <w:pPr>
              <w:jc w:val="center"/>
            </w:pPr>
            <w:r w:rsidRPr="00847E63">
              <w:t>13,7</w:t>
            </w:r>
          </w:p>
        </w:tc>
        <w:tc>
          <w:tcPr>
            <w:tcW w:w="1130" w:type="dxa"/>
            <w:gridSpan w:val="2"/>
            <w:shd w:val="clear" w:color="auto" w:fill="auto"/>
          </w:tcPr>
          <w:p w:rsidR="001F59BB" w:rsidRPr="00847E63" w:rsidRDefault="001F59BB" w:rsidP="00FA467D">
            <w:pPr>
              <w:jc w:val="center"/>
            </w:pPr>
            <w:r w:rsidRPr="00847E63">
              <w:t>153,0</w:t>
            </w:r>
          </w:p>
        </w:tc>
        <w:tc>
          <w:tcPr>
            <w:tcW w:w="1180" w:type="dxa"/>
            <w:gridSpan w:val="3"/>
            <w:shd w:val="clear" w:color="auto" w:fill="auto"/>
          </w:tcPr>
          <w:p w:rsidR="001F59BB" w:rsidRPr="00847E63" w:rsidRDefault="001F59BB" w:rsidP="00FA467D">
            <w:pPr>
              <w:jc w:val="center"/>
            </w:pPr>
            <w:r w:rsidRPr="00847E63">
              <w:t>153,0</w:t>
            </w:r>
          </w:p>
        </w:tc>
        <w:tc>
          <w:tcPr>
            <w:tcW w:w="1200" w:type="dxa"/>
            <w:gridSpan w:val="2"/>
            <w:shd w:val="clear" w:color="auto" w:fill="auto"/>
          </w:tcPr>
          <w:p w:rsidR="001F59BB" w:rsidRPr="00847E63" w:rsidRDefault="001F59BB" w:rsidP="00FA467D">
            <w:pPr>
              <w:jc w:val="center"/>
            </w:pPr>
            <w:r w:rsidRPr="00847E63">
              <w:t>153,0</w:t>
            </w: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vMerge/>
            <w:shd w:val="clear" w:color="auto" w:fill="auto"/>
          </w:tcPr>
          <w:p w:rsidR="001F59BB" w:rsidRPr="00847E63" w:rsidRDefault="001F59BB" w:rsidP="00DF5E3B">
            <w:pPr>
              <w:jc w:val="center"/>
            </w:pPr>
          </w:p>
        </w:tc>
        <w:tc>
          <w:tcPr>
            <w:tcW w:w="2119" w:type="dxa"/>
            <w:vMerge/>
            <w:shd w:val="clear" w:color="auto" w:fill="auto"/>
          </w:tcPr>
          <w:p w:rsidR="001F59BB" w:rsidRPr="00847E63" w:rsidRDefault="001F59BB" w:rsidP="00DF5E3B">
            <w:pPr>
              <w:pStyle w:val="21"/>
              <w:spacing w:after="0" w:line="240" w:lineRule="auto"/>
              <w:jc w:val="both"/>
              <w:rPr>
                <w:b/>
                <w:bCs/>
                <w:i/>
              </w:rPr>
            </w:pPr>
          </w:p>
        </w:tc>
        <w:tc>
          <w:tcPr>
            <w:tcW w:w="1963" w:type="dxa"/>
            <w:gridSpan w:val="2"/>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1F59BB" w:rsidP="00DF5E3B">
            <w:pPr>
              <w:jc w:val="center"/>
            </w:pPr>
          </w:p>
        </w:tc>
        <w:tc>
          <w:tcPr>
            <w:tcW w:w="1120" w:type="dxa"/>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30" w:type="dxa"/>
            <w:gridSpan w:val="2"/>
            <w:shd w:val="clear" w:color="auto" w:fill="auto"/>
          </w:tcPr>
          <w:p w:rsidR="001F59BB" w:rsidRPr="00847E63" w:rsidRDefault="001F59BB" w:rsidP="00DF5E3B">
            <w:pPr>
              <w:jc w:val="center"/>
            </w:pPr>
          </w:p>
        </w:tc>
        <w:tc>
          <w:tcPr>
            <w:tcW w:w="1180" w:type="dxa"/>
            <w:gridSpan w:val="3"/>
            <w:shd w:val="clear" w:color="auto" w:fill="auto"/>
          </w:tcPr>
          <w:p w:rsidR="001F59BB" w:rsidRPr="00847E63" w:rsidRDefault="001F59BB" w:rsidP="00DF5E3B">
            <w:pPr>
              <w:jc w:val="center"/>
            </w:pPr>
          </w:p>
        </w:tc>
        <w:tc>
          <w:tcPr>
            <w:tcW w:w="1200" w:type="dxa"/>
            <w:gridSpan w:val="2"/>
            <w:shd w:val="clear" w:color="auto" w:fill="auto"/>
          </w:tcPr>
          <w:p w:rsidR="001F59BB" w:rsidRPr="00847E63" w:rsidRDefault="001F59BB" w:rsidP="00DF5E3B">
            <w:pPr>
              <w:jc w:val="center"/>
            </w:pPr>
          </w:p>
        </w:tc>
        <w:tc>
          <w:tcPr>
            <w:tcW w:w="1647" w:type="dxa"/>
            <w:gridSpan w:val="2"/>
            <w:vMerge/>
            <w:shd w:val="clear" w:color="auto" w:fill="auto"/>
          </w:tcPr>
          <w:p w:rsidR="001F59BB" w:rsidRPr="00847E63" w:rsidRDefault="001F59BB" w:rsidP="00DF5E3B">
            <w:pPr>
              <w:autoSpaceDE w:val="0"/>
              <w:autoSpaceDN w:val="0"/>
              <w:adjustRightInd w:val="0"/>
              <w:ind w:firstLine="35"/>
              <w:jc w:val="both"/>
              <w:rPr>
                <w:b/>
                <w:i/>
              </w:rPr>
            </w:pPr>
          </w:p>
        </w:tc>
        <w:tc>
          <w:tcPr>
            <w:tcW w:w="1824" w:type="dxa"/>
            <w:vMerge/>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2816" w:type="dxa"/>
            <w:gridSpan w:val="3"/>
            <w:shd w:val="clear" w:color="auto" w:fill="auto"/>
            <w:vAlign w:val="center"/>
          </w:tcPr>
          <w:p w:rsidR="001F59BB" w:rsidRPr="00847E63" w:rsidRDefault="001F59BB" w:rsidP="00DF5E3B">
            <w:pPr>
              <w:pStyle w:val="21"/>
              <w:spacing w:after="0" w:line="240" w:lineRule="auto"/>
              <w:jc w:val="center"/>
              <w:rPr>
                <w:b/>
                <w:bCs/>
                <w:i/>
              </w:rPr>
            </w:pPr>
            <w:r w:rsidRPr="00847E63">
              <w:t>Итого по разделу 12</w:t>
            </w:r>
          </w:p>
        </w:tc>
        <w:tc>
          <w:tcPr>
            <w:tcW w:w="1963" w:type="dxa"/>
            <w:gridSpan w:val="2"/>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60" w:type="dxa"/>
            <w:gridSpan w:val="2"/>
            <w:shd w:val="clear" w:color="auto" w:fill="auto"/>
          </w:tcPr>
          <w:p w:rsidR="001F59BB" w:rsidRPr="00847E63" w:rsidRDefault="008D5376" w:rsidP="00BF1F9A">
            <w:pPr>
              <w:jc w:val="center"/>
            </w:pPr>
            <w:r>
              <w:t>1034,9</w:t>
            </w:r>
          </w:p>
        </w:tc>
        <w:tc>
          <w:tcPr>
            <w:tcW w:w="1120" w:type="dxa"/>
            <w:shd w:val="clear" w:color="auto" w:fill="auto"/>
          </w:tcPr>
          <w:p w:rsidR="001F59BB" w:rsidRPr="00847E63" w:rsidRDefault="001F59BB" w:rsidP="00DF5E3B">
            <w:pPr>
              <w:jc w:val="center"/>
            </w:pPr>
            <w:r w:rsidRPr="00847E63">
              <w:t>228,4</w:t>
            </w:r>
          </w:p>
        </w:tc>
        <w:tc>
          <w:tcPr>
            <w:tcW w:w="1130" w:type="dxa"/>
            <w:gridSpan w:val="2"/>
            <w:shd w:val="clear" w:color="auto" w:fill="auto"/>
          </w:tcPr>
          <w:p w:rsidR="001F59BB" w:rsidRPr="00847E63" w:rsidRDefault="001F59BB" w:rsidP="00DF5E3B">
            <w:pPr>
              <w:jc w:val="center"/>
            </w:pPr>
            <w:r w:rsidRPr="00847E63">
              <w:t>29,8</w:t>
            </w:r>
          </w:p>
        </w:tc>
        <w:tc>
          <w:tcPr>
            <w:tcW w:w="1130" w:type="dxa"/>
            <w:gridSpan w:val="2"/>
            <w:shd w:val="clear" w:color="auto" w:fill="auto"/>
          </w:tcPr>
          <w:p w:rsidR="001F59BB" w:rsidRPr="00847E63" w:rsidRDefault="001F59BB" w:rsidP="00DF5E3B">
            <w:pPr>
              <w:jc w:val="center"/>
            </w:pPr>
            <w:r w:rsidRPr="00847E63">
              <w:t>258,9</w:t>
            </w:r>
          </w:p>
        </w:tc>
        <w:tc>
          <w:tcPr>
            <w:tcW w:w="1180" w:type="dxa"/>
            <w:gridSpan w:val="3"/>
            <w:shd w:val="clear" w:color="auto" w:fill="auto"/>
          </w:tcPr>
          <w:p w:rsidR="001F59BB" w:rsidRPr="00847E63" w:rsidRDefault="001F59BB" w:rsidP="00B12659">
            <w:pPr>
              <w:jc w:val="center"/>
            </w:pPr>
            <w:r w:rsidRPr="00847E63">
              <w:t>258,9</w:t>
            </w:r>
          </w:p>
        </w:tc>
        <w:tc>
          <w:tcPr>
            <w:tcW w:w="1200" w:type="dxa"/>
            <w:gridSpan w:val="2"/>
            <w:shd w:val="clear" w:color="auto" w:fill="auto"/>
          </w:tcPr>
          <w:p w:rsidR="001F59BB" w:rsidRPr="00847E63" w:rsidRDefault="001F59BB" w:rsidP="00B12659">
            <w:pPr>
              <w:jc w:val="center"/>
            </w:pPr>
            <w:r w:rsidRPr="00847E63">
              <w:t>258,9</w:t>
            </w:r>
          </w:p>
        </w:tc>
        <w:tc>
          <w:tcPr>
            <w:tcW w:w="1647" w:type="dxa"/>
            <w:gridSpan w:val="2"/>
            <w:shd w:val="clear" w:color="auto" w:fill="auto"/>
          </w:tcPr>
          <w:p w:rsidR="001F59BB" w:rsidRPr="00847E63" w:rsidRDefault="001F59BB" w:rsidP="00DF5E3B">
            <w:pPr>
              <w:autoSpaceDE w:val="0"/>
              <w:autoSpaceDN w:val="0"/>
              <w:adjustRightInd w:val="0"/>
              <w:ind w:firstLine="35"/>
              <w:jc w:val="both"/>
              <w:rPr>
                <w:b/>
                <w:i/>
              </w:rPr>
            </w:pPr>
          </w:p>
        </w:tc>
        <w:tc>
          <w:tcPr>
            <w:tcW w:w="1824" w:type="dxa"/>
            <w:shd w:val="clear" w:color="auto" w:fill="auto"/>
          </w:tcPr>
          <w:p w:rsidR="001F59BB" w:rsidRPr="00847E63" w:rsidRDefault="001F59BB" w:rsidP="00DF5E3B">
            <w:pPr>
              <w:autoSpaceDE w:val="0"/>
              <w:autoSpaceDN w:val="0"/>
              <w:adjustRightInd w:val="0"/>
              <w:ind w:firstLine="35"/>
              <w:jc w:val="both"/>
              <w:rPr>
                <w:b/>
                <w:i/>
              </w:rPr>
            </w:pPr>
          </w:p>
        </w:tc>
      </w:tr>
      <w:tr w:rsidR="001F59BB" w:rsidRPr="00847E63" w:rsidTr="000C4EF2">
        <w:tc>
          <w:tcPr>
            <w:tcW w:w="697" w:type="dxa"/>
            <w:gridSpan w:val="2"/>
            <w:shd w:val="clear" w:color="auto" w:fill="auto"/>
          </w:tcPr>
          <w:p w:rsidR="001F59BB" w:rsidRPr="00847E63" w:rsidRDefault="001F59BB" w:rsidP="00DF5E3B">
            <w:pPr>
              <w:spacing w:line="216" w:lineRule="auto"/>
              <w:jc w:val="center"/>
            </w:pPr>
            <w:r w:rsidRPr="00847E63">
              <w:t>13.</w:t>
            </w:r>
          </w:p>
        </w:tc>
        <w:tc>
          <w:tcPr>
            <w:tcW w:w="2119" w:type="dxa"/>
            <w:shd w:val="clear" w:color="auto" w:fill="auto"/>
          </w:tcPr>
          <w:p w:rsidR="001F59BB" w:rsidRPr="00847E63" w:rsidRDefault="001F59BB" w:rsidP="00DF5E3B">
            <w:pPr>
              <w:pStyle w:val="21"/>
              <w:jc w:val="both"/>
              <w:rPr>
                <w:bCs/>
              </w:rPr>
            </w:pPr>
            <w:r w:rsidRPr="00847E63">
              <w:rPr>
                <w:bCs/>
              </w:rPr>
              <w:t>Задача</w:t>
            </w:r>
          </w:p>
        </w:tc>
        <w:tc>
          <w:tcPr>
            <w:tcW w:w="12354" w:type="dxa"/>
            <w:gridSpan w:val="17"/>
            <w:shd w:val="clear" w:color="auto" w:fill="auto"/>
          </w:tcPr>
          <w:p w:rsidR="001F59BB" w:rsidRPr="00847E63" w:rsidRDefault="001F59BB" w:rsidP="00DF5E3B">
            <w:pPr>
              <w:autoSpaceDE w:val="0"/>
              <w:autoSpaceDN w:val="0"/>
              <w:adjustRightInd w:val="0"/>
              <w:ind w:firstLine="35"/>
              <w:jc w:val="both"/>
              <w:rPr>
                <w:b/>
                <w:i/>
              </w:rPr>
            </w:pPr>
            <w:r w:rsidRPr="00847E63">
              <w:rPr>
                <w:b/>
                <w:i/>
              </w:rPr>
              <w:t>Совершенствование деятельности муниципальных учреждений отрасли культуры по предоставлению муниципальных услуг</w:t>
            </w:r>
            <w:del w:id="0" w:author="Admin" w:date="2021-02-08T14:08:00Z">
              <w:r w:rsidRPr="00847E63" w:rsidDel="00506714">
                <w:rPr>
                  <w:b/>
                  <w:i/>
                </w:rPr>
                <w:delText>.</w:delText>
              </w:r>
            </w:del>
            <w:r w:rsidRPr="00847E63">
              <w:rPr>
                <w:b/>
                <w:i/>
              </w:rPr>
              <w:t xml:space="preserve"> </w:t>
            </w:r>
          </w:p>
        </w:tc>
      </w:tr>
      <w:tr w:rsidR="001F59BB" w:rsidRPr="00847E63" w:rsidTr="000C4EF2">
        <w:tc>
          <w:tcPr>
            <w:tcW w:w="697" w:type="dxa"/>
            <w:gridSpan w:val="2"/>
            <w:vMerge w:val="restart"/>
            <w:shd w:val="clear" w:color="auto" w:fill="auto"/>
          </w:tcPr>
          <w:p w:rsidR="001F59BB" w:rsidRPr="00847E63" w:rsidRDefault="001F59BB" w:rsidP="00DF5E3B">
            <w:pPr>
              <w:spacing w:line="216" w:lineRule="auto"/>
              <w:jc w:val="center"/>
            </w:pPr>
            <w:r w:rsidRPr="00847E63">
              <w:t>13.1</w:t>
            </w:r>
          </w:p>
        </w:tc>
        <w:tc>
          <w:tcPr>
            <w:tcW w:w="2119" w:type="dxa"/>
            <w:vMerge w:val="restart"/>
            <w:shd w:val="clear" w:color="auto" w:fill="auto"/>
          </w:tcPr>
          <w:p w:rsidR="001F59BB" w:rsidRPr="00847E63" w:rsidRDefault="001F59BB" w:rsidP="00DF5E3B">
            <w:pPr>
              <w:pStyle w:val="21"/>
              <w:spacing w:after="0" w:line="240" w:lineRule="auto"/>
              <w:jc w:val="both"/>
              <w:rPr>
                <w:bCs/>
              </w:rPr>
            </w:pPr>
            <w:r w:rsidRPr="00847E63">
              <w:t xml:space="preserve">Финансовое обеспечение деятельности МБОУДОД Детские школы искусств МО </w:t>
            </w:r>
            <w:r w:rsidRPr="00847E63">
              <w:lastRenderedPageBreak/>
              <w:t>Крымский район (предоставление субсидий образовательным учреждениям дополнительного образования детей, подведомствен-</w:t>
            </w:r>
            <w:proofErr w:type="spellStart"/>
            <w:r w:rsidRPr="00847E63">
              <w:t>ным</w:t>
            </w:r>
            <w:proofErr w:type="spellEnd"/>
            <w:r w:rsidRPr="00847E63">
              <w:t xml:space="preserve"> управлению культуры администрации муниципального образования</w:t>
            </w:r>
            <w:ins w:id="1" w:author="Admin" w:date="2021-02-08T14:10:00Z">
              <w:r w:rsidRPr="00847E63">
                <w:t xml:space="preserve"> Крымский район)</w:t>
              </w:r>
            </w:ins>
          </w:p>
        </w:tc>
        <w:tc>
          <w:tcPr>
            <w:tcW w:w="1838" w:type="dxa"/>
            <w:shd w:val="clear" w:color="auto" w:fill="auto"/>
          </w:tcPr>
          <w:p w:rsidR="001F59BB" w:rsidRPr="00847E63" w:rsidRDefault="001F59BB" w:rsidP="00DF5E3B">
            <w:pPr>
              <w:spacing w:line="216" w:lineRule="auto"/>
            </w:pPr>
            <w:r w:rsidRPr="00847E63">
              <w:lastRenderedPageBreak/>
              <w:t>Всего</w:t>
            </w:r>
          </w:p>
          <w:p w:rsidR="001F59BB" w:rsidRPr="00847E63" w:rsidRDefault="001F59BB" w:rsidP="00DF5E3B">
            <w:pPr>
              <w:spacing w:line="216" w:lineRule="auto"/>
            </w:pPr>
          </w:p>
        </w:tc>
        <w:tc>
          <w:tcPr>
            <w:tcW w:w="1285" w:type="dxa"/>
            <w:gridSpan w:val="3"/>
            <w:shd w:val="clear" w:color="auto" w:fill="auto"/>
          </w:tcPr>
          <w:p w:rsidR="001F59BB" w:rsidRPr="00847E63" w:rsidRDefault="008D5376" w:rsidP="000E292D">
            <w:pPr>
              <w:jc w:val="center"/>
            </w:pPr>
            <w:r>
              <w:t>280868,5</w:t>
            </w:r>
          </w:p>
        </w:tc>
        <w:tc>
          <w:tcPr>
            <w:tcW w:w="1140" w:type="dxa"/>
            <w:gridSpan w:val="2"/>
            <w:shd w:val="clear" w:color="auto" w:fill="auto"/>
          </w:tcPr>
          <w:p w:rsidR="001F59BB" w:rsidRPr="00847E63" w:rsidRDefault="001F59BB" w:rsidP="00DF5E3B">
            <w:pPr>
              <w:jc w:val="center"/>
            </w:pPr>
            <w:r w:rsidRPr="00847E63">
              <w:t>56197,9</w:t>
            </w:r>
          </w:p>
        </w:tc>
        <w:tc>
          <w:tcPr>
            <w:tcW w:w="1134" w:type="dxa"/>
            <w:gridSpan w:val="2"/>
            <w:shd w:val="clear" w:color="auto" w:fill="auto"/>
          </w:tcPr>
          <w:p w:rsidR="001F59BB" w:rsidRPr="00847E63" w:rsidRDefault="001F59BB" w:rsidP="000460D4">
            <w:pPr>
              <w:jc w:val="center"/>
            </w:pPr>
            <w:r w:rsidRPr="00847E63">
              <w:t>56508,7</w:t>
            </w:r>
          </w:p>
        </w:tc>
        <w:tc>
          <w:tcPr>
            <w:tcW w:w="1134" w:type="dxa"/>
            <w:gridSpan w:val="2"/>
            <w:shd w:val="clear" w:color="auto" w:fill="auto"/>
          </w:tcPr>
          <w:p w:rsidR="001F59BB" w:rsidRPr="00847E63" w:rsidRDefault="001F59BB" w:rsidP="00BF1F9A">
            <w:pPr>
              <w:jc w:val="center"/>
            </w:pPr>
            <w:r>
              <w:t>52119,0</w:t>
            </w:r>
          </w:p>
        </w:tc>
        <w:tc>
          <w:tcPr>
            <w:tcW w:w="1134" w:type="dxa"/>
            <w:shd w:val="clear" w:color="auto" w:fill="auto"/>
          </w:tcPr>
          <w:p w:rsidR="001F59BB" w:rsidRPr="00847E63" w:rsidRDefault="001F59BB" w:rsidP="00BF1F9A">
            <w:pPr>
              <w:jc w:val="center"/>
            </w:pPr>
            <w:r>
              <w:t>57499,1</w:t>
            </w:r>
          </w:p>
        </w:tc>
        <w:tc>
          <w:tcPr>
            <w:tcW w:w="1140" w:type="dxa"/>
            <w:gridSpan w:val="2"/>
            <w:shd w:val="clear" w:color="auto" w:fill="auto"/>
          </w:tcPr>
          <w:p w:rsidR="001F59BB" w:rsidRPr="00847E63" w:rsidRDefault="001F59BB" w:rsidP="00771185">
            <w:pPr>
              <w:jc w:val="center"/>
            </w:pPr>
            <w:r>
              <w:t>58543,8</w:t>
            </w:r>
          </w:p>
        </w:tc>
        <w:tc>
          <w:tcPr>
            <w:tcW w:w="1700" w:type="dxa"/>
            <w:gridSpan w:val="2"/>
            <w:vMerge w:val="restart"/>
            <w:shd w:val="clear" w:color="auto" w:fill="auto"/>
          </w:tcPr>
          <w:p w:rsidR="001F59BB" w:rsidRPr="00847E63" w:rsidRDefault="001F59BB" w:rsidP="00DF5E3B">
            <w:pPr>
              <w:spacing w:line="216" w:lineRule="auto"/>
            </w:pPr>
            <w:r w:rsidRPr="00847E63">
              <w:t xml:space="preserve">Повышение качества и доступности муниципальных услуг сферы культуры для </w:t>
            </w:r>
            <w:r w:rsidRPr="00847E63">
              <w:lastRenderedPageBreak/>
              <w:t>всех категорий потребителей</w:t>
            </w:r>
          </w:p>
        </w:tc>
        <w:tc>
          <w:tcPr>
            <w:tcW w:w="1849" w:type="dxa"/>
            <w:gridSpan w:val="2"/>
            <w:vMerge w:val="restart"/>
            <w:shd w:val="clear" w:color="auto" w:fill="auto"/>
          </w:tcPr>
          <w:p w:rsidR="001F59BB" w:rsidRPr="00847E63" w:rsidRDefault="001F59BB" w:rsidP="00DF5E3B">
            <w:pPr>
              <w:pStyle w:val="21"/>
              <w:spacing w:after="0" w:line="240" w:lineRule="auto"/>
              <w:rPr>
                <w:bCs/>
              </w:rPr>
            </w:pPr>
            <w:r w:rsidRPr="00847E63">
              <w:rPr>
                <w:bCs/>
              </w:rPr>
              <w:lastRenderedPageBreak/>
              <w:t xml:space="preserve">УК-ответственный за выполнение </w:t>
            </w:r>
          </w:p>
          <w:p w:rsidR="001F59BB" w:rsidRPr="00847E63" w:rsidRDefault="001F59BB" w:rsidP="00DF5E3B">
            <w:r w:rsidRPr="00847E63">
              <w:rPr>
                <w:bCs/>
              </w:rPr>
              <w:t xml:space="preserve">мероприятий, </w:t>
            </w:r>
          </w:p>
          <w:p w:rsidR="001F59BB" w:rsidRPr="00847E63" w:rsidRDefault="001F59BB" w:rsidP="00DF5E3B">
            <w:r w:rsidRPr="00847E63">
              <w:rPr>
                <w:bCs/>
              </w:rPr>
              <w:t xml:space="preserve">МБУДО детские школы </w:t>
            </w:r>
            <w:r w:rsidRPr="00847E63">
              <w:rPr>
                <w:bCs/>
              </w:rPr>
              <w:lastRenderedPageBreak/>
              <w:t>искусств  - получатели субсидий</w:t>
            </w:r>
          </w:p>
        </w:tc>
      </w:tr>
      <w:tr w:rsidR="001F59BB" w:rsidRPr="00847E63" w:rsidTr="000C4EF2">
        <w:tc>
          <w:tcPr>
            <w:tcW w:w="697" w:type="dxa"/>
            <w:gridSpan w:val="2"/>
            <w:vMerge/>
            <w:shd w:val="clear" w:color="auto" w:fill="auto"/>
          </w:tcPr>
          <w:p w:rsidR="001F59BB" w:rsidRPr="00847E63" w:rsidRDefault="001F59BB" w:rsidP="000460D4">
            <w:pPr>
              <w:spacing w:line="216" w:lineRule="auto"/>
            </w:pPr>
          </w:p>
        </w:tc>
        <w:tc>
          <w:tcPr>
            <w:tcW w:w="2119" w:type="dxa"/>
            <w:vMerge/>
            <w:shd w:val="clear" w:color="auto" w:fill="auto"/>
          </w:tcPr>
          <w:p w:rsidR="001F59BB" w:rsidRPr="00847E63" w:rsidRDefault="001F59BB" w:rsidP="000460D4">
            <w:pPr>
              <w:pStyle w:val="21"/>
              <w:jc w:val="both"/>
              <w:rPr>
                <w:bCs/>
              </w:rPr>
            </w:pPr>
          </w:p>
        </w:tc>
        <w:tc>
          <w:tcPr>
            <w:tcW w:w="1838" w:type="dxa"/>
            <w:shd w:val="clear" w:color="auto" w:fill="auto"/>
          </w:tcPr>
          <w:p w:rsidR="001F59BB" w:rsidRPr="00847E63" w:rsidRDefault="001F59BB" w:rsidP="000460D4">
            <w:pPr>
              <w:spacing w:line="216" w:lineRule="auto"/>
            </w:pPr>
            <w:r w:rsidRPr="00847E63">
              <w:t>местный бюджет</w:t>
            </w:r>
          </w:p>
          <w:p w:rsidR="001F59BB" w:rsidRPr="00847E63" w:rsidRDefault="001F59BB" w:rsidP="000460D4">
            <w:pPr>
              <w:spacing w:line="216" w:lineRule="auto"/>
            </w:pPr>
          </w:p>
        </w:tc>
        <w:tc>
          <w:tcPr>
            <w:tcW w:w="1285" w:type="dxa"/>
            <w:gridSpan w:val="3"/>
            <w:shd w:val="clear" w:color="auto" w:fill="auto"/>
          </w:tcPr>
          <w:p w:rsidR="001F59BB" w:rsidRPr="00847E63" w:rsidRDefault="008D5376" w:rsidP="000E292D">
            <w:pPr>
              <w:jc w:val="center"/>
            </w:pPr>
            <w:r>
              <w:t>280868,5</w:t>
            </w:r>
          </w:p>
        </w:tc>
        <w:tc>
          <w:tcPr>
            <w:tcW w:w="1140" w:type="dxa"/>
            <w:gridSpan w:val="2"/>
            <w:shd w:val="clear" w:color="auto" w:fill="auto"/>
          </w:tcPr>
          <w:p w:rsidR="001F59BB" w:rsidRPr="00847E63" w:rsidRDefault="001F59BB" w:rsidP="00D12833">
            <w:pPr>
              <w:jc w:val="center"/>
            </w:pPr>
            <w:r w:rsidRPr="00847E63">
              <w:t>56197,9</w:t>
            </w:r>
          </w:p>
        </w:tc>
        <w:tc>
          <w:tcPr>
            <w:tcW w:w="1134" w:type="dxa"/>
            <w:gridSpan w:val="2"/>
            <w:shd w:val="clear" w:color="auto" w:fill="auto"/>
          </w:tcPr>
          <w:p w:rsidR="001F59BB" w:rsidRPr="00847E63" w:rsidRDefault="001F59BB" w:rsidP="000460D4">
            <w:pPr>
              <w:jc w:val="center"/>
            </w:pPr>
            <w:r w:rsidRPr="00847E63">
              <w:t>56508,7</w:t>
            </w:r>
          </w:p>
        </w:tc>
        <w:tc>
          <w:tcPr>
            <w:tcW w:w="1134" w:type="dxa"/>
            <w:gridSpan w:val="2"/>
            <w:shd w:val="clear" w:color="auto" w:fill="auto"/>
          </w:tcPr>
          <w:p w:rsidR="001F59BB" w:rsidRPr="00847E63" w:rsidRDefault="001F59BB" w:rsidP="008D2558">
            <w:pPr>
              <w:jc w:val="center"/>
            </w:pPr>
            <w:r>
              <w:t>52119,0</w:t>
            </w:r>
          </w:p>
        </w:tc>
        <w:tc>
          <w:tcPr>
            <w:tcW w:w="1134" w:type="dxa"/>
            <w:shd w:val="clear" w:color="auto" w:fill="auto"/>
          </w:tcPr>
          <w:p w:rsidR="001F59BB" w:rsidRPr="00847E63" w:rsidRDefault="001F59BB" w:rsidP="008D2558">
            <w:pPr>
              <w:jc w:val="center"/>
            </w:pPr>
            <w:r>
              <w:t>57499,1</w:t>
            </w:r>
          </w:p>
        </w:tc>
        <w:tc>
          <w:tcPr>
            <w:tcW w:w="1140" w:type="dxa"/>
            <w:gridSpan w:val="2"/>
            <w:shd w:val="clear" w:color="auto" w:fill="auto"/>
          </w:tcPr>
          <w:p w:rsidR="001F59BB" w:rsidRPr="00847E63" w:rsidRDefault="001F59BB" w:rsidP="008D2558">
            <w:pPr>
              <w:jc w:val="center"/>
            </w:pPr>
            <w:r>
              <w:t>58543,8</w:t>
            </w:r>
          </w:p>
        </w:tc>
        <w:tc>
          <w:tcPr>
            <w:tcW w:w="1700" w:type="dxa"/>
            <w:gridSpan w:val="2"/>
            <w:vMerge/>
            <w:shd w:val="clear" w:color="auto" w:fill="auto"/>
          </w:tcPr>
          <w:p w:rsidR="001F59BB" w:rsidRPr="00847E63" w:rsidRDefault="001F59BB" w:rsidP="000460D4">
            <w:pPr>
              <w:spacing w:line="216" w:lineRule="auto"/>
            </w:pPr>
          </w:p>
        </w:tc>
        <w:tc>
          <w:tcPr>
            <w:tcW w:w="1849" w:type="dxa"/>
            <w:gridSpan w:val="2"/>
            <w:vMerge/>
            <w:shd w:val="clear" w:color="auto" w:fill="auto"/>
          </w:tcPr>
          <w:p w:rsidR="001F59BB" w:rsidRPr="00847E63" w:rsidRDefault="001F59BB" w:rsidP="000460D4">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pPr>
              <w:pStyle w:val="21"/>
              <w:jc w:val="both"/>
              <w:rPr>
                <w:bCs/>
              </w:rPr>
            </w:pPr>
          </w:p>
        </w:tc>
        <w:tc>
          <w:tcPr>
            <w:tcW w:w="1838" w:type="dxa"/>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285" w:type="dxa"/>
            <w:gridSpan w:val="3"/>
            <w:shd w:val="clear" w:color="auto" w:fill="auto"/>
          </w:tcPr>
          <w:p w:rsidR="001F59BB" w:rsidRPr="00847E63" w:rsidRDefault="001F59BB" w:rsidP="00DF5E3B">
            <w:pPr>
              <w:spacing w:line="216" w:lineRule="auto"/>
              <w:jc w:val="center"/>
            </w:pPr>
          </w:p>
        </w:tc>
        <w:tc>
          <w:tcPr>
            <w:tcW w:w="1140" w:type="dxa"/>
            <w:gridSpan w:val="2"/>
            <w:shd w:val="clear" w:color="auto" w:fill="auto"/>
          </w:tcPr>
          <w:p w:rsidR="001F59BB" w:rsidRPr="00847E63" w:rsidRDefault="001F59BB" w:rsidP="00DF5E3B">
            <w:pPr>
              <w:spacing w:line="216" w:lineRule="auto"/>
              <w:ind w:left="-106" w:right="-110"/>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tcPr>
          <w:p w:rsidR="001F59BB" w:rsidRPr="00847E63" w:rsidRDefault="001F59BB" w:rsidP="00DF5E3B">
            <w:pPr>
              <w:spacing w:line="216" w:lineRule="auto"/>
              <w:jc w:val="center"/>
            </w:pPr>
          </w:p>
        </w:tc>
        <w:tc>
          <w:tcPr>
            <w:tcW w:w="1140" w:type="dxa"/>
            <w:gridSpan w:val="2"/>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697" w:type="dxa"/>
            <w:gridSpan w:val="2"/>
            <w:vMerge w:val="restart"/>
            <w:shd w:val="clear" w:color="auto" w:fill="auto"/>
          </w:tcPr>
          <w:p w:rsidR="001F59BB" w:rsidRPr="00847E63" w:rsidRDefault="001F59BB" w:rsidP="00DF5E3B">
            <w:pPr>
              <w:spacing w:line="216" w:lineRule="auto"/>
            </w:pPr>
            <w:r w:rsidRPr="00847E63">
              <w:lastRenderedPageBreak/>
              <w:t>13.2</w:t>
            </w:r>
          </w:p>
        </w:tc>
        <w:tc>
          <w:tcPr>
            <w:tcW w:w="2119" w:type="dxa"/>
            <w:vMerge w:val="restart"/>
            <w:shd w:val="clear" w:color="auto" w:fill="auto"/>
          </w:tcPr>
          <w:p w:rsidR="001F59BB" w:rsidRPr="00847E63" w:rsidRDefault="001F59BB" w:rsidP="00DF5E3B">
            <w:pPr>
              <w:pStyle w:val="21"/>
              <w:spacing w:after="0" w:line="240" w:lineRule="auto"/>
              <w:jc w:val="both"/>
            </w:pPr>
            <w:r w:rsidRPr="00847E63">
              <w:rPr>
                <w:bCs/>
              </w:rPr>
              <w:t xml:space="preserve">Обеспечение выполнения </w:t>
            </w:r>
          </w:p>
          <w:p w:rsidR="001F59BB" w:rsidRPr="00847E63" w:rsidRDefault="001F59BB" w:rsidP="00DF5E3B">
            <w:pPr>
              <w:pStyle w:val="21"/>
              <w:spacing w:after="0" w:line="240" w:lineRule="auto"/>
              <w:jc w:val="both"/>
            </w:pPr>
            <w:r w:rsidRPr="00847E63">
              <w:rPr>
                <w:bCs/>
              </w:rPr>
              <w:t>муниципального задания МБУ «ЦМТО УК»</w:t>
            </w:r>
          </w:p>
        </w:tc>
        <w:tc>
          <w:tcPr>
            <w:tcW w:w="1838" w:type="dxa"/>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285" w:type="dxa"/>
            <w:gridSpan w:val="3"/>
            <w:shd w:val="clear" w:color="auto" w:fill="auto"/>
          </w:tcPr>
          <w:p w:rsidR="001F59BB" w:rsidRPr="00847E63" w:rsidRDefault="008D5376" w:rsidP="004736A5">
            <w:pPr>
              <w:jc w:val="center"/>
            </w:pPr>
            <w:r>
              <w:t>22373,5</w:t>
            </w:r>
          </w:p>
        </w:tc>
        <w:tc>
          <w:tcPr>
            <w:tcW w:w="1140" w:type="dxa"/>
            <w:gridSpan w:val="2"/>
            <w:shd w:val="clear" w:color="auto" w:fill="auto"/>
          </w:tcPr>
          <w:p w:rsidR="001F59BB" w:rsidRPr="00847E63" w:rsidRDefault="001F59BB" w:rsidP="00DF5E3B">
            <w:pPr>
              <w:jc w:val="center"/>
            </w:pPr>
            <w:r w:rsidRPr="00847E63">
              <w:t>3316,6</w:t>
            </w:r>
          </w:p>
        </w:tc>
        <w:tc>
          <w:tcPr>
            <w:tcW w:w="1134" w:type="dxa"/>
            <w:gridSpan w:val="2"/>
            <w:shd w:val="clear" w:color="auto" w:fill="auto"/>
          </w:tcPr>
          <w:p w:rsidR="001F59BB" w:rsidRPr="00847E63" w:rsidRDefault="001F59BB" w:rsidP="00DF5E3B">
            <w:pPr>
              <w:jc w:val="center"/>
            </w:pPr>
            <w:r w:rsidRPr="00847E63">
              <w:t>4225,5</w:t>
            </w:r>
          </w:p>
        </w:tc>
        <w:tc>
          <w:tcPr>
            <w:tcW w:w="1134" w:type="dxa"/>
            <w:gridSpan w:val="2"/>
            <w:shd w:val="clear" w:color="auto" w:fill="auto"/>
          </w:tcPr>
          <w:p w:rsidR="001F59BB" w:rsidRPr="00847E63" w:rsidRDefault="001F59BB" w:rsidP="00E71FF5">
            <w:pPr>
              <w:jc w:val="center"/>
            </w:pPr>
            <w:r>
              <w:t>4500,1</w:t>
            </w:r>
          </w:p>
        </w:tc>
        <w:tc>
          <w:tcPr>
            <w:tcW w:w="1134" w:type="dxa"/>
          </w:tcPr>
          <w:p w:rsidR="001F59BB" w:rsidRPr="00847E63" w:rsidRDefault="001F59BB" w:rsidP="00DF5E3B">
            <w:pPr>
              <w:jc w:val="center"/>
            </w:pPr>
            <w:r>
              <w:t>4983,1</w:t>
            </w:r>
          </w:p>
        </w:tc>
        <w:tc>
          <w:tcPr>
            <w:tcW w:w="1140" w:type="dxa"/>
            <w:gridSpan w:val="2"/>
          </w:tcPr>
          <w:p w:rsidR="001F59BB" w:rsidRPr="00847E63" w:rsidRDefault="001F59BB" w:rsidP="00771185">
            <w:pPr>
              <w:jc w:val="center"/>
            </w:pPr>
            <w:r>
              <w:t>5348,2</w:t>
            </w:r>
          </w:p>
        </w:tc>
        <w:tc>
          <w:tcPr>
            <w:tcW w:w="1700" w:type="dxa"/>
            <w:gridSpan w:val="2"/>
            <w:vMerge w:val="restart"/>
            <w:shd w:val="clear" w:color="auto" w:fill="auto"/>
          </w:tcPr>
          <w:p w:rsidR="001F59BB" w:rsidRPr="00847E63" w:rsidRDefault="001F59BB" w:rsidP="00DF5E3B">
            <w:pPr>
              <w:spacing w:line="216" w:lineRule="auto"/>
            </w:pPr>
            <w:r w:rsidRPr="00847E63">
              <w:rPr>
                <w:bCs/>
              </w:rPr>
              <w:t xml:space="preserve">Предоставление услуг в сфере </w:t>
            </w:r>
          </w:p>
          <w:p w:rsidR="001F59BB" w:rsidRPr="00847E63" w:rsidRDefault="001F59BB" w:rsidP="00DF5E3B">
            <w:pPr>
              <w:spacing w:line="216" w:lineRule="auto"/>
            </w:pPr>
            <w:r w:rsidRPr="00847E63">
              <w:rPr>
                <w:bCs/>
              </w:rPr>
              <w:t xml:space="preserve">культуры </w:t>
            </w:r>
          </w:p>
        </w:tc>
        <w:tc>
          <w:tcPr>
            <w:tcW w:w="1849" w:type="dxa"/>
            <w:gridSpan w:val="2"/>
            <w:vMerge w:val="restart"/>
            <w:shd w:val="clear" w:color="auto" w:fill="auto"/>
          </w:tcPr>
          <w:p w:rsidR="001F59BB" w:rsidRPr="00847E63" w:rsidRDefault="001F59BB"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1F59BB" w:rsidRPr="00847E63" w:rsidRDefault="001F59BB" w:rsidP="00DF5E3B">
            <w:pPr>
              <w:spacing w:line="216" w:lineRule="auto"/>
            </w:pPr>
            <w:r w:rsidRPr="00847E63">
              <w:rPr>
                <w:bCs/>
              </w:rPr>
              <w:t>мероприятий, МБУ  «ЦМТО УК»  - получатель субсидий</w:t>
            </w:r>
          </w:p>
        </w:tc>
      </w:tr>
      <w:tr w:rsidR="001F59BB" w:rsidRPr="00847E63" w:rsidTr="000C4EF2">
        <w:tc>
          <w:tcPr>
            <w:tcW w:w="697" w:type="dxa"/>
            <w:gridSpan w:val="2"/>
            <w:vMerge/>
            <w:shd w:val="clear" w:color="auto" w:fill="auto"/>
          </w:tcPr>
          <w:p w:rsidR="001F59BB" w:rsidRPr="00847E63" w:rsidRDefault="001F59BB" w:rsidP="00F83932">
            <w:pPr>
              <w:spacing w:line="216" w:lineRule="auto"/>
            </w:pPr>
          </w:p>
        </w:tc>
        <w:tc>
          <w:tcPr>
            <w:tcW w:w="2119" w:type="dxa"/>
            <w:vMerge/>
            <w:shd w:val="clear" w:color="auto" w:fill="auto"/>
          </w:tcPr>
          <w:p w:rsidR="001F59BB" w:rsidRPr="00847E63" w:rsidRDefault="001F59BB" w:rsidP="00F83932"/>
        </w:tc>
        <w:tc>
          <w:tcPr>
            <w:tcW w:w="1838" w:type="dxa"/>
            <w:shd w:val="clear" w:color="auto" w:fill="auto"/>
          </w:tcPr>
          <w:p w:rsidR="001F59BB" w:rsidRPr="00847E63" w:rsidRDefault="001F59BB" w:rsidP="00F83932">
            <w:pPr>
              <w:spacing w:line="216" w:lineRule="auto"/>
            </w:pPr>
            <w:r w:rsidRPr="00847E63">
              <w:t>местный бюджет</w:t>
            </w:r>
          </w:p>
          <w:p w:rsidR="001F59BB" w:rsidRPr="00847E63" w:rsidRDefault="001F59BB" w:rsidP="00F83932">
            <w:pPr>
              <w:spacing w:line="216" w:lineRule="auto"/>
            </w:pPr>
          </w:p>
        </w:tc>
        <w:tc>
          <w:tcPr>
            <w:tcW w:w="1285" w:type="dxa"/>
            <w:gridSpan w:val="3"/>
            <w:shd w:val="clear" w:color="auto" w:fill="auto"/>
          </w:tcPr>
          <w:p w:rsidR="001F59BB" w:rsidRPr="00847E63" w:rsidRDefault="008D5376" w:rsidP="00D12833">
            <w:pPr>
              <w:jc w:val="center"/>
            </w:pPr>
            <w:r>
              <w:t>22373,5</w:t>
            </w:r>
          </w:p>
        </w:tc>
        <w:tc>
          <w:tcPr>
            <w:tcW w:w="1140" w:type="dxa"/>
            <w:gridSpan w:val="2"/>
            <w:shd w:val="clear" w:color="auto" w:fill="auto"/>
          </w:tcPr>
          <w:p w:rsidR="001F59BB" w:rsidRPr="00847E63" w:rsidRDefault="001F59BB" w:rsidP="00D12833">
            <w:pPr>
              <w:jc w:val="center"/>
            </w:pPr>
            <w:r w:rsidRPr="00847E63">
              <w:t>3316,6</w:t>
            </w:r>
          </w:p>
        </w:tc>
        <w:tc>
          <w:tcPr>
            <w:tcW w:w="1134" w:type="dxa"/>
            <w:gridSpan w:val="2"/>
            <w:shd w:val="clear" w:color="auto" w:fill="auto"/>
          </w:tcPr>
          <w:p w:rsidR="001F59BB" w:rsidRPr="00847E63" w:rsidRDefault="001F59BB" w:rsidP="00F83932">
            <w:pPr>
              <w:jc w:val="center"/>
            </w:pPr>
            <w:r w:rsidRPr="00847E63">
              <w:t>4225,5</w:t>
            </w:r>
          </w:p>
        </w:tc>
        <w:tc>
          <w:tcPr>
            <w:tcW w:w="1134" w:type="dxa"/>
            <w:gridSpan w:val="2"/>
            <w:shd w:val="clear" w:color="auto" w:fill="auto"/>
          </w:tcPr>
          <w:p w:rsidR="001F59BB" w:rsidRPr="00847E63" w:rsidRDefault="001F59BB" w:rsidP="008D2558">
            <w:pPr>
              <w:jc w:val="center"/>
            </w:pPr>
            <w:r>
              <w:t>4500,1</w:t>
            </w:r>
          </w:p>
        </w:tc>
        <w:tc>
          <w:tcPr>
            <w:tcW w:w="1134" w:type="dxa"/>
          </w:tcPr>
          <w:p w:rsidR="001F59BB" w:rsidRPr="00847E63" w:rsidRDefault="001F59BB" w:rsidP="008D2558">
            <w:pPr>
              <w:jc w:val="center"/>
            </w:pPr>
            <w:r>
              <w:t>4983,1</w:t>
            </w:r>
          </w:p>
        </w:tc>
        <w:tc>
          <w:tcPr>
            <w:tcW w:w="1140" w:type="dxa"/>
            <w:gridSpan w:val="2"/>
          </w:tcPr>
          <w:p w:rsidR="001F59BB" w:rsidRPr="00847E63" w:rsidRDefault="001F59BB" w:rsidP="008D2558">
            <w:pPr>
              <w:jc w:val="center"/>
            </w:pPr>
            <w:r>
              <w:t>5348,2</w:t>
            </w:r>
          </w:p>
        </w:tc>
        <w:tc>
          <w:tcPr>
            <w:tcW w:w="1700" w:type="dxa"/>
            <w:gridSpan w:val="2"/>
            <w:vMerge/>
            <w:shd w:val="clear" w:color="auto" w:fill="auto"/>
          </w:tcPr>
          <w:p w:rsidR="001F59BB" w:rsidRPr="00847E63" w:rsidRDefault="001F59BB" w:rsidP="00F83932">
            <w:pPr>
              <w:spacing w:line="216" w:lineRule="auto"/>
            </w:pPr>
          </w:p>
        </w:tc>
        <w:tc>
          <w:tcPr>
            <w:tcW w:w="1849" w:type="dxa"/>
            <w:gridSpan w:val="2"/>
            <w:vMerge/>
            <w:shd w:val="clear" w:color="auto" w:fill="auto"/>
          </w:tcPr>
          <w:p w:rsidR="001F59BB" w:rsidRPr="00847E63" w:rsidRDefault="001F59BB" w:rsidP="00F83932">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tc>
        <w:tc>
          <w:tcPr>
            <w:tcW w:w="1838" w:type="dxa"/>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285" w:type="dxa"/>
            <w:gridSpan w:val="3"/>
            <w:shd w:val="clear" w:color="auto" w:fill="auto"/>
          </w:tcPr>
          <w:p w:rsidR="001F59BB" w:rsidRPr="00847E63" w:rsidRDefault="001F59BB" w:rsidP="00DF5E3B">
            <w:pPr>
              <w:spacing w:line="216" w:lineRule="auto"/>
              <w:jc w:val="center"/>
            </w:pPr>
          </w:p>
        </w:tc>
        <w:tc>
          <w:tcPr>
            <w:tcW w:w="1140" w:type="dxa"/>
            <w:gridSpan w:val="2"/>
            <w:shd w:val="clear" w:color="auto" w:fill="auto"/>
          </w:tcPr>
          <w:p w:rsidR="001F59BB" w:rsidRPr="00847E63" w:rsidRDefault="001F59BB" w:rsidP="00DF5E3B">
            <w:pPr>
              <w:spacing w:line="216" w:lineRule="auto"/>
              <w:ind w:left="-106" w:right="-110"/>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tcPr>
          <w:p w:rsidR="001F59BB" w:rsidRPr="00847E63" w:rsidRDefault="001F59BB" w:rsidP="00DF5E3B">
            <w:pPr>
              <w:spacing w:line="216" w:lineRule="auto"/>
              <w:jc w:val="center"/>
            </w:pPr>
          </w:p>
        </w:tc>
        <w:tc>
          <w:tcPr>
            <w:tcW w:w="1140" w:type="dxa"/>
            <w:gridSpan w:val="2"/>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697" w:type="dxa"/>
            <w:gridSpan w:val="2"/>
            <w:vMerge w:val="restart"/>
            <w:shd w:val="clear" w:color="auto" w:fill="auto"/>
          </w:tcPr>
          <w:p w:rsidR="001F59BB" w:rsidRPr="00847E63" w:rsidRDefault="001F59BB" w:rsidP="00DF5E3B">
            <w:pPr>
              <w:spacing w:line="216" w:lineRule="auto"/>
            </w:pPr>
            <w:r w:rsidRPr="00847E63">
              <w:t>13.3</w:t>
            </w:r>
          </w:p>
        </w:tc>
        <w:tc>
          <w:tcPr>
            <w:tcW w:w="2119" w:type="dxa"/>
            <w:vMerge w:val="restart"/>
            <w:shd w:val="clear" w:color="auto" w:fill="auto"/>
          </w:tcPr>
          <w:p w:rsidR="001F59BB" w:rsidRPr="00847E63" w:rsidRDefault="001F59BB" w:rsidP="00DF5E3B">
            <w:pPr>
              <w:pStyle w:val="21"/>
              <w:spacing w:after="0" w:line="240" w:lineRule="auto"/>
              <w:jc w:val="both"/>
              <w:rPr>
                <w:bCs/>
              </w:rPr>
            </w:pPr>
            <w:r w:rsidRPr="00847E63">
              <w:rPr>
                <w:bCs/>
              </w:rPr>
              <w:t>Обеспечение выполнения муниципального задания МБУ «СКЦ МО Крымский район»</w:t>
            </w:r>
          </w:p>
        </w:tc>
        <w:tc>
          <w:tcPr>
            <w:tcW w:w="1838" w:type="dxa"/>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285" w:type="dxa"/>
            <w:gridSpan w:val="3"/>
            <w:shd w:val="clear" w:color="auto" w:fill="auto"/>
          </w:tcPr>
          <w:p w:rsidR="001F59BB" w:rsidRPr="00847E63" w:rsidRDefault="008D5376" w:rsidP="00DF5E3B">
            <w:pPr>
              <w:jc w:val="center"/>
            </w:pPr>
            <w:r>
              <w:t>135888,7</w:t>
            </w:r>
          </w:p>
        </w:tc>
        <w:tc>
          <w:tcPr>
            <w:tcW w:w="1140" w:type="dxa"/>
            <w:gridSpan w:val="2"/>
            <w:shd w:val="clear" w:color="auto" w:fill="auto"/>
          </w:tcPr>
          <w:p w:rsidR="001F59BB" w:rsidRPr="00847E63" w:rsidRDefault="001F59BB" w:rsidP="00DF5E3B">
            <w:pPr>
              <w:jc w:val="center"/>
            </w:pPr>
            <w:r w:rsidRPr="00847E63">
              <w:t>24888,1</w:t>
            </w:r>
          </w:p>
        </w:tc>
        <w:tc>
          <w:tcPr>
            <w:tcW w:w="1134" w:type="dxa"/>
            <w:gridSpan w:val="2"/>
            <w:shd w:val="clear" w:color="auto" w:fill="auto"/>
          </w:tcPr>
          <w:p w:rsidR="001F59BB" w:rsidRPr="00847E63" w:rsidRDefault="001F59BB" w:rsidP="002221B9">
            <w:pPr>
              <w:jc w:val="center"/>
            </w:pPr>
            <w:r w:rsidRPr="00847E63">
              <w:t>24649,2</w:t>
            </w:r>
          </w:p>
        </w:tc>
        <w:tc>
          <w:tcPr>
            <w:tcW w:w="1134" w:type="dxa"/>
            <w:gridSpan w:val="2"/>
            <w:shd w:val="clear" w:color="auto" w:fill="auto"/>
          </w:tcPr>
          <w:p w:rsidR="001F59BB" w:rsidRPr="00847E63" w:rsidRDefault="001F59BB" w:rsidP="00DF5E3B">
            <w:pPr>
              <w:jc w:val="center"/>
            </w:pPr>
            <w:r>
              <w:t>26279,9</w:t>
            </w:r>
          </w:p>
        </w:tc>
        <w:tc>
          <w:tcPr>
            <w:tcW w:w="1134" w:type="dxa"/>
          </w:tcPr>
          <w:p w:rsidR="001F59BB" w:rsidRPr="00847E63" w:rsidRDefault="001F59BB" w:rsidP="00DF5E3B">
            <w:pPr>
              <w:jc w:val="center"/>
            </w:pPr>
            <w:r>
              <w:t>28966,3</w:t>
            </w:r>
          </w:p>
        </w:tc>
        <w:tc>
          <w:tcPr>
            <w:tcW w:w="1140" w:type="dxa"/>
            <w:gridSpan w:val="2"/>
          </w:tcPr>
          <w:p w:rsidR="001F59BB" w:rsidRPr="00847E63" w:rsidRDefault="001F59BB" w:rsidP="00771185">
            <w:pPr>
              <w:jc w:val="center"/>
            </w:pPr>
            <w:r>
              <w:t>31105,2</w:t>
            </w:r>
          </w:p>
        </w:tc>
        <w:tc>
          <w:tcPr>
            <w:tcW w:w="1700" w:type="dxa"/>
            <w:gridSpan w:val="2"/>
            <w:vMerge w:val="restart"/>
            <w:shd w:val="clear" w:color="auto" w:fill="auto"/>
          </w:tcPr>
          <w:p w:rsidR="001F59BB" w:rsidRPr="00847E63" w:rsidRDefault="001F59BB" w:rsidP="00DF5E3B">
            <w:pPr>
              <w:spacing w:line="216" w:lineRule="auto"/>
            </w:pPr>
            <w:r w:rsidRPr="00847E63">
              <w:rPr>
                <w:bCs/>
              </w:rPr>
              <w:t xml:space="preserve">Предоставление услуг в сфере </w:t>
            </w:r>
          </w:p>
          <w:p w:rsidR="001F59BB" w:rsidRPr="00847E63" w:rsidRDefault="001F59BB" w:rsidP="00DF5E3B">
            <w:pPr>
              <w:spacing w:line="216" w:lineRule="auto"/>
            </w:pPr>
            <w:r w:rsidRPr="00847E63">
              <w:rPr>
                <w:bCs/>
              </w:rPr>
              <w:t>культуры</w:t>
            </w:r>
          </w:p>
        </w:tc>
        <w:tc>
          <w:tcPr>
            <w:tcW w:w="1849" w:type="dxa"/>
            <w:gridSpan w:val="2"/>
            <w:vMerge w:val="restart"/>
            <w:shd w:val="clear" w:color="auto" w:fill="auto"/>
          </w:tcPr>
          <w:p w:rsidR="001F59BB" w:rsidRPr="00847E63" w:rsidRDefault="001F59BB"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1F59BB" w:rsidRPr="00847E63" w:rsidRDefault="001F59BB" w:rsidP="00DF5E3B">
            <w:pPr>
              <w:spacing w:line="216" w:lineRule="auto"/>
            </w:pPr>
            <w:r w:rsidRPr="00847E63">
              <w:rPr>
                <w:bCs/>
              </w:rPr>
              <w:t>мероприятий, МБУ  «СКЦ МО Крымский район»  - получатель субсидий</w:t>
            </w:r>
          </w:p>
        </w:tc>
      </w:tr>
      <w:tr w:rsidR="001F59BB" w:rsidRPr="00847E63" w:rsidTr="000C4EF2">
        <w:tc>
          <w:tcPr>
            <w:tcW w:w="697" w:type="dxa"/>
            <w:gridSpan w:val="2"/>
            <w:vMerge/>
            <w:shd w:val="clear" w:color="auto" w:fill="auto"/>
          </w:tcPr>
          <w:p w:rsidR="001F59BB" w:rsidRPr="00847E63" w:rsidRDefault="001F59BB" w:rsidP="009B7C16">
            <w:pPr>
              <w:spacing w:line="216" w:lineRule="auto"/>
            </w:pPr>
          </w:p>
        </w:tc>
        <w:tc>
          <w:tcPr>
            <w:tcW w:w="2119" w:type="dxa"/>
            <w:vMerge/>
            <w:shd w:val="clear" w:color="auto" w:fill="auto"/>
          </w:tcPr>
          <w:p w:rsidR="001F59BB" w:rsidRPr="00847E63" w:rsidRDefault="001F59BB" w:rsidP="009B7C16"/>
        </w:tc>
        <w:tc>
          <w:tcPr>
            <w:tcW w:w="1838" w:type="dxa"/>
            <w:shd w:val="clear" w:color="auto" w:fill="auto"/>
          </w:tcPr>
          <w:p w:rsidR="001F59BB" w:rsidRPr="00847E63" w:rsidRDefault="001F59BB" w:rsidP="009B7C16">
            <w:pPr>
              <w:spacing w:line="216" w:lineRule="auto"/>
            </w:pPr>
            <w:r w:rsidRPr="00847E63">
              <w:t>местный бюджет</w:t>
            </w:r>
          </w:p>
        </w:tc>
        <w:tc>
          <w:tcPr>
            <w:tcW w:w="1285" w:type="dxa"/>
            <w:gridSpan w:val="3"/>
            <w:shd w:val="clear" w:color="auto" w:fill="auto"/>
          </w:tcPr>
          <w:p w:rsidR="001F59BB" w:rsidRPr="00847E63" w:rsidRDefault="008D5376" w:rsidP="00D12833">
            <w:pPr>
              <w:jc w:val="center"/>
            </w:pPr>
            <w:r>
              <w:t>135888,7</w:t>
            </w:r>
          </w:p>
        </w:tc>
        <w:tc>
          <w:tcPr>
            <w:tcW w:w="1140" w:type="dxa"/>
            <w:gridSpan w:val="2"/>
            <w:shd w:val="clear" w:color="auto" w:fill="auto"/>
          </w:tcPr>
          <w:p w:rsidR="001F59BB" w:rsidRPr="00847E63" w:rsidRDefault="001F59BB" w:rsidP="00D12833">
            <w:pPr>
              <w:jc w:val="center"/>
            </w:pPr>
            <w:r w:rsidRPr="00847E63">
              <w:t>24888,1</w:t>
            </w:r>
          </w:p>
        </w:tc>
        <w:tc>
          <w:tcPr>
            <w:tcW w:w="1134" w:type="dxa"/>
            <w:gridSpan w:val="2"/>
            <w:shd w:val="clear" w:color="auto" w:fill="auto"/>
          </w:tcPr>
          <w:p w:rsidR="001F59BB" w:rsidRPr="00847E63" w:rsidRDefault="001F59BB" w:rsidP="009B7C16">
            <w:pPr>
              <w:jc w:val="center"/>
            </w:pPr>
            <w:r w:rsidRPr="00847E63">
              <w:t>24649,2</w:t>
            </w:r>
          </w:p>
        </w:tc>
        <w:tc>
          <w:tcPr>
            <w:tcW w:w="1134" w:type="dxa"/>
            <w:gridSpan w:val="2"/>
            <w:shd w:val="clear" w:color="auto" w:fill="auto"/>
          </w:tcPr>
          <w:p w:rsidR="001F59BB" w:rsidRPr="00847E63" w:rsidRDefault="001F59BB" w:rsidP="008D2558">
            <w:pPr>
              <w:jc w:val="center"/>
            </w:pPr>
            <w:r>
              <w:t>26279,9</w:t>
            </w:r>
          </w:p>
        </w:tc>
        <w:tc>
          <w:tcPr>
            <w:tcW w:w="1134" w:type="dxa"/>
          </w:tcPr>
          <w:p w:rsidR="001F59BB" w:rsidRPr="00847E63" w:rsidRDefault="001F59BB" w:rsidP="008D2558">
            <w:pPr>
              <w:jc w:val="center"/>
            </w:pPr>
            <w:r>
              <w:t>28966,3</w:t>
            </w:r>
          </w:p>
        </w:tc>
        <w:tc>
          <w:tcPr>
            <w:tcW w:w="1140" w:type="dxa"/>
            <w:gridSpan w:val="2"/>
          </w:tcPr>
          <w:p w:rsidR="001F59BB" w:rsidRPr="00847E63" w:rsidRDefault="001F59BB" w:rsidP="008D2558">
            <w:pPr>
              <w:jc w:val="center"/>
            </w:pPr>
            <w:r>
              <w:t>31105,2</w:t>
            </w:r>
          </w:p>
        </w:tc>
        <w:tc>
          <w:tcPr>
            <w:tcW w:w="1700" w:type="dxa"/>
            <w:gridSpan w:val="2"/>
            <w:vMerge/>
            <w:shd w:val="clear" w:color="auto" w:fill="auto"/>
          </w:tcPr>
          <w:p w:rsidR="001F59BB" w:rsidRPr="00847E63" w:rsidRDefault="001F59BB" w:rsidP="009B7C16">
            <w:pPr>
              <w:spacing w:line="216" w:lineRule="auto"/>
            </w:pPr>
          </w:p>
        </w:tc>
        <w:tc>
          <w:tcPr>
            <w:tcW w:w="1849" w:type="dxa"/>
            <w:gridSpan w:val="2"/>
            <w:vMerge/>
            <w:shd w:val="clear" w:color="auto" w:fill="auto"/>
          </w:tcPr>
          <w:p w:rsidR="001F59BB" w:rsidRPr="00847E63" w:rsidRDefault="001F59BB" w:rsidP="009B7C16">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tc>
        <w:tc>
          <w:tcPr>
            <w:tcW w:w="1838" w:type="dxa"/>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285" w:type="dxa"/>
            <w:gridSpan w:val="3"/>
            <w:shd w:val="clear" w:color="auto" w:fill="auto"/>
          </w:tcPr>
          <w:p w:rsidR="001F59BB" w:rsidRPr="00847E63" w:rsidRDefault="001F59BB" w:rsidP="00DF5E3B">
            <w:pPr>
              <w:spacing w:line="216" w:lineRule="auto"/>
              <w:jc w:val="center"/>
            </w:pPr>
          </w:p>
        </w:tc>
        <w:tc>
          <w:tcPr>
            <w:tcW w:w="1140" w:type="dxa"/>
            <w:gridSpan w:val="2"/>
            <w:shd w:val="clear" w:color="auto" w:fill="auto"/>
          </w:tcPr>
          <w:p w:rsidR="001F59BB" w:rsidRPr="00847E63" w:rsidRDefault="001F59BB" w:rsidP="00DF5E3B">
            <w:pPr>
              <w:spacing w:line="216" w:lineRule="auto"/>
              <w:ind w:left="-106" w:right="-110"/>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tcPr>
          <w:p w:rsidR="001F59BB" w:rsidRPr="00847E63" w:rsidRDefault="001F59BB" w:rsidP="00DF5E3B">
            <w:pPr>
              <w:spacing w:line="216" w:lineRule="auto"/>
              <w:jc w:val="center"/>
            </w:pPr>
          </w:p>
        </w:tc>
        <w:tc>
          <w:tcPr>
            <w:tcW w:w="1140" w:type="dxa"/>
            <w:gridSpan w:val="2"/>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697" w:type="dxa"/>
            <w:gridSpan w:val="2"/>
            <w:vMerge w:val="restart"/>
            <w:shd w:val="clear" w:color="auto" w:fill="auto"/>
          </w:tcPr>
          <w:p w:rsidR="001F59BB" w:rsidRPr="00847E63" w:rsidRDefault="001F59BB" w:rsidP="009B7C16">
            <w:pPr>
              <w:spacing w:line="216" w:lineRule="auto"/>
            </w:pPr>
            <w:r w:rsidRPr="00847E63">
              <w:t>13.4</w:t>
            </w:r>
          </w:p>
        </w:tc>
        <w:tc>
          <w:tcPr>
            <w:tcW w:w="2119" w:type="dxa"/>
            <w:vMerge w:val="restart"/>
            <w:shd w:val="clear" w:color="auto" w:fill="auto"/>
          </w:tcPr>
          <w:p w:rsidR="001F59BB" w:rsidRPr="00847E63" w:rsidRDefault="001F59BB" w:rsidP="009B7C16">
            <w:pPr>
              <w:pStyle w:val="21"/>
              <w:spacing w:after="0" w:line="240" w:lineRule="auto"/>
              <w:jc w:val="both"/>
              <w:rPr>
                <w:bCs/>
              </w:rPr>
            </w:pPr>
            <w:r w:rsidRPr="00847E63">
              <w:rPr>
                <w:bCs/>
              </w:rPr>
              <w:t xml:space="preserve">Обеспечение выполнения </w:t>
            </w:r>
            <w:r w:rsidRPr="00847E63">
              <w:rPr>
                <w:bCs/>
              </w:rPr>
              <w:lastRenderedPageBreak/>
              <w:t>муниципального задания МБУ «Крымская МРБ»</w:t>
            </w:r>
          </w:p>
        </w:tc>
        <w:tc>
          <w:tcPr>
            <w:tcW w:w="1838" w:type="dxa"/>
            <w:shd w:val="clear" w:color="auto" w:fill="auto"/>
          </w:tcPr>
          <w:p w:rsidR="001F59BB" w:rsidRPr="00847E63" w:rsidRDefault="001F59BB" w:rsidP="009B7C16">
            <w:pPr>
              <w:spacing w:line="216" w:lineRule="auto"/>
            </w:pPr>
            <w:r w:rsidRPr="00847E63">
              <w:lastRenderedPageBreak/>
              <w:t>Всего</w:t>
            </w:r>
          </w:p>
          <w:p w:rsidR="001F59BB" w:rsidRPr="00847E63" w:rsidRDefault="001F59BB" w:rsidP="009B7C16">
            <w:pPr>
              <w:spacing w:line="216" w:lineRule="auto"/>
            </w:pPr>
          </w:p>
        </w:tc>
        <w:tc>
          <w:tcPr>
            <w:tcW w:w="1285" w:type="dxa"/>
            <w:gridSpan w:val="3"/>
            <w:shd w:val="clear" w:color="auto" w:fill="auto"/>
          </w:tcPr>
          <w:p w:rsidR="001F59BB" w:rsidRPr="00847E63" w:rsidRDefault="008D5376" w:rsidP="007B3B52">
            <w:pPr>
              <w:jc w:val="center"/>
            </w:pPr>
            <w:r>
              <w:t>95188,2</w:t>
            </w:r>
          </w:p>
        </w:tc>
        <w:tc>
          <w:tcPr>
            <w:tcW w:w="1140" w:type="dxa"/>
            <w:gridSpan w:val="2"/>
            <w:shd w:val="clear" w:color="auto" w:fill="auto"/>
          </w:tcPr>
          <w:p w:rsidR="001F59BB" w:rsidRPr="00847E63" w:rsidRDefault="001F59BB" w:rsidP="009B7C16">
            <w:pPr>
              <w:spacing w:line="216" w:lineRule="auto"/>
              <w:ind w:left="-106" w:right="-110"/>
              <w:jc w:val="center"/>
            </w:pPr>
            <w:r w:rsidRPr="00847E63">
              <w:t>16901,7</w:t>
            </w:r>
          </w:p>
        </w:tc>
        <w:tc>
          <w:tcPr>
            <w:tcW w:w="1134" w:type="dxa"/>
            <w:gridSpan w:val="2"/>
            <w:shd w:val="clear" w:color="auto" w:fill="auto"/>
          </w:tcPr>
          <w:p w:rsidR="001F59BB" w:rsidRPr="00847E63" w:rsidRDefault="001F59BB" w:rsidP="007B3B52">
            <w:pPr>
              <w:jc w:val="center"/>
            </w:pPr>
            <w:r w:rsidRPr="00847E63">
              <w:t>17885,</w:t>
            </w:r>
            <w:r>
              <w:t>5</w:t>
            </w:r>
          </w:p>
        </w:tc>
        <w:tc>
          <w:tcPr>
            <w:tcW w:w="1134" w:type="dxa"/>
            <w:gridSpan w:val="2"/>
            <w:shd w:val="clear" w:color="auto" w:fill="auto"/>
          </w:tcPr>
          <w:p w:rsidR="001F59BB" w:rsidRPr="00847E63" w:rsidRDefault="001F59BB" w:rsidP="009B7C16">
            <w:pPr>
              <w:jc w:val="center"/>
            </w:pPr>
            <w:r>
              <w:t>18985,0</w:t>
            </w:r>
          </w:p>
        </w:tc>
        <w:tc>
          <w:tcPr>
            <w:tcW w:w="1134" w:type="dxa"/>
          </w:tcPr>
          <w:p w:rsidR="001F59BB" w:rsidRPr="00847E63" w:rsidRDefault="001F59BB" w:rsidP="009B7C16">
            <w:pPr>
              <w:jc w:val="center"/>
            </w:pPr>
            <w:r>
              <w:t>19819,1</w:t>
            </w:r>
          </w:p>
        </w:tc>
        <w:tc>
          <w:tcPr>
            <w:tcW w:w="1140" w:type="dxa"/>
            <w:gridSpan w:val="2"/>
          </w:tcPr>
          <w:p w:rsidR="001F59BB" w:rsidRPr="00847E63" w:rsidRDefault="001F59BB" w:rsidP="00771185">
            <w:pPr>
              <w:jc w:val="center"/>
            </w:pPr>
            <w:r>
              <w:t>21596,9</w:t>
            </w:r>
          </w:p>
        </w:tc>
        <w:tc>
          <w:tcPr>
            <w:tcW w:w="1700" w:type="dxa"/>
            <w:gridSpan w:val="2"/>
            <w:vMerge w:val="restart"/>
            <w:shd w:val="clear" w:color="auto" w:fill="auto"/>
          </w:tcPr>
          <w:p w:rsidR="001F59BB" w:rsidRPr="00847E63" w:rsidRDefault="001F59BB" w:rsidP="009B7C16">
            <w:pPr>
              <w:spacing w:line="216" w:lineRule="auto"/>
            </w:pPr>
            <w:r w:rsidRPr="00847E63">
              <w:rPr>
                <w:bCs/>
              </w:rPr>
              <w:t xml:space="preserve">Предоставление услуг в сфере </w:t>
            </w:r>
          </w:p>
          <w:p w:rsidR="001F59BB" w:rsidRPr="00847E63" w:rsidRDefault="001F59BB" w:rsidP="009B7C16">
            <w:pPr>
              <w:spacing w:line="216" w:lineRule="auto"/>
            </w:pPr>
            <w:r w:rsidRPr="00847E63">
              <w:rPr>
                <w:bCs/>
              </w:rPr>
              <w:lastRenderedPageBreak/>
              <w:t>культуры</w:t>
            </w:r>
          </w:p>
        </w:tc>
        <w:tc>
          <w:tcPr>
            <w:tcW w:w="1849" w:type="dxa"/>
            <w:gridSpan w:val="2"/>
            <w:vMerge w:val="restart"/>
            <w:shd w:val="clear" w:color="auto" w:fill="auto"/>
          </w:tcPr>
          <w:p w:rsidR="001F59BB" w:rsidRPr="00847E63" w:rsidRDefault="001F59BB" w:rsidP="009B7C16">
            <w:pPr>
              <w:pStyle w:val="21"/>
              <w:spacing w:after="0" w:line="240" w:lineRule="auto"/>
              <w:rPr>
                <w:bCs/>
              </w:rPr>
            </w:pPr>
            <w:r w:rsidRPr="00847E63">
              <w:rPr>
                <w:bCs/>
              </w:rPr>
              <w:lastRenderedPageBreak/>
              <w:t>УК-</w:t>
            </w:r>
            <w:r w:rsidRPr="00847E63">
              <w:rPr>
                <w:shd w:val="clear" w:color="auto" w:fill="FFFFFF"/>
              </w:rPr>
              <w:t xml:space="preserve"> </w:t>
            </w:r>
            <w:r w:rsidRPr="00847E63">
              <w:rPr>
                <w:bCs/>
              </w:rPr>
              <w:t xml:space="preserve">ответственный </w:t>
            </w:r>
            <w:r w:rsidRPr="00847E63">
              <w:rPr>
                <w:bCs/>
              </w:rPr>
              <w:lastRenderedPageBreak/>
              <w:t xml:space="preserve">за выполнение </w:t>
            </w:r>
          </w:p>
          <w:p w:rsidR="001F59BB" w:rsidRPr="00847E63" w:rsidRDefault="001F59BB" w:rsidP="009B7C16">
            <w:pPr>
              <w:spacing w:line="216" w:lineRule="auto"/>
            </w:pPr>
            <w:r w:rsidRPr="00847E63">
              <w:rPr>
                <w:bCs/>
              </w:rPr>
              <w:t>мероприятий, МБУ  «Крымская МРБ»  - получатель субсидий</w:t>
            </w:r>
          </w:p>
        </w:tc>
      </w:tr>
      <w:tr w:rsidR="001F59BB" w:rsidRPr="00847E63" w:rsidTr="000C4EF2">
        <w:tc>
          <w:tcPr>
            <w:tcW w:w="697" w:type="dxa"/>
            <w:gridSpan w:val="2"/>
            <w:vMerge/>
            <w:shd w:val="clear" w:color="auto" w:fill="auto"/>
          </w:tcPr>
          <w:p w:rsidR="001F59BB" w:rsidRPr="00847E63" w:rsidRDefault="001F59BB" w:rsidP="009B7C16">
            <w:pPr>
              <w:spacing w:line="216" w:lineRule="auto"/>
            </w:pPr>
          </w:p>
        </w:tc>
        <w:tc>
          <w:tcPr>
            <w:tcW w:w="2119" w:type="dxa"/>
            <w:vMerge/>
            <w:shd w:val="clear" w:color="auto" w:fill="auto"/>
          </w:tcPr>
          <w:p w:rsidR="001F59BB" w:rsidRPr="00847E63" w:rsidRDefault="001F59BB" w:rsidP="009B7C16"/>
        </w:tc>
        <w:tc>
          <w:tcPr>
            <w:tcW w:w="1838" w:type="dxa"/>
            <w:shd w:val="clear" w:color="auto" w:fill="auto"/>
          </w:tcPr>
          <w:p w:rsidR="001F59BB" w:rsidRPr="00847E63" w:rsidRDefault="001F59BB" w:rsidP="009B7C16">
            <w:pPr>
              <w:spacing w:line="216" w:lineRule="auto"/>
            </w:pPr>
            <w:r w:rsidRPr="00847E63">
              <w:t xml:space="preserve">местный </w:t>
            </w:r>
            <w:r w:rsidRPr="00847E63">
              <w:lastRenderedPageBreak/>
              <w:t>бюджет</w:t>
            </w:r>
          </w:p>
        </w:tc>
        <w:tc>
          <w:tcPr>
            <w:tcW w:w="1285" w:type="dxa"/>
            <w:gridSpan w:val="3"/>
            <w:shd w:val="clear" w:color="auto" w:fill="auto"/>
          </w:tcPr>
          <w:p w:rsidR="001F59BB" w:rsidRPr="00847E63" w:rsidRDefault="008D5376" w:rsidP="007B3B52">
            <w:pPr>
              <w:jc w:val="center"/>
            </w:pPr>
            <w:r>
              <w:lastRenderedPageBreak/>
              <w:t>95188,2</w:t>
            </w:r>
          </w:p>
        </w:tc>
        <w:tc>
          <w:tcPr>
            <w:tcW w:w="1140" w:type="dxa"/>
            <w:gridSpan w:val="2"/>
            <w:shd w:val="clear" w:color="auto" w:fill="auto"/>
          </w:tcPr>
          <w:p w:rsidR="001F59BB" w:rsidRPr="00847E63" w:rsidRDefault="001F59BB" w:rsidP="00D12833">
            <w:pPr>
              <w:spacing w:line="216" w:lineRule="auto"/>
              <w:ind w:left="-106" w:right="-110"/>
              <w:jc w:val="center"/>
            </w:pPr>
            <w:r w:rsidRPr="00847E63">
              <w:t>16901,7</w:t>
            </w:r>
          </w:p>
        </w:tc>
        <w:tc>
          <w:tcPr>
            <w:tcW w:w="1134" w:type="dxa"/>
            <w:gridSpan w:val="2"/>
            <w:shd w:val="clear" w:color="auto" w:fill="auto"/>
          </w:tcPr>
          <w:p w:rsidR="001F59BB" w:rsidRPr="00847E63" w:rsidRDefault="001F59BB" w:rsidP="007B3B52">
            <w:pPr>
              <w:jc w:val="center"/>
            </w:pPr>
            <w:r w:rsidRPr="00847E63">
              <w:t>17885,</w:t>
            </w:r>
            <w:r>
              <w:t>5</w:t>
            </w:r>
          </w:p>
        </w:tc>
        <w:tc>
          <w:tcPr>
            <w:tcW w:w="1134" w:type="dxa"/>
            <w:gridSpan w:val="2"/>
            <w:shd w:val="clear" w:color="auto" w:fill="auto"/>
          </w:tcPr>
          <w:p w:rsidR="001F59BB" w:rsidRPr="00847E63" w:rsidRDefault="001F59BB" w:rsidP="008D2558">
            <w:pPr>
              <w:jc w:val="center"/>
            </w:pPr>
            <w:r>
              <w:t>18985,0</w:t>
            </w:r>
          </w:p>
        </w:tc>
        <w:tc>
          <w:tcPr>
            <w:tcW w:w="1134" w:type="dxa"/>
          </w:tcPr>
          <w:p w:rsidR="001F59BB" w:rsidRPr="00847E63" w:rsidRDefault="001F59BB" w:rsidP="008D2558">
            <w:pPr>
              <w:jc w:val="center"/>
            </w:pPr>
            <w:r>
              <w:t>19819,1</w:t>
            </w:r>
          </w:p>
        </w:tc>
        <w:tc>
          <w:tcPr>
            <w:tcW w:w="1140" w:type="dxa"/>
            <w:gridSpan w:val="2"/>
          </w:tcPr>
          <w:p w:rsidR="001F59BB" w:rsidRPr="00847E63" w:rsidRDefault="001F59BB" w:rsidP="008D2558">
            <w:pPr>
              <w:jc w:val="center"/>
            </w:pPr>
            <w:r>
              <w:t>21596,9</w:t>
            </w:r>
          </w:p>
        </w:tc>
        <w:tc>
          <w:tcPr>
            <w:tcW w:w="1700" w:type="dxa"/>
            <w:gridSpan w:val="2"/>
            <w:vMerge/>
            <w:shd w:val="clear" w:color="auto" w:fill="auto"/>
          </w:tcPr>
          <w:p w:rsidR="001F59BB" w:rsidRPr="00847E63" w:rsidRDefault="001F59BB" w:rsidP="009B7C16">
            <w:pPr>
              <w:spacing w:line="216" w:lineRule="auto"/>
            </w:pPr>
          </w:p>
        </w:tc>
        <w:tc>
          <w:tcPr>
            <w:tcW w:w="1849" w:type="dxa"/>
            <w:gridSpan w:val="2"/>
            <w:vMerge/>
            <w:shd w:val="clear" w:color="auto" w:fill="auto"/>
          </w:tcPr>
          <w:p w:rsidR="001F59BB" w:rsidRPr="00847E63" w:rsidRDefault="001F59BB" w:rsidP="009B7C16">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tc>
        <w:tc>
          <w:tcPr>
            <w:tcW w:w="1838" w:type="dxa"/>
            <w:shd w:val="clear" w:color="auto" w:fill="auto"/>
          </w:tcPr>
          <w:p w:rsidR="001F59BB" w:rsidRPr="00847E63" w:rsidRDefault="001F59BB" w:rsidP="00DF5E3B">
            <w:pPr>
              <w:spacing w:line="216" w:lineRule="auto"/>
            </w:pPr>
            <w:r w:rsidRPr="00847E63">
              <w:t>краевой бюджет</w:t>
            </w:r>
          </w:p>
        </w:tc>
        <w:tc>
          <w:tcPr>
            <w:tcW w:w="1285" w:type="dxa"/>
            <w:gridSpan w:val="3"/>
            <w:shd w:val="clear" w:color="auto" w:fill="auto"/>
          </w:tcPr>
          <w:p w:rsidR="001F59BB" w:rsidRPr="00847E63" w:rsidRDefault="001F59BB" w:rsidP="00DF5E3B">
            <w:pPr>
              <w:spacing w:line="216" w:lineRule="auto"/>
              <w:jc w:val="center"/>
            </w:pPr>
          </w:p>
        </w:tc>
        <w:tc>
          <w:tcPr>
            <w:tcW w:w="1140" w:type="dxa"/>
            <w:gridSpan w:val="2"/>
            <w:shd w:val="clear" w:color="auto" w:fill="auto"/>
          </w:tcPr>
          <w:p w:rsidR="001F59BB" w:rsidRPr="00847E63" w:rsidRDefault="001F59BB" w:rsidP="00DF5E3B">
            <w:pPr>
              <w:spacing w:line="216" w:lineRule="auto"/>
              <w:ind w:left="-106" w:right="-110"/>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tcPr>
          <w:p w:rsidR="001F59BB" w:rsidRPr="00847E63" w:rsidRDefault="001F59BB" w:rsidP="00DF5E3B">
            <w:pPr>
              <w:spacing w:line="216" w:lineRule="auto"/>
              <w:jc w:val="center"/>
            </w:pPr>
          </w:p>
        </w:tc>
        <w:tc>
          <w:tcPr>
            <w:tcW w:w="1140" w:type="dxa"/>
            <w:gridSpan w:val="2"/>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697" w:type="dxa"/>
            <w:gridSpan w:val="2"/>
            <w:shd w:val="clear" w:color="auto" w:fill="auto"/>
          </w:tcPr>
          <w:p w:rsidR="001F59BB" w:rsidRPr="00847E63" w:rsidRDefault="001F59BB" w:rsidP="00DF5E3B">
            <w:pPr>
              <w:spacing w:line="216" w:lineRule="auto"/>
            </w:pPr>
            <w:r w:rsidRPr="00847E63">
              <w:t>13.5</w:t>
            </w:r>
          </w:p>
        </w:tc>
        <w:tc>
          <w:tcPr>
            <w:tcW w:w="2119" w:type="dxa"/>
            <w:shd w:val="clear" w:color="auto" w:fill="auto"/>
          </w:tcPr>
          <w:p w:rsidR="001F59BB" w:rsidRPr="00847E63" w:rsidRDefault="001F59BB" w:rsidP="00DF5E3B">
            <w:r w:rsidRPr="00847E63">
              <w:t>Оплата земельных налогов</w:t>
            </w:r>
          </w:p>
        </w:tc>
        <w:tc>
          <w:tcPr>
            <w:tcW w:w="1838" w:type="dxa"/>
            <w:shd w:val="clear" w:color="auto" w:fill="auto"/>
          </w:tcPr>
          <w:p w:rsidR="001F59BB" w:rsidRPr="00847E63" w:rsidRDefault="001F59BB" w:rsidP="00704AA9">
            <w:pPr>
              <w:spacing w:line="216" w:lineRule="auto"/>
            </w:pPr>
            <w:r w:rsidRPr="00847E63">
              <w:t>Всего</w:t>
            </w:r>
          </w:p>
          <w:p w:rsidR="001F59BB" w:rsidRPr="00847E63" w:rsidRDefault="001F59BB" w:rsidP="00704AA9">
            <w:pPr>
              <w:spacing w:line="216" w:lineRule="auto"/>
            </w:pPr>
          </w:p>
        </w:tc>
        <w:tc>
          <w:tcPr>
            <w:tcW w:w="1285" w:type="dxa"/>
            <w:gridSpan w:val="3"/>
            <w:shd w:val="clear" w:color="auto" w:fill="auto"/>
          </w:tcPr>
          <w:p w:rsidR="001F59BB" w:rsidRPr="00847E63" w:rsidRDefault="008D2558" w:rsidP="00DF5E3B">
            <w:pPr>
              <w:spacing w:line="216" w:lineRule="auto"/>
              <w:jc w:val="center"/>
            </w:pPr>
            <w:r>
              <w:t>219,9</w:t>
            </w:r>
          </w:p>
        </w:tc>
        <w:tc>
          <w:tcPr>
            <w:tcW w:w="1140" w:type="dxa"/>
            <w:gridSpan w:val="2"/>
            <w:shd w:val="clear" w:color="auto" w:fill="auto"/>
          </w:tcPr>
          <w:p w:rsidR="001F59BB" w:rsidRPr="00847E63" w:rsidRDefault="001F59BB" w:rsidP="00DF5E3B">
            <w:pPr>
              <w:spacing w:line="216" w:lineRule="auto"/>
              <w:ind w:left="-106" w:right="-110"/>
              <w:jc w:val="center"/>
            </w:pPr>
            <w:r w:rsidRPr="00847E63">
              <w:t>0,0</w:t>
            </w:r>
          </w:p>
        </w:tc>
        <w:tc>
          <w:tcPr>
            <w:tcW w:w="1134" w:type="dxa"/>
            <w:gridSpan w:val="2"/>
            <w:shd w:val="clear" w:color="auto" w:fill="auto"/>
          </w:tcPr>
          <w:p w:rsidR="001F59BB" w:rsidRPr="00847E63" w:rsidRDefault="001F59BB" w:rsidP="00DF5E3B">
            <w:pPr>
              <w:spacing w:line="216" w:lineRule="auto"/>
              <w:jc w:val="center"/>
            </w:pPr>
            <w:r w:rsidRPr="00847E63">
              <w:t>0,0</w:t>
            </w:r>
          </w:p>
        </w:tc>
        <w:tc>
          <w:tcPr>
            <w:tcW w:w="1134" w:type="dxa"/>
            <w:gridSpan w:val="2"/>
            <w:shd w:val="clear" w:color="auto" w:fill="auto"/>
          </w:tcPr>
          <w:p w:rsidR="001F59BB" w:rsidRPr="00847E63" w:rsidRDefault="001F59BB" w:rsidP="00DF5E3B">
            <w:pPr>
              <w:spacing w:line="216" w:lineRule="auto"/>
              <w:jc w:val="center"/>
            </w:pPr>
            <w:r w:rsidRPr="00847E63">
              <w:t>73,3</w:t>
            </w:r>
          </w:p>
        </w:tc>
        <w:tc>
          <w:tcPr>
            <w:tcW w:w="1134" w:type="dxa"/>
          </w:tcPr>
          <w:p w:rsidR="001F59BB" w:rsidRPr="00847E63" w:rsidRDefault="001F59BB" w:rsidP="00DF5E3B">
            <w:pPr>
              <w:spacing w:line="216" w:lineRule="auto"/>
              <w:jc w:val="center"/>
            </w:pPr>
            <w:r w:rsidRPr="00847E63">
              <w:t>73,3</w:t>
            </w:r>
          </w:p>
        </w:tc>
        <w:tc>
          <w:tcPr>
            <w:tcW w:w="1140" w:type="dxa"/>
            <w:gridSpan w:val="2"/>
          </w:tcPr>
          <w:p w:rsidR="001F59BB" w:rsidRPr="00847E63" w:rsidRDefault="008D2558" w:rsidP="008D2558">
            <w:pPr>
              <w:spacing w:line="216" w:lineRule="auto"/>
              <w:jc w:val="center"/>
            </w:pPr>
            <w:r>
              <w:t>73,3</w:t>
            </w:r>
          </w:p>
        </w:tc>
        <w:tc>
          <w:tcPr>
            <w:tcW w:w="1700" w:type="dxa"/>
            <w:gridSpan w:val="2"/>
            <w:vMerge w:val="restart"/>
            <w:shd w:val="clear" w:color="auto" w:fill="auto"/>
          </w:tcPr>
          <w:p w:rsidR="001F59BB" w:rsidRPr="00847E63" w:rsidRDefault="001F59BB" w:rsidP="003D045A">
            <w:pPr>
              <w:spacing w:line="216" w:lineRule="auto"/>
            </w:pPr>
            <w:r>
              <w:t>Выполнение обязательств налогоплательщика в рамках налогового законодательства</w:t>
            </w:r>
          </w:p>
        </w:tc>
        <w:tc>
          <w:tcPr>
            <w:tcW w:w="1849" w:type="dxa"/>
            <w:gridSpan w:val="2"/>
            <w:vMerge w:val="restart"/>
            <w:shd w:val="clear" w:color="auto" w:fill="auto"/>
          </w:tcPr>
          <w:p w:rsidR="001F59BB" w:rsidRPr="00847E63" w:rsidRDefault="001F59BB" w:rsidP="00704AA9">
            <w:pPr>
              <w:spacing w:line="216" w:lineRule="auto"/>
            </w:pPr>
            <w:r w:rsidRPr="00847E63">
              <w:t>У</w:t>
            </w:r>
            <w:proofErr w:type="gramStart"/>
            <w:r w:rsidRPr="00847E63">
              <w:t>К-</w:t>
            </w:r>
            <w:proofErr w:type="gramEnd"/>
            <w:r w:rsidRPr="00847E63">
              <w:t xml:space="preserve"> ответственный за выполнение </w:t>
            </w:r>
          </w:p>
          <w:p w:rsidR="001F59BB" w:rsidRPr="00847E63" w:rsidRDefault="001F59BB" w:rsidP="00704AA9">
            <w:pPr>
              <w:spacing w:line="216" w:lineRule="auto"/>
            </w:pPr>
            <w:r w:rsidRPr="00847E63">
              <w:t>мероприятий,</w:t>
            </w:r>
          </w:p>
          <w:p w:rsidR="001F59BB" w:rsidRPr="00847E63" w:rsidRDefault="001F59BB" w:rsidP="00704AA9">
            <w:pPr>
              <w:spacing w:line="216" w:lineRule="auto"/>
            </w:pPr>
            <w:r w:rsidRPr="00847E63">
              <w:t>отдел капитального строительства  - получатель субсидий</w:t>
            </w:r>
          </w:p>
        </w:tc>
      </w:tr>
      <w:tr w:rsidR="001F59BB" w:rsidRPr="00847E63" w:rsidTr="000C4EF2">
        <w:tc>
          <w:tcPr>
            <w:tcW w:w="697" w:type="dxa"/>
            <w:gridSpan w:val="2"/>
            <w:shd w:val="clear" w:color="auto" w:fill="auto"/>
          </w:tcPr>
          <w:p w:rsidR="001F59BB" w:rsidRPr="00847E63" w:rsidRDefault="001F59BB" w:rsidP="00DF5E3B">
            <w:pPr>
              <w:spacing w:line="216" w:lineRule="auto"/>
            </w:pPr>
          </w:p>
        </w:tc>
        <w:tc>
          <w:tcPr>
            <w:tcW w:w="2119" w:type="dxa"/>
            <w:shd w:val="clear" w:color="auto" w:fill="auto"/>
          </w:tcPr>
          <w:p w:rsidR="001F59BB" w:rsidRPr="00847E63" w:rsidRDefault="001F59BB" w:rsidP="00DF5E3B"/>
        </w:tc>
        <w:tc>
          <w:tcPr>
            <w:tcW w:w="1838" w:type="dxa"/>
            <w:shd w:val="clear" w:color="auto" w:fill="auto"/>
          </w:tcPr>
          <w:p w:rsidR="001F59BB" w:rsidRPr="00847E63" w:rsidRDefault="001F59BB" w:rsidP="00704AA9">
            <w:pPr>
              <w:spacing w:line="216" w:lineRule="auto"/>
            </w:pPr>
            <w:r w:rsidRPr="00847E63">
              <w:t>местный бюджет</w:t>
            </w:r>
          </w:p>
        </w:tc>
        <w:tc>
          <w:tcPr>
            <w:tcW w:w="1285" w:type="dxa"/>
            <w:gridSpan w:val="3"/>
            <w:shd w:val="clear" w:color="auto" w:fill="auto"/>
          </w:tcPr>
          <w:p w:rsidR="001F59BB" w:rsidRPr="00847E63" w:rsidRDefault="008D2558" w:rsidP="00DF5E3B">
            <w:pPr>
              <w:spacing w:line="216" w:lineRule="auto"/>
              <w:jc w:val="center"/>
            </w:pPr>
            <w:r>
              <w:t>219,9</w:t>
            </w:r>
          </w:p>
        </w:tc>
        <w:tc>
          <w:tcPr>
            <w:tcW w:w="1140" w:type="dxa"/>
            <w:gridSpan w:val="2"/>
            <w:shd w:val="clear" w:color="auto" w:fill="auto"/>
          </w:tcPr>
          <w:p w:rsidR="001F59BB" w:rsidRPr="00847E63" w:rsidRDefault="001F59BB" w:rsidP="00DF5E3B">
            <w:pPr>
              <w:spacing w:line="216" w:lineRule="auto"/>
              <w:ind w:left="-106" w:right="-110"/>
              <w:jc w:val="center"/>
            </w:pPr>
            <w:r w:rsidRPr="00847E63">
              <w:t>0,0</w:t>
            </w:r>
          </w:p>
        </w:tc>
        <w:tc>
          <w:tcPr>
            <w:tcW w:w="1134" w:type="dxa"/>
            <w:gridSpan w:val="2"/>
            <w:shd w:val="clear" w:color="auto" w:fill="auto"/>
          </w:tcPr>
          <w:p w:rsidR="001F59BB" w:rsidRPr="00847E63" w:rsidRDefault="001F59BB" w:rsidP="00DF5E3B">
            <w:pPr>
              <w:spacing w:line="216" w:lineRule="auto"/>
              <w:jc w:val="center"/>
            </w:pPr>
            <w:r w:rsidRPr="00847E63">
              <w:t>0,0</w:t>
            </w:r>
          </w:p>
        </w:tc>
        <w:tc>
          <w:tcPr>
            <w:tcW w:w="1134" w:type="dxa"/>
            <w:gridSpan w:val="2"/>
            <w:shd w:val="clear" w:color="auto" w:fill="auto"/>
          </w:tcPr>
          <w:p w:rsidR="001F59BB" w:rsidRPr="00847E63" w:rsidRDefault="001F59BB" w:rsidP="00DF5E3B">
            <w:pPr>
              <w:spacing w:line="216" w:lineRule="auto"/>
              <w:jc w:val="center"/>
            </w:pPr>
            <w:r w:rsidRPr="00847E63">
              <w:t>73,3</w:t>
            </w:r>
          </w:p>
        </w:tc>
        <w:tc>
          <w:tcPr>
            <w:tcW w:w="1134" w:type="dxa"/>
          </w:tcPr>
          <w:p w:rsidR="001F59BB" w:rsidRPr="00847E63" w:rsidRDefault="001F59BB" w:rsidP="00DF5E3B">
            <w:pPr>
              <w:spacing w:line="216" w:lineRule="auto"/>
              <w:jc w:val="center"/>
            </w:pPr>
            <w:r w:rsidRPr="00847E63">
              <w:t>73,3</w:t>
            </w:r>
          </w:p>
        </w:tc>
        <w:tc>
          <w:tcPr>
            <w:tcW w:w="1140" w:type="dxa"/>
            <w:gridSpan w:val="2"/>
          </w:tcPr>
          <w:p w:rsidR="001F59BB" w:rsidRPr="00847E63" w:rsidRDefault="008D2558" w:rsidP="00DF5E3B">
            <w:pPr>
              <w:spacing w:line="216" w:lineRule="auto"/>
              <w:jc w:val="center"/>
            </w:pPr>
            <w:r>
              <w:t>73,3</w:t>
            </w: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2816" w:type="dxa"/>
            <w:gridSpan w:val="3"/>
            <w:shd w:val="clear" w:color="auto" w:fill="auto"/>
          </w:tcPr>
          <w:p w:rsidR="001F59BB" w:rsidRPr="00847E63" w:rsidRDefault="001F59BB" w:rsidP="00DF5E3B">
            <w:pPr>
              <w:jc w:val="right"/>
            </w:pPr>
          </w:p>
          <w:p w:rsidR="001F59BB" w:rsidRPr="00847E63" w:rsidRDefault="001F59BB" w:rsidP="00DF5E3B">
            <w:pPr>
              <w:jc w:val="right"/>
            </w:pPr>
            <w:r w:rsidRPr="00847E63">
              <w:t>Итого по разделу 13</w:t>
            </w:r>
          </w:p>
        </w:tc>
        <w:tc>
          <w:tcPr>
            <w:tcW w:w="1838" w:type="dxa"/>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p w:rsidR="001F59BB" w:rsidRPr="00847E63" w:rsidRDefault="001F59BB" w:rsidP="00DF5E3B">
            <w:pPr>
              <w:spacing w:line="216" w:lineRule="auto"/>
            </w:pPr>
          </w:p>
        </w:tc>
        <w:tc>
          <w:tcPr>
            <w:tcW w:w="1285" w:type="dxa"/>
            <w:gridSpan w:val="3"/>
            <w:shd w:val="clear" w:color="auto" w:fill="auto"/>
          </w:tcPr>
          <w:p w:rsidR="001F59BB" w:rsidRPr="00847E63" w:rsidRDefault="008D5376" w:rsidP="008D2558">
            <w:pPr>
              <w:jc w:val="center"/>
            </w:pPr>
            <w:r>
              <w:t>534</w:t>
            </w:r>
            <w:r w:rsidR="008D2558">
              <w:t>538</w:t>
            </w:r>
            <w:r>
              <w:t>,</w:t>
            </w:r>
            <w:r w:rsidR="008D2558">
              <w:t>8</w:t>
            </w:r>
          </w:p>
        </w:tc>
        <w:tc>
          <w:tcPr>
            <w:tcW w:w="1140" w:type="dxa"/>
            <w:gridSpan w:val="2"/>
            <w:shd w:val="clear" w:color="auto" w:fill="auto"/>
          </w:tcPr>
          <w:p w:rsidR="001F59BB" w:rsidRPr="00847E63" w:rsidRDefault="001F59BB" w:rsidP="00DF5E3B">
            <w:pPr>
              <w:jc w:val="center"/>
            </w:pPr>
            <w:r w:rsidRPr="00847E63">
              <w:t>101304,3</w:t>
            </w:r>
          </w:p>
        </w:tc>
        <w:tc>
          <w:tcPr>
            <w:tcW w:w="1134" w:type="dxa"/>
            <w:gridSpan w:val="2"/>
            <w:shd w:val="clear" w:color="auto" w:fill="auto"/>
          </w:tcPr>
          <w:p w:rsidR="001F59BB" w:rsidRPr="00847E63" w:rsidRDefault="001F59BB" w:rsidP="00DF5E3B">
            <w:pPr>
              <w:jc w:val="center"/>
            </w:pPr>
            <w:r w:rsidRPr="00847E63">
              <w:t>103268,9</w:t>
            </w:r>
          </w:p>
        </w:tc>
        <w:tc>
          <w:tcPr>
            <w:tcW w:w="1134" w:type="dxa"/>
            <w:gridSpan w:val="2"/>
            <w:shd w:val="clear" w:color="auto" w:fill="auto"/>
          </w:tcPr>
          <w:p w:rsidR="001F59BB" w:rsidRPr="00847E63" w:rsidRDefault="001F59BB" w:rsidP="003304B2">
            <w:pPr>
              <w:ind w:left="-108" w:right="-108"/>
              <w:jc w:val="center"/>
            </w:pPr>
            <w:r>
              <w:t>101957,3</w:t>
            </w:r>
          </w:p>
        </w:tc>
        <w:tc>
          <w:tcPr>
            <w:tcW w:w="1134" w:type="dxa"/>
          </w:tcPr>
          <w:p w:rsidR="001F59BB" w:rsidRPr="00847E63" w:rsidRDefault="001F59BB" w:rsidP="00CD75C0">
            <w:r>
              <w:t>111340,9</w:t>
            </w:r>
          </w:p>
        </w:tc>
        <w:tc>
          <w:tcPr>
            <w:tcW w:w="1140" w:type="dxa"/>
            <w:gridSpan w:val="2"/>
          </w:tcPr>
          <w:p w:rsidR="001F59BB" w:rsidRPr="00847E63" w:rsidRDefault="001F59BB" w:rsidP="008D2558">
            <w:r>
              <w:t>116</w:t>
            </w:r>
            <w:r w:rsidR="008D2558">
              <w:t>667,4</w:t>
            </w:r>
          </w:p>
        </w:tc>
        <w:tc>
          <w:tcPr>
            <w:tcW w:w="1700" w:type="dxa"/>
            <w:gridSpan w:val="2"/>
            <w:shd w:val="clear" w:color="auto" w:fill="auto"/>
          </w:tcPr>
          <w:p w:rsidR="001F59BB" w:rsidRPr="00847E63" w:rsidRDefault="001F59BB" w:rsidP="00DF5E3B">
            <w:pPr>
              <w:spacing w:line="216" w:lineRule="auto"/>
            </w:pPr>
          </w:p>
        </w:tc>
        <w:tc>
          <w:tcPr>
            <w:tcW w:w="1849" w:type="dxa"/>
            <w:gridSpan w:val="2"/>
            <w:shd w:val="clear" w:color="auto" w:fill="auto"/>
          </w:tcPr>
          <w:p w:rsidR="001F59BB" w:rsidRPr="00847E63" w:rsidRDefault="001F59BB" w:rsidP="00DF5E3B">
            <w:pPr>
              <w:spacing w:line="216" w:lineRule="auto"/>
            </w:pPr>
          </w:p>
        </w:tc>
      </w:tr>
      <w:tr w:rsidR="001F59BB" w:rsidRPr="00847E63" w:rsidTr="000C4EF2">
        <w:tc>
          <w:tcPr>
            <w:tcW w:w="697" w:type="dxa"/>
            <w:gridSpan w:val="2"/>
            <w:shd w:val="clear" w:color="auto" w:fill="auto"/>
          </w:tcPr>
          <w:p w:rsidR="001F59BB" w:rsidRPr="00847E63" w:rsidRDefault="001F59BB" w:rsidP="00DF5E3B">
            <w:pPr>
              <w:spacing w:line="216" w:lineRule="auto"/>
              <w:jc w:val="center"/>
            </w:pPr>
            <w:r w:rsidRPr="00847E63">
              <w:t>14</w:t>
            </w:r>
          </w:p>
        </w:tc>
        <w:tc>
          <w:tcPr>
            <w:tcW w:w="2119" w:type="dxa"/>
            <w:shd w:val="clear" w:color="auto" w:fill="auto"/>
          </w:tcPr>
          <w:p w:rsidR="001F59BB" w:rsidRPr="00847E63" w:rsidRDefault="001F59BB" w:rsidP="00DF5E3B">
            <w:r w:rsidRPr="00847E63">
              <w:t>Задача</w:t>
            </w:r>
          </w:p>
        </w:tc>
        <w:tc>
          <w:tcPr>
            <w:tcW w:w="12354" w:type="dxa"/>
            <w:gridSpan w:val="17"/>
            <w:shd w:val="clear" w:color="auto" w:fill="auto"/>
          </w:tcPr>
          <w:p w:rsidR="001F59BB" w:rsidRPr="00847E63" w:rsidRDefault="001F59BB" w:rsidP="00DF5E3B">
            <w:pPr>
              <w:spacing w:line="216" w:lineRule="auto"/>
            </w:pPr>
            <w:r w:rsidRPr="00847E63">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1F59BB" w:rsidRPr="00847E63" w:rsidTr="000C4EF2">
        <w:tc>
          <w:tcPr>
            <w:tcW w:w="697" w:type="dxa"/>
            <w:gridSpan w:val="2"/>
            <w:vMerge w:val="restart"/>
            <w:shd w:val="clear" w:color="auto" w:fill="auto"/>
          </w:tcPr>
          <w:p w:rsidR="001F59BB" w:rsidRPr="00847E63" w:rsidRDefault="001F59BB" w:rsidP="00DF5E3B">
            <w:pPr>
              <w:spacing w:line="216" w:lineRule="auto"/>
            </w:pPr>
            <w:r w:rsidRPr="00847E63">
              <w:t>14.1</w:t>
            </w:r>
          </w:p>
        </w:tc>
        <w:tc>
          <w:tcPr>
            <w:tcW w:w="2119" w:type="dxa"/>
            <w:vMerge w:val="restart"/>
            <w:shd w:val="clear" w:color="auto" w:fill="auto"/>
          </w:tcPr>
          <w:p w:rsidR="001F59BB" w:rsidRPr="00847E63" w:rsidRDefault="001F59BB" w:rsidP="00E51B39">
            <w:pPr>
              <w:pStyle w:val="a6"/>
            </w:pPr>
            <w:r w:rsidRPr="00847E63">
              <w:t xml:space="preserve">Предоставление субсидий МБУ «Крымская </w:t>
            </w:r>
            <w:proofErr w:type="spellStart"/>
            <w:r w:rsidRPr="00847E63">
              <w:t>межпоселенческая</w:t>
            </w:r>
            <w:proofErr w:type="spellEnd"/>
            <w:r w:rsidRPr="00847E63">
              <w:t xml:space="preserve"> районная 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1F59BB" w:rsidRPr="00847E63" w:rsidRDefault="001F59BB" w:rsidP="00DF5E3B">
            <w:r w:rsidRPr="00847E63">
              <w:t>Всего</w:t>
            </w:r>
          </w:p>
          <w:p w:rsidR="001F59BB" w:rsidRPr="00847E63" w:rsidRDefault="001F59BB" w:rsidP="00DF5E3B"/>
        </w:tc>
        <w:tc>
          <w:tcPr>
            <w:tcW w:w="1140" w:type="dxa"/>
            <w:shd w:val="clear" w:color="auto" w:fill="auto"/>
          </w:tcPr>
          <w:p w:rsidR="001F59BB" w:rsidRPr="00847E63" w:rsidRDefault="008D5376" w:rsidP="00DF5E3B">
            <w:pPr>
              <w:jc w:val="center"/>
            </w:pPr>
            <w:r>
              <w:t>2986,4</w:t>
            </w:r>
          </w:p>
        </w:tc>
        <w:tc>
          <w:tcPr>
            <w:tcW w:w="1140" w:type="dxa"/>
            <w:gridSpan w:val="2"/>
            <w:shd w:val="clear" w:color="auto" w:fill="auto"/>
          </w:tcPr>
          <w:p w:rsidR="001F59BB" w:rsidRPr="00847E63" w:rsidRDefault="001F59BB" w:rsidP="00DF5E3B">
            <w:pPr>
              <w:jc w:val="center"/>
            </w:pPr>
            <w:r w:rsidRPr="00847E63">
              <w:t>625,7</w:t>
            </w:r>
          </w:p>
        </w:tc>
        <w:tc>
          <w:tcPr>
            <w:tcW w:w="1134" w:type="dxa"/>
            <w:gridSpan w:val="2"/>
            <w:shd w:val="clear" w:color="auto" w:fill="auto"/>
          </w:tcPr>
          <w:p w:rsidR="001F59BB" w:rsidRPr="00847E63" w:rsidRDefault="001F59BB" w:rsidP="00DF5E3B">
            <w:pPr>
              <w:ind w:left="-106" w:right="-110"/>
              <w:jc w:val="center"/>
            </w:pPr>
            <w:r w:rsidRPr="00847E63">
              <w:t>483,6</w:t>
            </w:r>
          </w:p>
        </w:tc>
        <w:tc>
          <w:tcPr>
            <w:tcW w:w="1134" w:type="dxa"/>
            <w:gridSpan w:val="2"/>
            <w:shd w:val="clear" w:color="auto" w:fill="auto"/>
          </w:tcPr>
          <w:p w:rsidR="001F59BB" w:rsidRPr="00847E63" w:rsidRDefault="001F59BB" w:rsidP="00DF5E3B">
            <w:pPr>
              <w:jc w:val="center"/>
            </w:pPr>
            <w:r>
              <w:t>625,7</w:t>
            </w:r>
          </w:p>
        </w:tc>
        <w:tc>
          <w:tcPr>
            <w:tcW w:w="1134" w:type="dxa"/>
          </w:tcPr>
          <w:p w:rsidR="001F59BB" w:rsidRPr="00847E63" w:rsidRDefault="001F59BB" w:rsidP="00DF5E3B">
            <w:pPr>
              <w:jc w:val="center"/>
            </w:pPr>
            <w:r>
              <w:t>625,7</w:t>
            </w:r>
          </w:p>
        </w:tc>
        <w:tc>
          <w:tcPr>
            <w:tcW w:w="1140" w:type="dxa"/>
            <w:gridSpan w:val="2"/>
          </w:tcPr>
          <w:p w:rsidR="001F59BB" w:rsidRPr="00847E63" w:rsidRDefault="001F59BB" w:rsidP="00D222B4">
            <w:pPr>
              <w:jc w:val="center"/>
            </w:pPr>
            <w:r>
              <w:t>625,7</w:t>
            </w:r>
          </w:p>
        </w:tc>
        <w:tc>
          <w:tcPr>
            <w:tcW w:w="1700" w:type="dxa"/>
            <w:gridSpan w:val="2"/>
            <w:vMerge w:val="restart"/>
            <w:shd w:val="clear" w:color="auto" w:fill="auto"/>
          </w:tcPr>
          <w:p w:rsidR="001F59BB" w:rsidRPr="00847E63" w:rsidRDefault="001F59BB" w:rsidP="00DF5E3B">
            <w:pPr>
              <w:spacing w:line="216" w:lineRule="auto"/>
            </w:pPr>
            <w:r w:rsidRPr="00847E63">
              <w:t>Комплектование библиотечного фонда</w:t>
            </w:r>
          </w:p>
        </w:tc>
        <w:tc>
          <w:tcPr>
            <w:tcW w:w="1849" w:type="dxa"/>
            <w:gridSpan w:val="2"/>
            <w:vMerge w:val="restart"/>
            <w:shd w:val="clear" w:color="auto" w:fill="auto"/>
          </w:tcPr>
          <w:p w:rsidR="001F59BB" w:rsidRPr="00847E63" w:rsidRDefault="001F59BB" w:rsidP="00DF5E3B">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1F59BB" w:rsidRPr="00847E63" w:rsidRDefault="001F59BB" w:rsidP="00DF5E3B">
            <w:pPr>
              <w:spacing w:line="216" w:lineRule="auto"/>
            </w:pPr>
            <w:r w:rsidRPr="00847E63">
              <w:rPr>
                <w:bCs/>
              </w:rPr>
              <w:t>мероприятий, МБУ  «Крымская МРБ»  - получатель субсидий</w:t>
            </w:r>
          </w:p>
        </w:tc>
      </w:tr>
      <w:tr w:rsidR="001F59BB" w:rsidRPr="00847E63" w:rsidTr="000C4EF2">
        <w:tc>
          <w:tcPr>
            <w:tcW w:w="697" w:type="dxa"/>
            <w:gridSpan w:val="2"/>
            <w:vMerge/>
            <w:shd w:val="clear" w:color="auto" w:fill="auto"/>
          </w:tcPr>
          <w:p w:rsidR="001F59BB" w:rsidRPr="00847E63" w:rsidRDefault="001F59BB" w:rsidP="00194059">
            <w:pPr>
              <w:spacing w:line="216" w:lineRule="auto"/>
            </w:pPr>
          </w:p>
        </w:tc>
        <w:tc>
          <w:tcPr>
            <w:tcW w:w="2119" w:type="dxa"/>
            <w:vMerge/>
            <w:shd w:val="clear" w:color="auto" w:fill="auto"/>
          </w:tcPr>
          <w:p w:rsidR="001F59BB" w:rsidRPr="00847E63" w:rsidRDefault="001F59BB" w:rsidP="00194059"/>
        </w:tc>
        <w:tc>
          <w:tcPr>
            <w:tcW w:w="1983" w:type="dxa"/>
            <w:gridSpan w:val="3"/>
            <w:shd w:val="clear" w:color="auto" w:fill="auto"/>
          </w:tcPr>
          <w:p w:rsidR="001F59BB" w:rsidRPr="00847E63" w:rsidRDefault="001F59BB" w:rsidP="00194059">
            <w:r w:rsidRPr="00847E63">
              <w:t>местный бюджет</w:t>
            </w:r>
          </w:p>
          <w:p w:rsidR="001F59BB" w:rsidRPr="00847E63" w:rsidRDefault="001F59BB" w:rsidP="00194059"/>
        </w:tc>
        <w:tc>
          <w:tcPr>
            <w:tcW w:w="1140" w:type="dxa"/>
            <w:shd w:val="clear" w:color="auto" w:fill="auto"/>
          </w:tcPr>
          <w:p w:rsidR="001F59BB" w:rsidRPr="00847E63" w:rsidRDefault="008D5376" w:rsidP="00194059">
            <w:pPr>
              <w:jc w:val="center"/>
            </w:pPr>
            <w:r>
              <w:t>2986,4</w:t>
            </w:r>
          </w:p>
        </w:tc>
        <w:tc>
          <w:tcPr>
            <w:tcW w:w="1140" w:type="dxa"/>
            <w:gridSpan w:val="2"/>
            <w:shd w:val="clear" w:color="auto" w:fill="auto"/>
          </w:tcPr>
          <w:p w:rsidR="001F59BB" w:rsidRPr="00847E63" w:rsidRDefault="001F59BB" w:rsidP="00194059">
            <w:pPr>
              <w:jc w:val="center"/>
            </w:pPr>
            <w:r w:rsidRPr="00847E63">
              <w:t>625,7</w:t>
            </w:r>
          </w:p>
        </w:tc>
        <w:tc>
          <w:tcPr>
            <w:tcW w:w="1134" w:type="dxa"/>
            <w:gridSpan w:val="2"/>
            <w:shd w:val="clear" w:color="auto" w:fill="auto"/>
          </w:tcPr>
          <w:p w:rsidR="001F59BB" w:rsidRPr="00847E63" w:rsidRDefault="001F59BB" w:rsidP="00194059">
            <w:pPr>
              <w:ind w:left="-106" w:right="-110"/>
              <w:jc w:val="center"/>
            </w:pPr>
            <w:r w:rsidRPr="00847E63">
              <w:t>483,6</w:t>
            </w:r>
          </w:p>
        </w:tc>
        <w:tc>
          <w:tcPr>
            <w:tcW w:w="1134" w:type="dxa"/>
            <w:gridSpan w:val="2"/>
            <w:shd w:val="clear" w:color="auto" w:fill="auto"/>
          </w:tcPr>
          <w:p w:rsidR="001F59BB" w:rsidRPr="00847E63" w:rsidRDefault="001F59BB" w:rsidP="008D2558">
            <w:pPr>
              <w:jc w:val="center"/>
            </w:pPr>
            <w:r>
              <w:t>625,7</w:t>
            </w:r>
          </w:p>
        </w:tc>
        <w:tc>
          <w:tcPr>
            <w:tcW w:w="1134" w:type="dxa"/>
          </w:tcPr>
          <w:p w:rsidR="001F59BB" w:rsidRPr="00847E63" w:rsidRDefault="001F59BB" w:rsidP="008D2558">
            <w:pPr>
              <w:jc w:val="center"/>
            </w:pPr>
            <w:r>
              <w:t>625,7</w:t>
            </w:r>
          </w:p>
        </w:tc>
        <w:tc>
          <w:tcPr>
            <w:tcW w:w="1140" w:type="dxa"/>
            <w:gridSpan w:val="2"/>
          </w:tcPr>
          <w:p w:rsidR="001F59BB" w:rsidRPr="00847E63" w:rsidRDefault="001F59BB" w:rsidP="008D2558">
            <w:pPr>
              <w:jc w:val="center"/>
            </w:pPr>
            <w:r>
              <w:t>625,7</w:t>
            </w:r>
          </w:p>
        </w:tc>
        <w:tc>
          <w:tcPr>
            <w:tcW w:w="1700" w:type="dxa"/>
            <w:gridSpan w:val="2"/>
            <w:vMerge/>
            <w:shd w:val="clear" w:color="auto" w:fill="auto"/>
          </w:tcPr>
          <w:p w:rsidR="001F59BB" w:rsidRPr="00847E63" w:rsidRDefault="001F59BB" w:rsidP="00194059">
            <w:pPr>
              <w:spacing w:line="216" w:lineRule="auto"/>
            </w:pPr>
          </w:p>
        </w:tc>
        <w:tc>
          <w:tcPr>
            <w:tcW w:w="1849" w:type="dxa"/>
            <w:gridSpan w:val="2"/>
            <w:vMerge/>
            <w:shd w:val="clear" w:color="auto" w:fill="auto"/>
          </w:tcPr>
          <w:p w:rsidR="001F59BB" w:rsidRPr="00847E63" w:rsidRDefault="001F59BB" w:rsidP="00194059">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tc>
        <w:tc>
          <w:tcPr>
            <w:tcW w:w="1983" w:type="dxa"/>
            <w:gridSpan w:val="3"/>
            <w:shd w:val="clear" w:color="auto" w:fill="auto"/>
          </w:tcPr>
          <w:p w:rsidR="001F59BB" w:rsidRPr="00847E63" w:rsidRDefault="001F59BB" w:rsidP="00DF5E3B">
            <w:r w:rsidRPr="00847E63">
              <w:t>краевой бюджет</w:t>
            </w:r>
          </w:p>
          <w:p w:rsidR="001F59BB" w:rsidRPr="00847E63" w:rsidRDefault="001F59BB" w:rsidP="00DF5E3B"/>
        </w:tc>
        <w:tc>
          <w:tcPr>
            <w:tcW w:w="1140" w:type="dxa"/>
            <w:shd w:val="clear" w:color="auto" w:fill="auto"/>
          </w:tcPr>
          <w:p w:rsidR="001F59BB" w:rsidRPr="00847E63" w:rsidRDefault="001F59BB" w:rsidP="00DF5E3B">
            <w:pPr>
              <w:jc w:val="center"/>
            </w:pPr>
          </w:p>
        </w:tc>
        <w:tc>
          <w:tcPr>
            <w:tcW w:w="1140" w:type="dxa"/>
            <w:gridSpan w:val="2"/>
            <w:shd w:val="clear" w:color="auto" w:fill="auto"/>
          </w:tcPr>
          <w:p w:rsidR="001F59BB" w:rsidRPr="00847E63" w:rsidRDefault="001F59BB" w:rsidP="00DF5E3B">
            <w:pPr>
              <w:ind w:left="-106" w:right="-110"/>
              <w:jc w:val="center"/>
            </w:pPr>
          </w:p>
        </w:tc>
        <w:tc>
          <w:tcPr>
            <w:tcW w:w="1134" w:type="dxa"/>
            <w:gridSpan w:val="2"/>
            <w:shd w:val="clear" w:color="auto" w:fill="auto"/>
          </w:tcPr>
          <w:p w:rsidR="001F59BB" w:rsidRPr="00847E63" w:rsidRDefault="001F59BB" w:rsidP="00DF5E3B">
            <w:pPr>
              <w:jc w:val="center"/>
            </w:pPr>
          </w:p>
        </w:tc>
        <w:tc>
          <w:tcPr>
            <w:tcW w:w="1134" w:type="dxa"/>
            <w:gridSpan w:val="2"/>
            <w:shd w:val="clear" w:color="auto" w:fill="auto"/>
          </w:tcPr>
          <w:p w:rsidR="001F59BB" w:rsidRPr="00847E63" w:rsidRDefault="001F59BB" w:rsidP="00DF5E3B">
            <w:pPr>
              <w:jc w:val="center"/>
            </w:pPr>
          </w:p>
        </w:tc>
        <w:tc>
          <w:tcPr>
            <w:tcW w:w="1134" w:type="dxa"/>
          </w:tcPr>
          <w:p w:rsidR="001F59BB" w:rsidRPr="00847E63" w:rsidRDefault="001F59BB" w:rsidP="00DF5E3B">
            <w:pPr>
              <w:jc w:val="center"/>
            </w:pPr>
          </w:p>
        </w:tc>
        <w:tc>
          <w:tcPr>
            <w:tcW w:w="1140" w:type="dxa"/>
            <w:gridSpan w:val="2"/>
          </w:tcPr>
          <w:p w:rsidR="001F59BB" w:rsidRPr="00847E63" w:rsidRDefault="001F59BB" w:rsidP="00DF5E3B">
            <w:pPr>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2816" w:type="dxa"/>
            <w:gridSpan w:val="3"/>
            <w:shd w:val="clear" w:color="auto" w:fill="auto"/>
            <w:vAlign w:val="center"/>
          </w:tcPr>
          <w:p w:rsidR="001F59BB" w:rsidRPr="00847E63" w:rsidRDefault="001F59BB" w:rsidP="00194059">
            <w:pPr>
              <w:spacing w:line="216" w:lineRule="auto"/>
              <w:jc w:val="center"/>
            </w:pPr>
            <w:r w:rsidRPr="00847E63">
              <w:lastRenderedPageBreak/>
              <w:t>Итого по разделу 14</w:t>
            </w:r>
          </w:p>
          <w:p w:rsidR="001F59BB" w:rsidRPr="00847E63" w:rsidRDefault="001F59BB" w:rsidP="00194059">
            <w:pPr>
              <w:spacing w:line="216" w:lineRule="auto"/>
              <w:jc w:val="center"/>
            </w:pPr>
          </w:p>
        </w:tc>
        <w:tc>
          <w:tcPr>
            <w:tcW w:w="1983" w:type="dxa"/>
            <w:gridSpan w:val="3"/>
            <w:shd w:val="clear" w:color="auto" w:fill="auto"/>
          </w:tcPr>
          <w:p w:rsidR="001F59BB" w:rsidRPr="00847E63" w:rsidRDefault="001F59BB" w:rsidP="00194059">
            <w:r w:rsidRPr="00847E63">
              <w:t>местный бюджет</w:t>
            </w:r>
          </w:p>
          <w:p w:rsidR="001F59BB" w:rsidRPr="00847E63" w:rsidRDefault="001F59BB" w:rsidP="00194059"/>
        </w:tc>
        <w:tc>
          <w:tcPr>
            <w:tcW w:w="1140" w:type="dxa"/>
            <w:shd w:val="clear" w:color="auto" w:fill="auto"/>
          </w:tcPr>
          <w:p w:rsidR="001F59BB" w:rsidRPr="00847E63" w:rsidRDefault="008D5376" w:rsidP="0089218D">
            <w:pPr>
              <w:jc w:val="center"/>
            </w:pPr>
            <w:r w:rsidRPr="008D5376">
              <w:t>2986,4</w:t>
            </w:r>
          </w:p>
        </w:tc>
        <w:tc>
          <w:tcPr>
            <w:tcW w:w="1140" w:type="dxa"/>
            <w:gridSpan w:val="2"/>
            <w:shd w:val="clear" w:color="auto" w:fill="auto"/>
          </w:tcPr>
          <w:p w:rsidR="001F59BB" w:rsidRPr="00847E63" w:rsidRDefault="001F59BB" w:rsidP="00194059">
            <w:pPr>
              <w:jc w:val="center"/>
            </w:pPr>
            <w:r w:rsidRPr="00847E63">
              <w:t>625,7</w:t>
            </w:r>
          </w:p>
        </w:tc>
        <w:tc>
          <w:tcPr>
            <w:tcW w:w="1134" w:type="dxa"/>
            <w:gridSpan w:val="2"/>
            <w:shd w:val="clear" w:color="auto" w:fill="auto"/>
          </w:tcPr>
          <w:p w:rsidR="001F59BB" w:rsidRPr="00847E63" w:rsidRDefault="001F59BB" w:rsidP="00194059">
            <w:pPr>
              <w:ind w:left="-106" w:right="-110"/>
              <w:jc w:val="center"/>
            </w:pPr>
            <w:r w:rsidRPr="00847E63">
              <w:t>483,6</w:t>
            </w:r>
          </w:p>
        </w:tc>
        <w:tc>
          <w:tcPr>
            <w:tcW w:w="1134" w:type="dxa"/>
            <w:gridSpan w:val="2"/>
            <w:shd w:val="clear" w:color="auto" w:fill="auto"/>
          </w:tcPr>
          <w:p w:rsidR="001F59BB" w:rsidRPr="00847E63" w:rsidRDefault="001F59BB" w:rsidP="008D2558">
            <w:pPr>
              <w:jc w:val="center"/>
            </w:pPr>
            <w:r>
              <w:t>625,7</w:t>
            </w:r>
          </w:p>
        </w:tc>
        <w:tc>
          <w:tcPr>
            <w:tcW w:w="1134" w:type="dxa"/>
          </w:tcPr>
          <w:p w:rsidR="001F59BB" w:rsidRPr="00847E63" w:rsidRDefault="001F59BB" w:rsidP="008D2558">
            <w:pPr>
              <w:jc w:val="center"/>
            </w:pPr>
            <w:r>
              <w:t>625,7</w:t>
            </w:r>
          </w:p>
        </w:tc>
        <w:tc>
          <w:tcPr>
            <w:tcW w:w="1140" w:type="dxa"/>
            <w:gridSpan w:val="2"/>
          </w:tcPr>
          <w:p w:rsidR="001F59BB" w:rsidRPr="00847E63" w:rsidRDefault="001F59BB" w:rsidP="008D2558">
            <w:pPr>
              <w:jc w:val="center"/>
            </w:pPr>
            <w:r>
              <w:t>625,7</w:t>
            </w:r>
          </w:p>
        </w:tc>
        <w:tc>
          <w:tcPr>
            <w:tcW w:w="1700" w:type="dxa"/>
            <w:gridSpan w:val="2"/>
            <w:shd w:val="clear" w:color="auto" w:fill="auto"/>
          </w:tcPr>
          <w:p w:rsidR="001F59BB" w:rsidRPr="00847E63" w:rsidRDefault="001F59BB" w:rsidP="00194059">
            <w:pPr>
              <w:spacing w:line="216" w:lineRule="auto"/>
            </w:pPr>
          </w:p>
        </w:tc>
        <w:tc>
          <w:tcPr>
            <w:tcW w:w="1849" w:type="dxa"/>
            <w:gridSpan w:val="2"/>
            <w:shd w:val="clear" w:color="auto" w:fill="auto"/>
          </w:tcPr>
          <w:p w:rsidR="001F59BB" w:rsidRPr="00847E63" w:rsidRDefault="001F59BB" w:rsidP="00194059">
            <w:pPr>
              <w:spacing w:line="216" w:lineRule="auto"/>
            </w:pPr>
          </w:p>
        </w:tc>
      </w:tr>
      <w:tr w:rsidR="001F59BB" w:rsidRPr="00847E63" w:rsidTr="000C4EF2">
        <w:tc>
          <w:tcPr>
            <w:tcW w:w="697" w:type="dxa"/>
            <w:gridSpan w:val="2"/>
            <w:shd w:val="clear" w:color="auto" w:fill="auto"/>
          </w:tcPr>
          <w:p w:rsidR="001F59BB" w:rsidRPr="00847E63" w:rsidRDefault="001F59BB" w:rsidP="00DF5E3B">
            <w:pPr>
              <w:spacing w:line="216" w:lineRule="auto"/>
            </w:pPr>
          </w:p>
          <w:p w:rsidR="001F59BB" w:rsidRPr="00847E63" w:rsidRDefault="001F59BB" w:rsidP="00DF5E3B">
            <w:pPr>
              <w:spacing w:line="216" w:lineRule="auto"/>
            </w:pPr>
            <w:r w:rsidRPr="00847E63">
              <w:t>15</w:t>
            </w:r>
          </w:p>
        </w:tc>
        <w:tc>
          <w:tcPr>
            <w:tcW w:w="2119" w:type="dxa"/>
            <w:shd w:val="clear" w:color="auto" w:fill="auto"/>
          </w:tcPr>
          <w:p w:rsidR="001F59BB" w:rsidRPr="00847E63" w:rsidRDefault="001F59BB" w:rsidP="00DF5E3B">
            <w:pPr>
              <w:spacing w:line="216" w:lineRule="auto"/>
            </w:pPr>
          </w:p>
          <w:p w:rsidR="001F59BB" w:rsidRPr="00847E63" w:rsidRDefault="001F59BB" w:rsidP="00DF5E3B">
            <w:pPr>
              <w:spacing w:line="216" w:lineRule="auto"/>
            </w:pPr>
            <w:r w:rsidRPr="00847E63">
              <w:t>Задача</w:t>
            </w:r>
          </w:p>
          <w:p w:rsidR="001F59BB" w:rsidRPr="00847E63" w:rsidRDefault="001F59BB" w:rsidP="00DF5E3B">
            <w:pPr>
              <w:spacing w:line="216" w:lineRule="auto"/>
            </w:pPr>
          </w:p>
        </w:tc>
        <w:tc>
          <w:tcPr>
            <w:tcW w:w="12354" w:type="dxa"/>
            <w:gridSpan w:val="17"/>
            <w:shd w:val="clear" w:color="auto" w:fill="auto"/>
          </w:tcPr>
          <w:p w:rsidR="001F59BB" w:rsidRPr="00847E63" w:rsidRDefault="001F59BB" w:rsidP="00DF5E3B">
            <w:pPr>
              <w:spacing w:line="216" w:lineRule="auto"/>
              <w:rPr>
                <w:b/>
                <w:i/>
              </w:rPr>
            </w:pPr>
          </w:p>
          <w:p w:rsidR="001F59BB" w:rsidRPr="00847E63" w:rsidRDefault="001F59BB" w:rsidP="00DF5E3B">
            <w:pPr>
              <w:spacing w:line="216" w:lineRule="auto"/>
              <w:rPr>
                <w:b/>
                <w:i/>
              </w:rPr>
            </w:pPr>
            <w:r w:rsidRPr="00847E63">
              <w:rPr>
                <w:b/>
                <w:i/>
              </w:rPr>
              <w:t>Повышение престижности и привлекательности профессий в сфере культуры</w:t>
            </w:r>
          </w:p>
        </w:tc>
      </w:tr>
      <w:tr w:rsidR="001F59BB" w:rsidRPr="00847E63" w:rsidTr="000C4EF2">
        <w:tc>
          <w:tcPr>
            <w:tcW w:w="697" w:type="dxa"/>
            <w:gridSpan w:val="2"/>
            <w:vMerge w:val="restart"/>
            <w:shd w:val="clear" w:color="auto" w:fill="auto"/>
          </w:tcPr>
          <w:p w:rsidR="001F59BB" w:rsidRPr="00847E63" w:rsidRDefault="001F59BB" w:rsidP="008C4DC6">
            <w:pPr>
              <w:spacing w:line="216" w:lineRule="auto"/>
            </w:pPr>
            <w:r w:rsidRPr="00847E63">
              <w:t>15.1</w:t>
            </w:r>
          </w:p>
        </w:tc>
        <w:tc>
          <w:tcPr>
            <w:tcW w:w="2119" w:type="dxa"/>
            <w:vMerge w:val="restart"/>
            <w:shd w:val="clear" w:color="auto" w:fill="auto"/>
          </w:tcPr>
          <w:p w:rsidR="001F59BB" w:rsidRPr="00847E63" w:rsidRDefault="001F59BB" w:rsidP="004B2C24">
            <w:pPr>
              <w:spacing w:line="216" w:lineRule="auto"/>
            </w:pPr>
            <w:r w:rsidRPr="00847E63">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1F59BB" w:rsidRPr="00847E63" w:rsidRDefault="001F59BB" w:rsidP="008C4DC6">
            <w:pPr>
              <w:spacing w:line="216" w:lineRule="auto"/>
            </w:pPr>
            <w:r w:rsidRPr="00847E63">
              <w:t>Всего</w:t>
            </w:r>
          </w:p>
          <w:p w:rsidR="001F59BB" w:rsidRPr="00847E63" w:rsidRDefault="001F59BB" w:rsidP="008C4DC6">
            <w:pPr>
              <w:spacing w:line="216" w:lineRule="auto"/>
            </w:pPr>
          </w:p>
        </w:tc>
        <w:tc>
          <w:tcPr>
            <w:tcW w:w="1140" w:type="dxa"/>
            <w:shd w:val="clear" w:color="auto" w:fill="auto"/>
          </w:tcPr>
          <w:p w:rsidR="001F59BB" w:rsidRPr="00847E63" w:rsidRDefault="008D5376" w:rsidP="001B4171">
            <w:pPr>
              <w:jc w:val="center"/>
            </w:pPr>
            <w:r>
              <w:t>1998,4</w:t>
            </w:r>
          </w:p>
        </w:tc>
        <w:tc>
          <w:tcPr>
            <w:tcW w:w="1140" w:type="dxa"/>
            <w:gridSpan w:val="2"/>
            <w:shd w:val="clear" w:color="auto" w:fill="auto"/>
          </w:tcPr>
          <w:p w:rsidR="001F59BB" w:rsidRPr="00847E63" w:rsidRDefault="001F59BB" w:rsidP="008C4DC6">
            <w:pPr>
              <w:spacing w:line="216" w:lineRule="auto"/>
              <w:jc w:val="center"/>
            </w:pPr>
            <w:r w:rsidRPr="00847E63">
              <w:t>364,6</w:t>
            </w:r>
          </w:p>
        </w:tc>
        <w:tc>
          <w:tcPr>
            <w:tcW w:w="1134" w:type="dxa"/>
            <w:gridSpan w:val="2"/>
            <w:shd w:val="clear" w:color="auto" w:fill="auto"/>
          </w:tcPr>
          <w:p w:rsidR="001F59BB" w:rsidRPr="00847E63" w:rsidRDefault="001F59BB" w:rsidP="008C4DC6">
            <w:pPr>
              <w:spacing w:line="216" w:lineRule="auto"/>
              <w:jc w:val="center"/>
            </w:pPr>
            <w:r w:rsidRPr="00847E63">
              <w:t>402,9</w:t>
            </w:r>
          </w:p>
        </w:tc>
        <w:tc>
          <w:tcPr>
            <w:tcW w:w="1134" w:type="dxa"/>
            <w:gridSpan w:val="2"/>
            <w:shd w:val="clear" w:color="auto" w:fill="auto"/>
          </w:tcPr>
          <w:p w:rsidR="001F59BB" w:rsidRPr="00847E63" w:rsidRDefault="001F59BB" w:rsidP="008C4DC6">
            <w:pPr>
              <w:spacing w:line="216" w:lineRule="auto"/>
              <w:jc w:val="center"/>
            </w:pPr>
            <w:r>
              <w:t>394,3</w:t>
            </w:r>
          </w:p>
        </w:tc>
        <w:tc>
          <w:tcPr>
            <w:tcW w:w="1134" w:type="dxa"/>
          </w:tcPr>
          <w:p w:rsidR="001F59BB" w:rsidRPr="00847E63" w:rsidRDefault="001F59BB" w:rsidP="00FA467D">
            <w:pPr>
              <w:spacing w:line="216" w:lineRule="auto"/>
              <w:jc w:val="center"/>
            </w:pPr>
            <w:r>
              <w:t>410,1</w:t>
            </w:r>
          </w:p>
        </w:tc>
        <w:tc>
          <w:tcPr>
            <w:tcW w:w="1140" w:type="dxa"/>
            <w:gridSpan w:val="2"/>
          </w:tcPr>
          <w:p w:rsidR="001F59BB" w:rsidRPr="00847E63" w:rsidRDefault="001F59BB" w:rsidP="00FA467D">
            <w:pPr>
              <w:spacing w:line="216" w:lineRule="auto"/>
              <w:jc w:val="center"/>
            </w:pPr>
            <w:r>
              <w:t>426,5</w:t>
            </w:r>
          </w:p>
        </w:tc>
        <w:tc>
          <w:tcPr>
            <w:tcW w:w="1700" w:type="dxa"/>
            <w:gridSpan w:val="2"/>
            <w:vMerge w:val="restart"/>
            <w:shd w:val="clear" w:color="auto" w:fill="auto"/>
          </w:tcPr>
          <w:p w:rsidR="001F59BB" w:rsidRPr="00847E63" w:rsidRDefault="001F59BB" w:rsidP="008C4DC6">
            <w:pPr>
              <w:spacing w:line="216" w:lineRule="auto"/>
              <w:ind w:right="-109"/>
            </w:pPr>
            <w:r w:rsidRPr="00847E63">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1F59BB" w:rsidRPr="00847E63" w:rsidRDefault="001F59BB" w:rsidP="008C4DC6">
            <w:pPr>
              <w:pStyle w:val="21"/>
              <w:spacing w:after="0" w:line="240" w:lineRule="auto"/>
              <w:rPr>
                <w:bCs/>
              </w:rPr>
            </w:pPr>
            <w:r w:rsidRPr="00847E63">
              <w:rPr>
                <w:bCs/>
              </w:rPr>
              <w:t>УК-</w:t>
            </w:r>
            <w:r w:rsidRPr="00847E63">
              <w:rPr>
                <w:shd w:val="clear" w:color="auto" w:fill="FFFFFF"/>
              </w:rPr>
              <w:t xml:space="preserve"> </w:t>
            </w:r>
            <w:r w:rsidRPr="00847E63">
              <w:rPr>
                <w:bCs/>
              </w:rPr>
              <w:t xml:space="preserve">ответственный за выполнение </w:t>
            </w:r>
          </w:p>
          <w:p w:rsidR="001F59BB" w:rsidRPr="00847E63" w:rsidRDefault="001F59BB" w:rsidP="008C4DC6">
            <w:pPr>
              <w:pStyle w:val="21"/>
              <w:spacing w:after="0" w:line="240" w:lineRule="auto"/>
            </w:pPr>
            <w:r w:rsidRPr="00847E63">
              <w:rPr>
                <w:bCs/>
              </w:rPr>
              <w:t xml:space="preserve">мероприятий, МБУДО ДШИ </w:t>
            </w:r>
            <w:proofErr w:type="spellStart"/>
            <w:r w:rsidRPr="00847E63">
              <w:rPr>
                <w:bCs/>
              </w:rPr>
              <w:t>ст.Варениковской</w:t>
            </w:r>
            <w:proofErr w:type="spellEnd"/>
            <w:r w:rsidRPr="00847E63">
              <w:rPr>
                <w:bCs/>
              </w:rPr>
              <w:t xml:space="preserve">,   МБУДО ДШИ </w:t>
            </w:r>
            <w:proofErr w:type="spellStart"/>
            <w:r w:rsidRPr="00847E63">
              <w:rPr>
                <w:bCs/>
              </w:rPr>
              <w:t>ст.Нижнебаканской</w:t>
            </w:r>
            <w:proofErr w:type="spellEnd"/>
            <w:r w:rsidRPr="00847E63">
              <w:rPr>
                <w:bCs/>
              </w:rPr>
              <w:t xml:space="preserve">,  МБУДО ДШИ </w:t>
            </w:r>
            <w:proofErr w:type="spellStart"/>
            <w:r w:rsidRPr="00847E63">
              <w:rPr>
                <w:bCs/>
              </w:rPr>
              <w:t>ст.Троицкой</w:t>
            </w:r>
            <w:proofErr w:type="spellEnd"/>
            <w:r w:rsidRPr="00847E63">
              <w:rPr>
                <w:bCs/>
              </w:rPr>
              <w:t xml:space="preserve"> - получатели субсидий</w:t>
            </w: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shd w:val="clear" w:color="auto" w:fill="auto"/>
          </w:tcPr>
          <w:p w:rsidR="001F59BB" w:rsidRPr="00847E63" w:rsidRDefault="008D5376" w:rsidP="00DF5E3B">
            <w:pPr>
              <w:spacing w:line="216" w:lineRule="auto"/>
              <w:jc w:val="center"/>
            </w:pPr>
            <w:r>
              <w:t>0,0</w:t>
            </w:r>
          </w:p>
        </w:tc>
        <w:tc>
          <w:tcPr>
            <w:tcW w:w="1140" w:type="dxa"/>
            <w:gridSpan w:val="2"/>
            <w:shd w:val="clear" w:color="auto" w:fill="auto"/>
          </w:tcPr>
          <w:p w:rsidR="001F59BB" w:rsidRPr="00847E63" w:rsidRDefault="001F59BB" w:rsidP="00DF5E3B">
            <w:pPr>
              <w:spacing w:line="216" w:lineRule="auto"/>
              <w:jc w:val="center"/>
            </w:pPr>
            <w:r w:rsidRPr="00847E63">
              <w:t>0,0</w:t>
            </w:r>
          </w:p>
        </w:tc>
        <w:tc>
          <w:tcPr>
            <w:tcW w:w="1134" w:type="dxa"/>
            <w:gridSpan w:val="2"/>
            <w:shd w:val="clear" w:color="auto" w:fill="auto"/>
          </w:tcPr>
          <w:p w:rsidR="001F59BB" w:rsidRPr="00847E63" w:rsidRDefault="001F59BB" w:rsidP="00DF5E3B">
            <w:pPr>
              <w:spacing w:line="216" w:lineRule="auto"/>
              <w:jc w:val="center"/>
            </w:pPr>
            <w:r w:rsidRPr="00847E63">
              <w:t>0,0</w:t>
            </w:r>
          </w:p>
        </w:tc>
        <w:tc>
          <w:tcPr>
            <w:tcW w:w="1134" w:type="dxa"/>
            <w:gridSpan w:val="2"/>
            <w:shd w:val="clear" w:color="auto" w:fill="auto"/>
          </w:tcPr>
          <w:p w:rsidR="001F59BB" w:rsidRPr="00847E63" w:rsidRDefault="001F59BB" w:rsidP="008D2558">
            <w:pPr>
              <w:spacing w:line="216" w:lineRule="auto"/>
              <w:jc w:val="center"/>
            </w:pPr>
            <w:r w:rsidRPr="00847E63">
              <w:t>0,0</w:t>
            </w:r>
          </w:p>
        </w:tc>
        <w:tc>
          <w:tcPr>
            <w:tcW w:w="1134" w:type="dxa"/>
          </w:tcPr>
          <w:p w:rsidR="001F59BB" w:rsidRPr="00847E63" w:rsidRDefault="001F59BB" w:rsidP="008D2558">
            <w:pPr>
              <w:spacing w:line="216" w:lineRule="auto"/>
              <w:jc w:val="center"/>
            </w:pPr>
            <w:r w:rsidRPr="00847E63">
              <w:t>0,0</w:t>
            </w:r>
          </w:p>
        </w:tc>
        <w:tc>
          <w:tcPr>
            <w:tcW w:w="1140" w:type="dxa"/>
            <w:gridSpan w:val="2"/>
          </w:tcPr>
          <w:p w:rsidR="001F59BB" w:rsidRPr="00847E63" w:rsidRDefault="001F59BB" w:rsidP="00FA467D">
            <w:pPr>
              <w:spacing w:line="216" w:lineRule="auto"/>
              <w:jc w:val="center"/>
            </w:pPr>
            <w:r w:rsidRPr="00847E63">
              <w:t>0,0</w:t>
            </w: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40" w:type="dxa"/>
            <w:shd w:val="clear" w:color="auto" w:fill="auto"/>
          </w:tcPr>
          <w:p w:rsidR="001F59BB" w:rsidRPr="00847E63" w:rsidRDefault="008D5376" w:rsidP="00847E63">
            <w:pPr>
              <w:jc w:val="center"/>
            </w:pPr>
            <w:r>
              <w:t>1998,4</w:t>
            </w:r>
          </w:p>
        </w:tc>
        <w:tc>
          <w:tcPr>
            <w:tcW w:w="1140" w:type="dxa"/>
            <w:gridSpan w:val="2"/>
            <w:shd w:val="clear" w:color="auto" w:fill="auto"/>
          </w:tcPr>
          <w:p w:rsidR="001F59BB" w:rsidRPr="00847E63" w:rsidRDefault="001F59BB" w:rsidP="00DF5E3B">
            <w:pPr>
              <w:spacing w:line="216" w:lineRule="auto"/>
              <w:jc w:val="center"/>
            </w:pPr>
            <w:r w:rsidRPr="00847E63">
              <w:t>364,6</w:t>
            </w:r>
          </w:p>
        </w:tc>
        <w:tc>
          <w:tcPr>
            <w:tcW w:w="1134" w:type="dxa"/>
            <w:gridSpan w:val="2"/>
            <w:shd w:val="clear" w:color="auto" w:fill="auto"/>
          </w:tcPr>
          <w:p w:rsidR="001F59BB" w:rsidRPr="00847E63" w:rsidRDefault="001F59BB" w:rsidP="00DF5E3B">
            <w:pPr>
              <w:spacing w:line="216" w:lineRule="auto"/>
              <w:jc w:val="center"/>
            </w:pPr>
            <w:r w:rsidRPr="00847E63">
              <w:t>402,9</w:t>
            </w:r>
          </w:p>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8D2558">
            <w:pPr>
              <w:spacing w:line="216" w:lineRule="auto"/>
              <w:jc w:val="center"/>
            </w:pPr>
            <w:r>
              <w:t>394,3</w:t>
            </w:r>
          </w:p>
        </w:tc>
        <w:tc>
          <w:tcPr>
            <w:tcW w:w="1134" w:type="dxa"/>
          </w:tcPr>
          <w:p w:rsidR="001F59BB" w:rsidRPr="00847E63" w:rsidRDefault="001F59BB" w:rsidP="008D2558">
            <w:pPr>
              <w:spacing w:line="216" w:lineRule="auto"/>
              <w:jc w:val="center"/>
            </w:pPr>
            <w:r>
              <w:t>410,1</w:t>
            </w:r>
          </w:p>
        </w:tc>
        <w:tc>
          <w:tcPr>
            <w:tcW w:w="1140" w:type="dxa"/>
            <w:gridSpan w:val="2"/>
          </w:tcPr>
          <w:p w:rsidR="001F59BB" w:rsidRPr="00847E63" w:rsidRDefault="001F59BB" w:rsidP="008D2558">
            <w:pPr>
              <w:spacing w:line="216" w:lineRule="auto"/>
              <w:jc w:val="center"/>
            </w:pPr>
            <w:r>
              <w:t>426,5</w:t>
            </w: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0C4EF2">
        <w:trPr>
          <w:trHeight w:val="507"/>
        </w:trPr>
        <w:tc>
          <w:tcPr>
            <w:tcW w:w="697" w:type="dxa"/>
            <w:gridSpan w:val="2"/>
            <w:vMerge/>
            <w:shd w:val="clear" w:color="auto" w:fill="auto"/>
          </w:tcPr>
          <w:p w:rsidR="001F59BB" w:rsidRPr="00847E63" w:rsidRDefault="001F59BB" w:rsidP="00DF5E3B">
            <w:pPr>
              <w:spacing w:line="216" w:lineRule="auto"/>
            </w:pPr>
          </w:p>
        </w:tc>
        <w:tc>
          <w:tcPr>
            <w:tcW w:w="2119" w:type="dxa"/>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p>
        </w:tc>
        <w:tc>
          <w:tcPr>
            <w:tcW w:w="1140" w:type="dxa"/>
            <w:shd w:val="clear" w:color="auto" w:fill="auto"/>
          </w:tcPr>
          <w:p w:rsidR="001F59BB" w:rsidRPr="00847E63" w:rsidRDefault="001F59BB" w:rsidP="00DF5E3B">
            <w:pPr>
              <w:jc w:val="center"/>
            </w:pPr>
          </w:p>
        </w:tc>
        <w:tc>
          <w:tcPr>
            <w:tcW w:w="1140"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gridSpan w:val="2"/>
            <w:shd w:val="clear" w:color="auto" w:fill="auto"/>
          </w:tcPr>
          <w:p w:rsidR="001F59BB" w:rsidRPr="00847E63" w:rsidRDefault="001F59BB" w:rsidP="00DF5E3B">
            <w:pPr>
              <w:spacing w:line="216" w:lineRule="auto"/>
              <w:jc w:val="center"/>
            </w:pPr>
          </w:p>
        </w:tc>
        <w:tc>
          <w:tcPr>
            <w:tcW w:w="1134" w:type="dxa"/>
          </w:tcPr>
          <w:p w:rsidR="001F59BB" w:rsidRPr="00847E63" w:rsidRDefault="001F59BB" w:rsidP="00DF5E3B">
            <w:pPr>
              <w:spacing w:line="216" w:lineRule="auto"/>
              <w:jc w:val="center"/>
            </w:pPr>
          </w:p>
        </w:tc>
        <w:tc>
          <w:tcPr>
            <w:tcW w:w="1140" w:type="dxa"/>
            <w:gridSpan w:val="2"/>
          </w:tcPr>
          <w:p w:rsidR="001F59BB" w:rsidRPr="00847E63" w:rsidRDefault="001F59BB" w:rsidP="00DF5E3B">
            <w:pPr>
              <w:spacing w:line="216" w:lineRule="auto"/>
              <w:jc w:val="center"/>
            </w:pPr>
          </w:p>
        </w:tc>
        <w:tc>
          <w:tcPr>
            <w:tcW w:w="1700" w:type="dxa"/>
            <w:gridSpan w:val="2"/>
            <w:vMerge/>
            <w:shd w:val="clear" w:color="auto" w:fill="auto"/>
          </w:tcPr>
          <w:p w:rsidR="001F59BB" w:rsidRPr="00847E63" w:rsidRDefault="001F59BB" w:rsidP="00DF5E3B">
            <w:pPr>
              <w:spacing w:line="216" w:lineRule="auto"/>
            </w:pPr>
          </w:p>
        </w:tc>
        <w:tc>
          <w:tcPr>
            <w:tcW w:w="1849" w:type="dxa"/>
            <w:gridSpan w:val="2"/>
            <w:vMerge/>
            <w:shd w:val="clear" w:color="auto" w:fill="auto"/>
          </w:tcPr>
          <w:p w:rsidR="001F59BB" w:rsidRPr="00847E63" w:rsidRDefault="001F59BB" w:rsidP="00DF5E3B">
            <w:pPr>
              <w:spacing w:line="216" w:lineRule="auto"/>
            </w:pPr>
          </w:p>
        </w:tc>
      </w:tr>
      <w:tr w:rsidR="001F59BB" w:rsidRPr="00847E63" w:rsidTr="00E82CBE">
        <w:tc>
          <w:tcPr>
            <w:tcW w:w="2816" w:type="dxa"/>
            <w:gridSpan w:val="3"/>
            <w:shd w:val="clear" w:color="auto" w:fill="auto"/>
          </w:tcPr>
          <w:p w:rsidR="001F59BB" w:rsidRPr="00847E63" w:rsidRDefault="001F59BB" w:rsidP="008C4DC6">
            <w:pPr>
              <w:spacing w:line="216" w:lineRule="auto"/>
            </w:pPr>
          </w:p>
          <w:p w:rsidR="001F59BB" w:rsidRPr="00847E63" w:rsidRDefault="001F59BB" w:rsidP="008C4DC6">
            <w:pPr>
              <w:spacing w:line="216" w:lineRule="auto"/>
            </w:pPr>
            <w:r w:rsidRPr="00847E63">
              <w:t>Итого по разделу 15</w:t>
            </w:r>
          </w:p>
        </w:tc>
        <w:tc>
          <w:tcPr>
            <w:tcW w:w="1983" w:type="dxa"/>
            <w:gridSpan w:val="3"/>
            <w:shd w:val="clear" w:color="auto" w:fill="auto"/>
          </w:tcPr>
          <w:p w:rsidR="001F59BB" w:rsidRPr="00847E63" w:rsidRDefault="001F59BB" w:rsidP="008C4DC6">
            <w:pPr>
              <w:spacing w:line="216" w:lineRule="auto"/>
            </w:pPr>
          </w:p>
          <w:p w:rsidR="001F59BB" w:rsidRPr="00847E63" w:rsidRDefault="001F59BB" w:rsidP="008C4DC6">
            <w:pPr>
              <w:spacing w:line="216" w:lineRule="auto"/>
            </w:pPr>
            <w:r w:rsidRPr="00847E63">
              <w:t>краевой бюджет</w:t>
            </w:r>
          </w:p>
          <w:p w:rsidR="001F59BB" w:rsidRPr="00847E63" w:rsidRDefault="001F59BB" w:rsidP="008C4DC6">
            <w:pPr>
              <w:spacing w:line="216" w:lineRule="auto"/>
            </w:pPr>
          </w:p>
        </w:tc>
        <w:tc>
          <w:tcPr>
            <w:tcW w:w="1140" w:type="dxa"/>
            <w:shd w:val="clear" w:color="auto" w:fill="auto"/>
          </w:tcPr>
          <w:p w:rsidR="001F59BB" w:rsidRDefault="001F59BB" w:rsidP="00E82CBE">
            <w:pPr>
              <w:ind w:left="-105" w:right="-110"/>
              <w:jc w:val="center"/>
            </w:pPr>
          </w:p>
          <w:p w:rsidR="008D5376" w:rsidRPr="00847E63" w:rsidRDefault="008D5376" w:rsidP="00E82CBE">
            <w:pPr>
              <w:ind w:left="-105" w:right="-110"/>
              <w:jc w:val="center"/>
            </w:pPr>
            <w:r>
              <w:t>1998,4</w:t>
            </w:r>
          </w:p>
        </w:tc>
        <w:tc>
          <w:tcPr>
            <w:tcW w:w="1140" w:type="dxa"/>
            <w:gridSpan w:val="2"/>
            <w:shd w:val="clear" w:color="auto" w:fill="auto"/>
          </w:tcPr>
          <w:p w:rsidR="001F59BB" w:rsidRPr="00847E63" w:rsidRDefault="001F59BB" w:rsidP="00E82CBE">
            <w:pPr>
              <w:jc w:val="center"/>
            </w:pPr>
          </w:p>
          <w:p w:rsidR="001F59BB" w:rsidRPr="00847E63" w:rsidRDefault="001F59BB" w:rsidP="00E82CBE">
            <w:pPr>
              <w:jc w:val="center"/>
            </w:pPr>
            <w:r w:rsidRPr="00847E63">
              <w:t>364,6</w:t>
            </w:r>
          </w:p>
        </w:tc>
        <w:tc>
          <w:tcPr>
            <w:tcW w:w="1134" w:type="dxa"/>
            <w:gridSpan w:val="2"/>
            <w:shd w:val="clear" w:color="auto" w:fill="auto"/>
          </w:tcPr>
          <w:p w:rsidR="001F59BB" w:rsidRPr="00847E63" w:rsidRDefault="001F59BB" w:rsidP="00E82CBE">
            <w:pPr>
              <w:jc w:val="center"/>
            </w:pPr>
          </w:p>
          <w:p w:rsidR="001F59BB" w:rsidRPr="00847E63" w:rsidRDefault="001F59BB" w:rsidP="00E82CBE">
            <w:pPr>
              <w:jc w:val="center"/>
            </w:pPr>
            <w:r w:rsidRPr="00847E63">
              <w:t>402,9</w:t>
            </w:r>
          </w:p>
        </w:tc>
        <w:tc>
          <w:tcPr>
            <w:tcW w:w="1134" w:type="dxa"/>
            <w:gridSpan w:val="2"/>
            <w:shd w:val="clear" w:color="auto" w:fill="auto"/>
          </w:tcPr>
          <w:p w:rsidR="001F59BB" w:rsidRDefault="001F59BB" w:rsidP="008D2558">
            <w:pPr>
              <w:spacing w:line="216" w:lineRule="auto"/>
              <w:jc w:val="center"/>
            </w:pPr>
          </w:p>
          <w:p w:rsidR="001F59BB" w:rsidRPr="00847E63" w:rsidRDefault="001F59BB" w:rsidP="008D2558">
            <w:pPr>
              <w:spacing w:line="216" w:lineRule="auto"/>
              <w:jc w:val="center"/>
            </w:pPr>
            <w:r>
              <w:t>394,3</w:t>
            </w:r>
          </w:p>
        </w:tc>
        <w:tc>
          <w:tcPr>
            <w:tcW w:w="1134" w:type="dxa"/>
          </w:tcPr>
          <w:p w:rsidR="001F59BB" w:rsidRDefault="001F59BB" w:rsidP="008D2558">
            <w:pPr>
              <w:spacing w:line="216" w:lineRule="auto"/>
              <w:jc w:val="center"/>
            </w:pPr>
          </w:p>
          <w:p w:rsidR="001F59BB" w:rsidRPr="00847E63" w:rsidRDefault="001F59BB" w:rsidP="008D2558">
            <w:pPr>
              <w:spacing w:line="216" w:lineRule="auto"/>
              <w:jc w:val="center"/>
            </w:pPr>
            <w:r>
              <w:t>410,1</w:t>
            </w:r>
          </w:p>
        </w:tc>
        <w:tc>
          <w:tcPr>
            <w:tcW w:w="1140" w:type="dxa"/>
            <w:gridSpan w:val="2"/>
          </w:tcPr>
          <w:p w:rsidR="001F59BB" w:rsidRDefault="001F59BB" w:rsidP="008D2558">
            <w:pPr>
              <w:spacing w:line="216" w:lineRule="auto"/>
              <w:jc w:val="center"/>
            </w:pPr>
          </w:p>
          <w:p w:rsidR="001F59BB" w:rsidRPr="00847E63" w:rsidRDefault="001F59BB" w:rsidP="008D2558">
            <w:pPr>
              <w:spacing w:line="216" w:lineRule="auto"/>
              <w:jc w:val="center"/>
            </w:pPr>
            <w:r>
              <w:t>426,5</w:t>
            </w:r>
          </w:p>
        </w:tc>
        <w:tc>
          <w:tcPr>
            <w:tcW w:w="1700" w:type="dxa"/>
            <w:gridSpan w:val="2"/>
            <w:shd w:val="clear" w:color="auto" w:fill="auto"/>
          </w:tcPr>
          <w:p w:rsidR="001F59BB" w:rsidRPr="00847E63" w:rsidRDefault="001F59BB" w:rsidP="008C4DC6">
            <w:pPr>
              <w:spacing w:line="216" w:lineRule="auto"/>
            </w:pPr>
          </w:p>
        </w:tc>
        <w:tc>
          <w:tcPr>
            <w:tcW w:w="1849" w:type="dxa"/>
            <w:gridSpan w:val="2"/>
            <w:shd w:val="clear" w:color="auto" w:fill="auto"/>
          </w:tcPr>
          <w:p w:rsidR="001F59BB" w:rsidRPr="00847E63" w:rsidRDefault="001F59BB" w:rsidP="008C4DC6">
            <w:pPr>
              <w:spacing w:line="216" w:lineRule="auto"/>
            </w:pPr>
          </w:p>
        </w:tc>
      </w:tr>
      <w:tr w:rsidR="001F59BB" w:rsidRPr="00847E63" w:rsidTr="000C4EF2">
        <w:trPr>
          <w:trHeight w:val="551"/>
        </w:trPr>
        <w:tc>
          <w:tcPr>
            <w:tcW w:w="642" w:type="dxa"/>
            <w:shd w:val="clear" w:color="auto" w:fill="auto"/>
          </w:tcPr>
          <w:p w:rsidR="001F59BB" w:rsidRPr="00847E63" w:rsidRDefault="001F59BB" w:rsidP="000C4EF2">
            <w:pPr>
              <w:spacing w:line="216" w:lineRule="auto"/>
            </w:pPr>
            <w:r w:rsidRPr="00847E63">
              <w:t>16</w:t>
            </w:r>
          </w:p>
        </w:tc>
        <w:tc>
          <w:tcPr>
            <w:tcW w:w="2174" w:type="dxa"/>
            <w:gridSpan w:val="2"/>
            <w:shd w:val="clear" w:color="auto" w:fill="auto"/>
          </w:tcPr>
          <w:p w:rsidR="001F59BB" w:rsidRPr="00847E63" w:rsidRDefault="001F59BB" w:rsidP="000C4EF2">
            <w:pPr>
              <w:spacing w:line="216" w:lineRule="auto"/>
            </w:pPr>
            <w:r w:rsidRPr="00847E63">
              <w:t>Задача</w:t>
            </w:r>
          </w:p>
          <w:p w:rsidR="001F59BB" w:rsidRPr="00847E63" w:rsidRDefault="001F59BB" w:rsidP="000C4EF2">
            <w:pPr>
              <w:spacing w:line="216" w:lineRule="auto"/>
            </w:pPr>
          </w:p>
        </w:tc>
        <w:tc>
          <w:tcPr>
            <w:tcW w:w="12354" w:type="dxa"/>
            <w:gridSpan w:val="17"/>
            <w:shd w:val="clear" w:color="auto" w:fill="auto"/>
          </w:tcPr>
          <w:p w:rsidR="001F59BB" w:rsidRPr="00847E63" w:rsidRDefault="001F59BB" w:rsidP="00212080">
            <w:pPr>
              <w:spacing w:line="216" w:lineRule="auto"/>
              <w:rPr>
                <w:b/>
                <w:i/>
              </w:rPr>
            </w:pPr>
            <w:r w:rsidRPr="00847E63">
              <w:rPr>
                <w:b/>
                <w:i/>
              </w:rPr>
              <w:t>Подготовка технической документации на строительство объектов культуры</w:t>
            </w:r>
          </w:p>
        </w:tc>
      </w:tr>
      <w:tr w:rsidR="001F59BB" w:rsidRPr="00847E63" w:rsidTr="000C4EF2">
        <w:trPr>
          <w:trHeight w:val="551"/>
        </w:trPr>
        <w:tc>
          <w:tcPr>
            <w:tcW w:w="642" w:type="dxa"/>
            <w:vMerge w:val="restart"/>
            <w:shd w:val="clear" w:color="auto" w:fill="auto"/>
          </w:tcPr>
          <w:p w:rsidR="001F59BB" w:rsidRPr="00847E63" w:rsidRDefault="001F59BB" w:rsidP="000C4EF2">
            <w:pPr>
              <w:spacing w:line="216" w:lineRule="auto"/>
            </w:pPr>
            <w:r w:rsidRPr="00847E63">
              <w:t>16.1</w:t>
            </w:r>
          </w:p>
        </w:tc>
        <w:tc>
          <w:tcPr>
            <w:tcW w:w="2174" w:type="dxa"/>
            <w:gridSpan w:val="2"/>
            <w:vMerge w:val="restart"/>
            <w:shd w:val="clear" w:color="auto" w:fill="auto"/>
          </w:tcPr>
          <w:p w:rsidR="001F59BB" w:rsidRPr="00847E63" w:rsidRDefault="001F59BB" w:rsidP="000C4EF2">
            <w:pPr>
              <w:spacing w:line="216" w:lineRule="auto"/>
            </w:pPr>
            <w:r w:rsidRPr="00847E63">
              <w:t>Выполнение технико-</w:t>
            </w:r>
            <w:r w:rsidRPr="00847E63">
              <w:lastRenderedPageBreak/>
              <w:t>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1F59BB" w:rsidRPr="00847E63" w:rsidRDefault="001F59BB" w:rsidP="000C4EF2">
            <w:pPr>
              <w:spacing w:line="216" w:lineRule="auto"/>
            </w:pPr>
            <w:r w:rsidRPr="00847E63">
              <w:lastRenderedPageBreak/>
              <w:t>Всего</w:t>
            </w:r>
          </w:p>
          <w:p w:rsidR="001F59BB" w:rsidRPr="00847E63" w:rsidRDefault="001F59BB" w:rsidP="000C4EF2">
            <w:pPr>
              <w:spacing w:line="216" w:lineRule="auto"/>
            </w:pPr>
          </w:p>
        </w:tc>
        <w:tc>
          <w:tcPr>
            <w:tcW w:w="1140" w:type="dxa"/>
            <w:shd w:val="clear" w:color="auto" w:fill="auto"/>
          </w:tcPr>
          <w:p w:rsidR="001F59BB" w:rsidRPr="00847E63" w:rsidRDefault="008D2558" w:rsidP="007B3B52">
            <w:pPr>
              <w:jc w:val="center"/>
            </w:pPr>
            <w:r>
              <w:t>801</w:t>
            </w:r>
            <w:r w:rsidR="008D5376">
              <w:t>,0</w:t>
            </w:r>
          </w:p>
        </w:tc>
        <w:tc>
          <w:tcPr>
            <w:tcW w:w="1140" w:type="dxa"/>
            <w:gridSpan w:val="2"/>
            <w:shd w:val="clear" w:color="auto" w:fill="auto"/>
          </w:tcPr>
          <w:p w:rsidR="001F59BB" w:rsidRPr="00847E63" w:rsidRDefault="001F59BB" w:rsidP="000C4EF2">
            <w:pPr>
              <w:jc w:val="center"/>
            </w:pPr>
            <w:r w:rsidRPr="00847E63">
              <w:t>0,0</w:t>
            </w:r>
          </w:p>
        </w:tc>
        <w:tc>
          <w:tcPr>
            <w:tcW w:w="1134" w:type="dxa"/>
            <w:gridSpan w:val="2"/>
            <w:shd w:val="clear" w:color="auto" w:fill="auto"/>
          </w:tcPr>
          <w:p w:rsidR="001F59BB" w:rsidRPr="00847E63" w:rsidRDefault="001F59BB" w:rsidP="007B3B52">
            <w:pPr>
              <w:jc w:val="center"/>
            </w:pPr>
            <w:r w:rsidRPr="00847E63">
              <w:t>65</w:t>
            </w:r>
            <w:r>
              <w:t>5</w:t>
            </w:r>
            <w:r w:rsidRPr="00847E63">
              <w:t>,</w:t>
            </w:r>
            <w:r>
              <w:t>0</w:t>
            </w:r>
          </w:p>
        </w:tc>
        <w:tc>
          <w:tcPr>
            <w:tcW w:w="1134" w:type="dxa"/>
            <w:gridSpan w:val="2"/>
            <w:shd w:val="clear" w:color="auto" w:fill="auto"/>
          </w:tcPr>
          <w:p w:rsidR="001F59BB" w:rsidRPr="00847E63" w:rsidRDefault="008D2558" w:rsidP="009E147F">
            <w:pPr>
              <w:jc w:val="center"/>
            </w:pPr>
            <w:r>
              <w:t>73,0</w:t>
            </w:r>
          </w:p>
        </w:tc>
        <w:tc>
          <w:tcPr>
            <w:tcW w:w="1134" w:type="dxa"/>
            <w:shd w:val="clear" w:color="auto" w:fill="auto"/>
          </w:tcPr>
          <w:p w:rsidR="001F59BB" w:rsidRPr="00847E63" w:rsidRDefault="008D2558" w:rsidP="009E147F">
            <w:pPr>
              <w:jc w:val="center"/>
            </w:pPr>
            <w:r>
              <w:t>73,0</w:t>
            </w:r>
          </w:p>
        </w:tc>
        <w:tc>
          <w:tcPr>
            <w:tcW w:w="1140" w:type="dxa"/>
            <w:gridSpan w:val="2"/>
            <w:shd w:val="clear" w:color="auto" w:fill="auto"/>
          </w:tcPr>
          <w:p w:rsidR="001F59BB" w:rsidRPr="00847E63" w:rsidRDefault="001F59BB" w:rsidP="009E147F">
            <w:pPr>
              <w:jc w:val="center"/>
            </w:pPr>
            <w:r w:rsidRPr="00847E63">
              <w:t>0,0</w:t>
            </w:r>
          </w:p>
        </w:tc>
        <w:tc>
          <w:tcPr>
            <w:tcW w:w="1700" w:type="dxa"/>
            <w:gridSpan w:val="2"/>
            <w:vMerge w:val="restart"/>
            <w:shd w:val="clear" w:color="auto" w:fill="auto"/>
          </w:tcPr>
          <w:p w:rsidR="001F59BB" w:rsidRPr="00847E63" w:rsidRDefault="001F59BB" w:rsidP="00212080">
            <w:pPr>
              <w:spacing w:line="216" w:lineRule="auto"/>
              <w:rPr>
                <w:b/>
              </w:rPr>
            </w:pPr>
            <w:r w:rsidRPr="00847E63">
              <w:rPr>
                <w:bCs/>
              </w:rPr>
              <w:t xml:space="preserve">Обеспечение подготовки </w:t>
            </w:r>
            <w:r w:rsidRPr="00847E63">
              <w:rPr>
                <w:bCs/>
              </w:rPr>
              <w:lastRenderedPageBreak/>
              <w:t xml:space="preserve">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1F59BB" w:rsidRPr="00847E63" w:rsidRDefault="001F59BB" w:rsidP="006C01E5">
            <w:pPr>
              <w:pStyle w:val="21"/>
              <w:spacing w:after="0" w:line="240" w:lineRule="auto"/>
              <w:rPr>
                <w:bCs/>
              </w:rPr>
            </w:pPr>
            <w:r w:rsidRPr="00847E63">
              <w:rPr>
                <w:bCs/>
              </w:rPr>
              <w:lastRenderedPageBreak/>
              <w:t>УК-</w:t>
            </w:r>
            <w:r w:rsidRPr="00847E63">
              <w:rPr>
                <w:shd w:val="clear" w:color="auto" w:fill="FFFFFF"/>
              </w:rPr>
              <w:t xml:space="preserve"> </w:t>
            </w:r>
            <w:r w:rsidRPr="00847E63">
              <w:rPr>
                <w:bCs/>
              </w:rPr>
              <w:lastRenderedPageBreak/>
              <w:t xml:space="preserve">ответственный за выполнение </w:t>
            </w:r>
          </w:p>
          <w:p w:rsidR="001F59BB" w:rsidRPr="00847E63" w:rsidRDefault="001F59BB" w:rsidP="006C01E5">
            <w:pPr>
              <w:spacing w:line="216" w:lineRule="auto"/>
              <w:rPr>
                <w:bCs/>
              </w:rPr>
            </w:pPr>
            <w:r w:rsidRPr="00847E63">
              <w:rPr>
                <w:bCs/>
              </w:rPr>
              <w:t>мероприятий,</w:t>
            </w:r>
          </w:p>
          <w:p w:rsidR="001F59BB" w:rsidRPr="00847E63" w:rsidRDefault="001F59BB" w:rsidP="006C01E5">
            <w:pPr>
              <w:spacing w:line="216" w:lineRule="auto"/>
              <w:rPr>
                <w:b/>
                <w:i/>
              </w:rPr>
            </w:pPr>
            <w:r w:rsidRPr="00847E63">
              <w:rPr>
                <w:bCs/>
              </w:rPr>
              <w:t>отдел капитального строительства  - получатель субсидий</w:t>
            </w:r>
          </w:p>
        </w:tc>
      </w:tr>
      <w:tr w:rsidR="001F59BB" w:rsidRPr="00847E63" w:rsidTr="000C4EF2">
        <w:trPr>
          <w:trHeight w:val="551"/>
        </w:trPr>
        <w:tc>
          <w:tcPr>
            <w:tcW w:w="642" w:type="dxa"/>
            <w:vMerge/>
            <w:shd w:val="clear" w:color="auto" w:fill="auto"/>
          </w:tcPr>
          <w:p w:rsidR="001F59BB" w:rsidRPr="00847E63" w:rsidRDefault="001F59BB" w:rsidP="000C4EF2">
            <w:pPr>
              <w:spacing w:line="216" w:lineRule="auto"/>
            </w:pPr>
          </w:p>
        </w:tc>
        <w:tc>
          <w:tcPr>
            <w:tcW w:w="2174" w:type="dxa"/>
            <w:gridSpan w:val="2"/>
            <w:vMerge/>
            <w:shd w:val="clear" w:color="auto" w:fill="auto"/>
          </w:tcPr>
          <w:p w:rsidR="001F59BB" w:rsidRPr="00847E63" w:rsidRDefault="001F59BB" w:rsidP="000C4EF2">
            <w:pPr>
              <w:spacing w:line="216" w:lineRule="auto"/>
            </w:pPr>
          </w:p>
        </w:tc>
        <w:tc>
          <w:tcPr>
            <w:tcW w:w="1983" w:type="dxa"/>
            <w:gridSpan w:val="3"/>
            <w:shd w:val="clear" w:color="auto" w:fill="auto"/>
          </w:tcPr>
          <w:p w:rsidR="001F59BB" w:rsidRPr="00847E63" w:rsidRDefault="001F59BB" w:rsidP="000C4EF2">
            <w:pPr>
              <w:spacing w:line="216" w:lineRule="auto"/>
            </w:pPr>
            <w:r w:rsidRPr="00847E63">
              <w:t>местный бюджет</w:t>
            </w:r>
          </w:p>
          <w:p w:rsidR="001F59BB" w:rsidRPr="00847E63" w:rsidRDefault="001F59BB" w:rsidP="000C4EF2">
            <w:pPr>
              <w:spacing w:line="216" w:lineRule="auto"/>
            </w:pPr>
          </w:p>
        </w:tc>
        <w:tc>
          <w:tcPr>
            <w:tcW w:w="1140" w:type="dxa"/>
            <w:shd w:val="clear" w:color="auto" w:fill="auto"/>
          </w:tcPr>
          <w:p w:rsidR="001F59BB" w:rsidRPr="00847E63" w:rsidRDefault="008D2558" w:rsidP="007B3B52">
            <w:pPr>
              <w:jc w:val="center"/>
            </w:pPr>
            <w:r>
              <w:t>801</w:t>
            </w:r>
            <w:r w:rsidR="008D5376">
              <w:t>,0</w:t>
            </w:r>
          </w:p>
        </w:tc>
        <w:tc>
          <w:tcPr>
            <w:tcW w:w="1140" w:type="dxa"/>
            <w:gridSpan w:val="2"/>
            <w:shd w:val="clear" w:color="auto" w:fill="auto"/>
          </w:tcPr>
          <w:p w:rsidR="001F59BB" w:rsidRPr="00847E63" w:rsidRDefault="001F59BB" w:rsidP="000C4EF2">
            <w:pPr>
              <w:jc w:val="center"/>
            </w:pPr>
            <w:r w:rsidRPr="00847E63">
              <w:t>0,0</w:t>
            </w:r>
          </w:p>
        </w:tc>
        <w:tc>
          <w:tcPr>
            <w:tcW w:w="1134" w:type="dxa"/>
            <w:gridSpan w:val="2"/>
            <w:shd w:val="clear" w:color="auto" w:fill="auto"/>
          </w:tcPr>
          <w:p w:rsidR="001F59BB" w:rsidRPr="00847E63" w:rsidRDefault="001F59BB" w:rsidP="007B3B52">
            <w:pPr>
              <w:jc w:val="center"/>
            </w:pPr>
            <w:r w:rsidRPr="00847E63">
              <w:t>65</w:t>
            </w:r>
            <w:r>
              <w:t>5</w:t>
            </w:r>
            <w:r w:rsidRPr="00847E63">
              <w:t>,</w:t>
            </w:r>
            <w:r>
              <w:t>0</w:t>
            </w:r>
          </w:p>
        </w:tc>
        <w:tc>
          <w:tcPr>
            <w:tcW w:w="1134" w:type="dxa"/>
            <w:gridSpan w:val="2"/>
            <w:shd w:val="clear" w:color="auto" w:fill="auto"/>
          </w:tcPr>
          <w:p w:rsidR="001F59BB" w:rsidRPr="00847E63" w:rsidRDefault="008D2558" w:rsidP="009E147F">
            <w:pPr>
              <w:jc w:val="center"/>
            </w:pPr>
            <w:r>
              <w:t>73</w:t>
            </w:r>
            <w:r w:rsidR="001F59BB" w:rsidRPr="00847E63">
              <w:t>,0</w:t>
            </w:r>
          </w:p>
        </w:tc>
        <w:tc>
          <w:tcPr>
            <w:tcW w:w="1134" w:type="dxa"/>
            <w:shd w:val="clear" w:color="auto" w:fill="auto"/>
          </w:tcPr>
          <w:p w:rsidR="001F59BB" w:rsidRPr="00847E63" w:rsidRDefault="008D2558" w:rsidP="009E147F">
            <w:pPr>
              <w:jc w:val="center"/>
            </w:pPr>
            <w:r>
              <w:t>73</w:t>
            </w:r>
            <w:r w:rsidR="001F59BB" w:rsidRPr="00847E63">
              <w:t>,0</w:t>
            </w:r>
          </w:p>
        </w:tc>
        <w:tc>
          <w:tcPr>
            <w:tcW w:w="1140" w:type="dxa"/>
            <w:gridSpan w:val="2"/>
            <w:shd w:val="clear" w:color="auto" w:fill="auto"/>
          </w:tcPr>
          <w:p w:rsidR="001F59BB" w:rsidRPr="00847E63" w:rsidRDefault="001F59BB" w:rsidP="009E147F">
            <w:pPr>
              <w:jc w:val="center"/>
            </w:pPr>
            <w:r w:rsidRPr="00847E63">
              <w:t>0,0</w:t>
            </w:r>
          </w:p>
        </w:tc>
        <w:tc>
          <w:tcPr>
            <w:tcW w:w="1700" w:type="dxa"/>
            <w:gridSpan w:val="2"/>
            <w:vMerge/>
            <w:shd w:val="clear" w:color="auto" w:fill="auto"/>
          </w:tcPr>
          <w:p w:rsidR="001F59BB" w:rsidRPr="00847E63" w:rsidRDefault="001F59BB" w:rsidP="000C4EF2">
            <w:pPr>
              <w:spacing w:line="216" w:lineRule="auto"/>
              <w:rPr>
                <w:b/>
                <w:i/>
              </w:rPr>
            </w:pPr>
          </w:p>
        </w:tc>
        <w:tc>
          <w:tcPr>
            <w:tcW w:w="1849" w:type="dxa"/>
            <w:gridSpan w:val="2"/>
            <w:vMerge/>
            <w:shd w:val="clear" w:color="auto" w:fill="auto"/>
          </w:tcPr>
          <w:p w:rsidR="001F59BB" w:rsidRPr="00847E63" w:rsidRDefault="001F59BB" w:rsidP="000C4EF2">
            <w:pPr>
              <w:spacing w:line="216" w:lineRule="auto"/>
              <w:rPr>
                <w:b/>
                <w:i/>
              </w:rPr>
            </w:pPr>
          </w:p>
        </w:tc>
      </w:tr>
      <w:tr w:rsidR="001F59BB" w:rsidRPr="00847E63" w:rsidTr="000C4EF2">
        <w:trPr>
          <w:trHeight w:val="551"/>
        </w:trPr>
        <w:tc>
          <w:tcPr>
            <w:tcW w:w="642" w:type="dxa"/>
            <w:vMerge/>
            <w:shd w:val="clear" w:color="auto" w:fill="auto"/>
          </w:tcPr>
          <w:p w:rsidR="001F59BB" w:rsidRPr="00847E63" w:rsidRDefault="001F59BB" w:rsidP="000C4EF2">
            <w:pPr>
              <w:spacing w:line="216" w:lineRule="auto"/>
            </w:pPr>
          </w:p>
        </w:tc>
        <w:tc>
          <w:tcPr>
            <w:tcW w:w="2174" w:type="dxa"/>
            <w:gridSpan w:val="2"/>
            <w:vMerge/>
            <w:shd w:val="clear" w:color="auto" w:fill="auto"/>
          </w:tcPr>
          <w:p w:rsidR="001F59BB" w:rsidRPr="00847E63" w:rsidRDefault="001F59BB" w:rsidP="000C4EF2">
            <w:pPr>
              <w:spacing w:line="216" w:lineRule="auto"/>
            </w:pPr>
          </w:p>
        </w:tc>
        <w:tc>
          <w:tcPr>
            <w:tcW w:w="1983" w:type="dxa"/>
            <w:gridSpan w:val="3"/>
            <w:shd w:val="clear" w:color="auto" w:fill="auto"/>
          </w:tcPr>
          <w:p w:rsidR="001F59BB" w:rsidRPr="00847E63" w:rsidRDefault="001F59BB" w:rsidP="000C4EF2">
            <w:pPr>
              <w:spacing w:line="216" w:lineRule="auto"/>
              <w:rPr>
                <w:b/>
                <w:i/>
              </w:rPr>
            </w:pPr>
          </w:p>
        </w:tc>
        <w:tc>
          <w:tcPr>
            <w:tcW w:w="1140" w:type="dxa"/>
            <w:shd w:val="clear" w:color="auto" w:fill="auto"/>
          </w:tcPr>
          <w:p w:rsidR="001F59BB" w:rsidRPr="00847E63" w:rsidRDefault="001F59BB" w:rsidP="000C4EF2">
            <w:pPr>
              <w:jc w:val="center"/>
            </w:pPr>
          </w:p>
        </w:tc>
        <w:tc>
          <w:tcPr>
            <w:tcW w:w="1140" w:type="dxa"/>
            <w:gridSpan w:val="2"/>
            <w:shd w:val="clear" w:color="auto" w:fill="auto"/>
          </w:tcPr>
          <w:p w:rsidR="001F59BB" w:rsidRPr="00847E63" w:rsidRDefault="001F59BB" w:rsidP="000C4EF2">
            <w:pPr>
              <w:jc w:val="center"/>
            </w:pPr>
          </w:p>
        </w:tc>
        <w:tc>
          <w:tcPr>
            <w:tcW w:w="1134" w:type="dxa"/>
            <w:gridSpan w:val="2"/>
            <w:shd w:val="clear" w:color="auto" w:fill="auto"/>
          </w:tcPr>
          <w:p w:rsidR="001F59BB" w:rsidRPr="00847E63" w:rsidRDefault="001F59BB" w:rsidP="000C4EF2">
            <w:pPr>
              <w:jc w:val="center"/>
            </w:pPr>
          </w:p>
        </w:tc>
        <w:tc>
          <w:tcPr>
            <w:tcW w:w="1134" w:type="dxa"/>
            <w:gridSpan w:val="2"/>
            <w:shd w:val="clear" w:color="auto" w:fill="auto"/>
          </w:tcPr>
          <w:p w:rsidR="001F59BB" w:rsidRPr="00847E63" w:rsidRDefault="001F59BB" w:rsidP="009E147F">
            <w:pPr>
              <w:jc w:val="center"/>
            </w:pPr>
          </w:p>
        </w:tc>
        <w:tc>
          <w:tcPr>
            <w:tcW w:w="1134" w:type="dxa"/>
            <w:shd w:val="clear" w:color="auto" w:fill="auto"/>
          </w:tcPr>
          <w:p w:rsidR="001F59BB" w:rsidRPr="00847E63" w:rsidRDefault="001F59BB" w:rsidP="009E147F">
            <w:pPr>
              <w:jc w:val="center"/>
            </w:pPr>
          </w:p>
        </w:tc>
        <w:tc>
          <w:tcPr>
            <w:tcW w:w="1140" w:type="dxa"/>
            <w:gridSpan w:val="2"/>
            <w:shd w:val="clear" w:color="auto" w:fill="auto"/>
          </w:tcPr>
          <w:p w:rsidR="001F59BB" w:rsidRPr="00847E63" w:rsidRDefault="001F59BB" w:rsidP="000C4EF2">
            <w:pPr>
              <w:jc w:val="center"/>
            </w:pPr>
          </w:p>
        </w:tc>
        <w:tc>
          <w:tcPr>
            <w:tcW w:w="1700" w:type="dxa"/>
            <w:gridSpan w:val="2"/>
            <w:vMerge/>
            <w:shd w:val="clear" w:color="auto" w:fill="auto"/>
          </w:tcPr>
          <w:p w:rsidR="001F59BB" w:rsidRPr="00847E63" w:rsidRDefault="001F59BB" w:rsidP="000C4EF2">
            <w:pPr>
              <w:spacing w:line="216" w:lineRule="auto"/>
              <w:rPr>
                <w:b/>
                <w:i/>
              </w:rPr>
            </w:pPr>
          </w:p>
        </w:tc>
        <w:tc>
          <w:tcPr>
            <w:tcW w:w="1849" w:type="dxa"/>
            <w:gridSpan w:val="2"/>
            <w:vMerge/>
            <w:shd w:val="clear" w:color="auto" w:fill="auto"/>
          </w:tcPr>
          <w:p w:rsidR="001F59BB" w:rsidRPr="00847E63" w:rsidRDefault="001F59BB" w:rsidP="000C4EF2">
            <w:pPr>
              <w:spacing w:line="216" w:lineRule="auto"/>
              <w:rPr>
                <w:b/>
                <w:i/>
              </w:rPr>
            </w:pPr>
          </w:p>
        </w:tc>
      </w:tr>
      <w:tr w:rsidR="001F59BB" w:rsidRPr="00847E63" w:rsidTr="000C4EF2">
        <w:trPr>
          <w:trHeight w:val="551"/>
        </w:trPr>
        <w:tc>
          <w:tcPr>
            <w:tcW w:w="2816" w:type="dxa"/>
            <w:gridSpan w:val="3"/>
            <w:shd w:val="clear" w:color="auto" w:fill="auto"/>
          </w:tcPr>
          <w:p w:rsidR="001F59BB" w:rsidRPr="00847E63" w:rsidRDefault="001F59BB" w:rsidP="000C4EF2">
            <w:pPr>
              <w:spacing w:line="216" w:lineRule="auto"/>
            </w:pPr>
            <w:r w:rsidRPr="00847E63">
              <w:t>Итого по разделу 16</w:t>
            </w:r>
          </w:p>
        </w:tc>
        <w:tc>
          <w:tcPr>
            <w:tcW w:w="1983" w:type="dxa"/>
            <w:gridSpan w:val="3"/>
            <w:shd w:val="clear" w:color="auto" w:fill="auto"/>
          </w:tcPr>
          <w:p w:rsidR="001F59BB" w:rsidRPr="00847E63" w:rsidRDefault="001F59BB" w:rsidP="000C4EF2">
            <w:pPr>
              <w:spacing w:line="216" w:lineRule="auto"/>
            </w:pPr>
            <w:r w:rsidRPr="00847E63">
              <w:t>местный бюджет</w:t>
            </w:r>
          </w:p>
          <w:p w:rsidR="001F59BB" w:rsidRPr="00847E63" w:rsidRDefault="001F59BB" w:rsidP="000C4EF2">
            <w:pPr>
              <w:spacing w:line="216" w:lineRule="auto"/>
              <w:rPr>
                <w:b/>
                <w:i/>
              </w:rPr>
            </w:pPr>
          </w:p>
        </w:tc>
        <w:tc>
          <w:tcPr>
            <w:tcW w:w="1140" w:type="dxa"/>
            <w:shd w:val="clear" w:color="auto" w:fill="auto"/>
          </w:tcPr>
          <w:p w:rsidR="001F59BB" w:rsidRPr="00847E63" w:rsidRDefault="008D2558" w:rsidP="007B3B52">
            <w:pPr>
              <w:jc w:val="center"/>
            </w:pPr>
            <w:r>
              <w:t>801</w:t>
            </w:r>
            <w:r w:rsidR="008D5376">
              <w:t>,0</w:t>
            </w:r>
          </w:p>
        </w:tc>
        <w:tc>
          <w:tcPr>
            <w:tcW w:w="1140" w:type="dxa"/>
            <w:gridSpan w:val="2"/>
            <w:shd w:val="clear" w:color="auto" w:fill="auto"/>
          </w:tcPr>
          <w:p w:rsidR="001F59BB" w:rsidRPr="00847E63" w:rsidRDefault="001F59BB" w:rsidP="000C4EF2">
            <w:pPr>
              <w:jc w:val="center"/>
            </w:pPr>
            <w:r w:rsidRPr="00847E63">
              <w:t>0,0</w:t>
            </w:r>
          </w:p>
        </w:tc>
        <w:tc>
          <w:tcPr>
            <w:tcW w:w="1134" w:type="dxa"/>
            <w:gridSpan w:val="2"/>
            <w:shd w:val="clear" w:color="auto" w:fill="auto"/>
          </w:tcPr>
          <w:p w:rsidR="001F59BB" w:rsidRPr="00847E63" w:rsidRDefault="001F59BB" w:rsidP="007B3B52">
            <w:pPr>
              <w:jc w:val="center"/>
            </w:pPr>
            <w:r w:rsidRPr="00847E63">
              <w:t>65</w:t>
            </w:r>
            <w:r>
              <w:t>5</w:t>
            </w:r>
            <w:r w:rsidRPr="00847E63">
              <w:t>,</w:t>
            </w:r>
            <w:r>
              <w:t>0</w:t>
            </w:r>
          </w:p>
        </w:tc>
        <w:tc>
          <w:tcPr>
            <w:tcW w:w="1134" w:type="dxa"/>
            <w:gridSpan w:val="2"/>
            <w:shd w:val="clear" w:color="auto" w:fill="auto"/>
          </w:tcPr>
          <w:p w:rsidR="001F59BB" w:rsidRPr="00847E63" w:rsidRDefault="008D2558" w:rsidP="000C4EF2">
            <w:pPr>
              <w:jc w:val="center"/>
            </w:pPr>
            <w:r>
              <w:t>73</w:t>
            </w:r>
            <w:r w:rsidR="001F59BB" w:rsidRPr="00847E63">
              <w:t>,0</w:t>
            </w:r>
          </w:p>
        </w:tc>
        <w:tc>
          <w:tcPr>
            <w:tcW w:w="1134" w:type="dxa"/>
            <w:shd w:val="clear" w:color="auto" w:fill="auto"/>
          </w:tcPr>
          <w:p w:rsidR="001F59BB" w:rsidRPr="00847E63" w:rsidRDefault="008D2558" w:rsidP="009E147F">
            <w:pPr>
              <w:jc w:val="center"/>
            </w:pPr>
            <w:r>
              <w:t>73</w:t>
            </w:r>
            <w:r w:rsidR="001F59BB" w:rsidRPr="00847E63">
              <w:t>,0</w:t>
            </w:r>
          </w:p>
        </w:tc>
        <w:tc>
          <w:tcPr>
            <w:tcW w:w="1140" w:type="dxa"/>
            <w:gridSpan w:val="2"/>
            <w:shd w:val="clear" w:color="auto" w:fill="auto"/>
          </w:tcPr>
          <w:p w:rsidR="001F59BB" w:rsidRPr="00847E63" w:rsidRDefault="001F59BB" w:rsidP="009E147F">
            <w:pPr>
              <w:jc w:val="center"/>
            </w:pPr>
            <w:r w:rsidRPr="00847E63">
              <w:t>0,0</w:t>
            </w:r>
          </w:p>
        </w:tc>
        <w:tc>
          <w:tcPr>
            <w:tcW w:w="1700" w:type="dxa"/>
            <w:gridSpan w:val="2"/>
            <w:shd w:val="clear" w:color="auto" w:fill="auto"/>
          </w:tcPr>
          <w:p w:rsidR="001F59BB" w:rsidRPr="00847E63" w:rsidRDefault="001F59BB" w:rsidP="000C4EF2">
            <w:pPr>
              <w:spacing w:line="216" w:lineRule="auto"/>
              <w:rPr>
                <w:b/>
                <w:i/>
              </w:rPr>
            </w:pPr>
          </w:p>
        </w:tc>
        <w:tc>
          <w:tcPr>
            <w:tcW w:w="1849" w:type="dxa"/>
            <w:gridSpan w:val="2"/>
            <w:shd w:val="clear" w:color="auto" w:fill="auto"/>
          </w:tcPr>
          <w:p w:rsidR="001F59BB" w:rsidRPr="00847E63" w:rsidRDefault="001F59BB" w:rsidP="000C4EF2">
            <w:pPr>
              <w:spacing w:line="216" w:lineRule="auto"/>
              <w:rPr>
                <w:b/>
                <w:i/>
              </w:rPr>
            </w:pPr>
          </w:p>
        </w:tc>
      </w:tr>
      <w:tr w:rsidR="001F59BB" w:rsidRPr="00847E63" w:rsidTr="000C4EF2">
        <w:tc>
          <w:tcPr>
            <w:tcW w:w="2816" w:type="dxa"/>
            <w:gridSpan w:val="3"/>
            <w:vMerge w:val="restart"/>
            <w:shd w:val="clear" w:color="auto" w:fill="auto"/>
          </w:tcPr>
          <w:p w:rsidR="001F59BB" w:rsidRPr="00847E63" w:rsidRDefault="001F59BB" w:rsidP="00DF5E3B">
            <w:pPr>
              <w:spacing w:line="216" w:lineRule="auto"/>
            </w:pPr>
          </w:p>
          <w:p w:rsidR="001F59BB" w:rsidRPr="00847E63" w:rsidRDefault="001F59BB" w:rsidP="00DF5E3B">
            <w:pPr>
              <w:spacing w:line="216" w:lineRule="auto"/>
            </w:pPr>
            <w:r w:rsidRPr="00847E63">
              <w:t>Итого по муниципальной программе</w:t>
            </w:r>
          </w:p>
        </w:tc>
        <w:tc>
          <w:tcPr>
            <w:tcW w:w="1983" w:type="dxa"/>
            <w:gridSpan w:val="3"/>
            <w:shd w:val="clear" w:color="auto" w:fill="auto"/>
          </w:tcPr>
          <w:p w:rsidR="001F59BB" w:rsidRPr="00847E63" w:rsidRDefault="001F59BB" w:rsidP="00DF5E3B">
            <w:pPr>
              <w:spacing w:line="216" w:lineRule="auto"/>
            </w:pPr>
            <w:r w:rsidRPr="00847E63">
              <w:t>Всего</w:t>
            </w:r>
          </w:p>
          <w:p w:rsidR="001F59BB" w:rsidRPr="00847E63" w:rsidRDefault="001F59BB" w:rsidP="00DF5E3B">
            <w:pPr>
              <w:spacing w:line="216" w:lineRule="auto"/>
            </w:pPr>
          </w:p>
        </w:tc>
        <w:tc>
          <w:tcPr>
            <w:tcW w:w="1140" w:type="dxa"/>
            <w:shd w:val="clear" w:color="auto" w:fill="auto"/>
          </w:tcPr>
          <w:p w:rsidR="001F59BB" w:rsidRPr="00687FB1" w:rsidRDefault="008D5376" w:rsidP="008D5376">
            <w:pPr>
              <w:jc w:val="center"/>
              <w:rPr>
                <w:color w:val="000000" w:themeColor="text1"/>
              </w:rPr>
            </w:pPr>
            <w:r>
              <w:rPr>
                <w:color w:val="000000" w:themeColor="text1"/>
              </w:rPr>
              <w:t>625495,1</w:t>
            </w:r>
          </w:p>
        </w:tc>
        <w:tc>
          <w:tcPr>
            <w:tcW w:w="1140" w:type="dxa"/>
            <w:gridSpan w:val="2"/>
            <w:shd w:val="clear" w:color="auto" w:fill="auto"/>
          </w:tcPr>
          <w:p w:rsidR="001F59BB" w:rsidRPr="00687FB1" w:rsidRDefault="001F59BB" w:rsidP="00B303EB">
            <w:pPr>
              <w:jc w:val="center"/>
              <w:rPr>
                <w:color w:val="000000" w:themeColor="text1"/>
              </w:rPr>
            </w:pPr>
            <w:r w:rsidRPr="00687FB1">
              <w:rPr>
                <w:color w:val="000000" w:themeColor="text1"/>
              </w:rPr>
              <w:t>121535,8</w:t>
            </w:r>
          </w:p>
        </w:tc>
        <w:tc>
          <w:tcPr>
            <w:tcW w:w="1134" w:type="dxa"/>
            <w:gridSpan w:val="2"/>
            <w:shd w:val="clear" w:color="auto" w:fill="auto"/>
          </w:tcPr>
          <w:p w:rsidR="001F59BB" w:rsidRPr="00687FB1" w:rsidRDefault="001F59BB" w:rsidP="007B3B52">
            <w:pPr>
              <w:ind w:left="-108"/>
              <w:jc w:val="center"/>
              <w:rPr>
                <w:color w:val="000000" w:themeColor="text1"/>
              </w:rPr>
            </w:pPr>
            <w:r w:rsidRPr="00687FB1">
              <w:rPr>
                <w:color w:val="000000" w:themeColor="text1"/>
              </w:rPr>
              <w:t>141237,8</w:t>
            </w:r>
          </w:p>
        </w:tc>
        <w:tc>
          <w:tcPr>
            <w:tcW w:w="1134" w:type="dxa"/>
            <w:gridSpan w:val="2"/>
            <w:shd w:val="clear" w:color="auto" w:fill="auto"/>
          </w:tcPr>
          <w:p w:rsidR="001F59BB" w:rsidRPr="00847E63" w:rsidRDefault="001F59BB" w:rsidP="005E5AE1">
            <w:pPr>
              <w:ind w:left="-108"/>
              <w:jc w:val="center"/>
            </w:pPr>
            <w:r>
              <w:t>115753,5</w:t>
            </w:r>
          </w:p>
        </w:tc>
        <w:tc>
          <w:tcPr>
            <w:tcW w:w="1134" w:type="dxa"/>
          </w:tcPr>
          <w:p w:rsidR="001F59BB" w:rsidRPr="00847E63" w:rsidRDefault="001F59BB" w:rsidP="00894F59">
            <w:pPr>
              <w:ind w:left="-108"/>
              <w:jc w:val="center"/>
            </w:pPr>
            <w:r>
              <w:t>119349,2</w:t>
            </w:r>
          </w:p>
        </w:tc>
        <w:tc>
          <w:tcPr>
            <w:tcW w:w="1140" w:type="dxa"/>
            <w:gridSpan w:val="2"/>
          </w:tcPr>
          <w:p w:rsidR="001F59BB" w:rsidRPr="00847E63" w:rsidRDefault="001F59BB" w:rsidP="00217E3A">
            <w:pPr>
              <w:ind w:left="-108"/>
              <w:jc w:val="center"/>
            </w:pPr>
            <w:r>
              <w:t>127618,8</w:t>
            </w:r>
          </w:p>
        </w:tc>
        <w:tc>
          <w:tcPr>
            <w:tcW w:w="1700" w:type="dxa"/>
            <w:gridSpan w:val="2"/>
            <w:shd w:val="clear" w:color="auto" w:fill="auto"/>
          </w:tcPr>
          <w:p w:rsidR="001F59BB" w:rsidRPr="00847E63" w:rsidRDefault="001F59BB" w:rsidP="00DF5E3B">
            <w:pPr>
              <w:spacing w:line="216" w:lineRule="auto"/>
            </w:pPr>
          </w:p>
        </w:tc>
        <w:tc>
          <w:tcPr>
            <w:tcW w:w="1849" w:type="dxa"/>
            <w:gridSpan w:val="2"/>
            <w:shd w:val="clear" w:color="auto" w:fill="auto"/>
          </w:tcPr>
          <w:p w:rsidR="001F59BB" w:rsidRPr="00847E63" w:rsidRDefault="001F59BB" w:rsidP="00DF5E3B">
            <w:pPr>
              <w:spacing w:line="216" w:lineRule="auto"/>
            </w:pPr>
          </w:p>
        </w:tc>
      </w:tr>
      <w:tr w:rsidR="001F59BB" w:rsidRPr="00847E63" w:rsidTr="000C4EF2">
        <w:tc>
          <w:tcPr>
            <w:tcW w:w="2816" w:type="dxa"/>
            <w:gridSpan w:val="3"/>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местный бюджет</w:t>
            </w:r>
          </w:p>
          <w:p w:rsidR="001F59BB" w:rsidRPr="00847E63" w:rsidRDefault="001F59BB" w:rsidP="00DF5E3B">
            <w:pPr>
              <w:spacing w:line="216" w:lineRule="auto"/>
            </w:pPr>
          </w:p>
        </w:tc>
        <w:tc>
          <w:tcPr>
            <w:tcW w:w="1140" w:type="dxa"/>
            <w:shd w:val="clear" w:color="auto" w:fill="auto"/>
          </w:tcPr>
          <w:p w:rsidR="001F59BB" w:rsidRPr="00687FB1" w:rsidRDefault="008D5376" w:rsidP="00CF5E53">
            <w:pPr>
              <w:jc w:val="center"/>
              <w:rPr>
                <w:color w:val="000000" w:themeColor="text1"/>
              </w:rPr>
            </w:pPr>
            <w:r>
              <w:rPr>
                <w:color w:val="000000" w:themeColor="text1"/>
              </w:rPr>
              <w:t>605649,1</w:t>
            </w:r>
          </w:p>
        </w:tc>
        <w:tc>
          <w:tcPr>
            <w:tcW w:w="1140" w:type="dxa"/>
            <w:gridSpan w:val="2"/>
            <w:shd w:val="clear" w:color="auto" w:fill="auto"/>
          </w:tcPr>
          <w:p w:rsidR="001F59BB" w:rsidRPr="00687FB1" w:rsidRDefault="001F59BB" w:rsidP="00B303EB">
            <w:pPr>
              <w:jc w:val="center"/>
              <w:rPr>
                <w:color w:val="000000" w:themeColor="text1"/>
              </w:rPr>
            </w:pPr>
            <w:r w:rsidRPr="00687FB1">
              <w:rPr>
                <w:color w:val="000000" w:themeColor="text1"/>
              </w:rPr>
              <w:t>117426,7</w:t>
            </w:r>
          </w:p>
        </w:tc>
        <w:tc>
          <w:tcPr>
            <w:tcW w:w="1134" w:type="dxa"/>
            <w:gridSpan w:val="2"/>
            <w:shd w:val="clear" w:color="auto" w:fill="auto"/>
          </w:tcPr>
          <w:p w:rsidR="001F59BB" w:rsidRPr="00687FB1" w:rsidRDefault="001F59BB" w:rsidP="007B3B52">
            <w:pPr>
              <w:ind w:left="-108"/>
              <w:jc w:val="center"/>
              <w:rPr>
                <w:color w:val="000000" w:themeColor="text1"/>
              </w:rPr>
            </w:pPr>
            <w:r w:rsidRPr="00687FB1">
              <w:rPr>
                <w:color w:val="000000" w:themeColor="text1"/>
              </w:rPr>
              <w:t>126731,8</w:t>
            </w:r>
          </w:p>
        </w:tc>
        <w:tc>
          <w:tcPr>
            <w:tcW w:w="1134" w:type="dxa"/>
            <w:gridSpan w:val="2"/>
            <w:shd w:val="clear" w:color="auto" w:fill="auto"/>
          </w:tcPr>
          <w:p w:rsidR="001F59BB" w:rsidRPr="00847E63" w:rsidRDefault="001F59BB" w:rsidP="004F3D3D">
            <w:pPr>
              <w:ind w:left="-108"/>
              <w:jc w:val="center"/>
            </w:pPr>
            <w:r>
              <w:t>115359,2</w:t>
            </w:r>
          </w:p>
        </w:tc>
        <w:tc>
          <w:tcPr>
            <w:tcW w:w="1134" w:type="dxa"/>
          </w:tcPr>
          <w:p w:rsidR="001F59BB" w:rsidRPr="00847E63" w:rsidRDefault="001F59BB" w:rsidP="004F3D3D">
            <w:pPr>
              <w:ind w:left="-108"/>
              <w:jc w:val="center"/>
            </w:pPr>
            <w:r>
              <w:t>118939,1</w:t>
            </w:r>
          </w:p>
        </w:tc>
        <w:tc>
          <w:tcPr>
            <w:tcW w:w="1140" w:type="dxa"/>
            <w:gridSpan w:val="2"/>
          </w:tcPr>
          <w:p w:rsidR="001F59BB" w:rsidRPr="00847E63" w:rsidRDefault="001F59BB" w:rsidP="00217E3A">
            <w:pPr>
              <w:ind w:left="-108"/>
              <w:jc w:val="center"/>
            </w:pPr>
            <w:r>
              <w:t>127192,3</w:t>
            </w:r>
          </w:p>
        </w:tc>
        <w:tc>
          <w:tcPr>
            <w:tcW w:w="1700" w:type="dxa"/>
            <w:gridSpan w:val="2"/>
            <w:shd w:val="clear" w:color="auto" w:fill="auto"/>
          </w:tcPr>
          <w:p w:rsidR="001F59BB" w:rsidRPr="00847E63" w:rsidRDefault="001F59BB" w:rsidP="00DF5E3B">
            <w:pPr>
              <w:spacing w:line="216" w:lineRule="auto"/>
            </w:pPr>
          </w:p>
        </w:tc>
        <w:tc>
          <w:tcPr>
            <w:tcW w:w="1849" w:type="dxa"/>
            <w:gridSpan w:val="2"/>
            <w:shd w:val="clear" w:color="auto" w:fill="auto"/>
          </w:tcPr>
          <w:p w:rsidR="001F59BB" w:rsidRPr="00847E63" w:rsidRDefault="001F59BB" w:rsidP="00DF5E3B">
            <w:pPr>
              <w:spacing w:line="216" w:lineRule="auto"/>
            </w:pPr>
          </w:p>
        </w:tc>
      </w:tr>
      <w:tr w:rsidR="001F59BB" w:rsidRPr="00847E63" w:rsidTr="000C4EF2">
        <w:tc>
          <w:tcPr>
            <w:tcW w:w="2816" w:type="dxa"/>
            <w:gridSpan w:val="3"/>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краевой бюджет</w:t>
            </w:r>
          </w:p>
          <w:p w:rsidR="001F59BB" w:rsidRPr="00847E63" w:rsidRDefault="001F59BB" w:rsidP="00DF5E3B">
            <w:pPr>
              <w:spacing w:line="216" w:lineRule="auto"/>
            </w:pPr>
          </w:p>
        </w:tc>
        <w:tc>
          <w:tcPr>
            <w:tcW w:w="1140" w:type="dxa"/>
            <w:shd w:val="clear" w:color="auto" w:fill="auto"/>
          </w:tcPr>
          <w:p w:rsidR="001F59BB" w:rsidRPr="00847E63" w:rsidRDefault="008D5376" w:rsidP="00BA7F83">
            <w:pPr>
              <w:jc w:val="center"/>
            </w:pPr>
            <w:r>
              <w:t>9325,3</w:t>
            </w:r>
          </w:p>
        </w:tc>
        <w:tc>
          <w:tcPr>
            <w:tcW w:w="1140" w:type="dxa"/>
            <w:gridSpan w:val="2"/>
            <w:shd w:val="clear" w:color="auto" w:fill="auto"/>
          </w:tcPr>
          <w:p w:rsidR="001F59BB" w:rsidRPr="00847E63" w:rsidRDefault="001F59BB" w:rsidP="00DF5E3B">
            <w:pPr>
              <w:jc w:val="center"/>
            </w:pPr>
            <w:r w:rsidRPr="00847E63">
              <w:t>4109,1</w:t>
            </w:r>
          </w:p>
        </w:tc>
        <w:tc>
          <w:tcPr>
            <w:tcW w:w="1134" w:type="dxa"/>
            <w:gridSpan w:val="2"/>
            <w:shd w:val="clear" w:color="auto" w:fill="auto"/>
          </w:tcPr>
          <w:p w:rsidR="001F59BB" w:rsidRPr="00847E63" w:rsidRDefault="001F59BB" w:rsidP="00490FB6">
            <w:pPr>
              <w:ind w:left="-108" w:right="-108"/>
              <w:jc w:val="center"/>
            </w:pPr>
            <w:r w:rsidRPr="00847E63">
              <w:t>3985,3</w:t>
            </w:r>
          </w:p>
        </w:tc>
        <w:tc>
          <w:tcPr>
            <w:tcW w:w="1134" w:type="dxa"/>
            <w:gridSpan w:val="2"/>
            <w:shd w:val="clear" w:color="auto" w:fill="auto"/>
          </w:tcPr>
          <w:p w:rsidR="001F59BB" w:rsidRPr="00847E63" w:rsidRDefault="001F59BB" w:rsidP="00DF5E3B">
            <w:pPr>
              <w:ind w:left="-108" w:right="-108"/>
              <w:jc w:val="center"/>
            </w:pPr>
            <w:r>
              <w:t>394,3</w:t>
            </w:r>
          </w:p>
        </w:tc>
        <w:tc>
          <w:tcPr>
            <w:tcW w:w="1134" w:type="dxa"/>
          </w:tcPr>
          <w:p w:rsidR="001F59BB" w:rsidRPr="00847E63" w:rsidRDefault="001F59BB" w:rsidP="00DF5E3B">
            <w:pPr>
              <w:ind w:left="-108" w:right="-108" w:firstLine="108"/>
              <w:jc w:val="center"/>
            </w:pPr>
            <w:r>
              <w:t>410,1</w:t>
            </w:r>
          </w:p>
        </w:tc>
        <w:tc>
          <w:tcPr>
            <w:tcW w:w="1140" w:type="dxa"/>
            <w:gridSpan w:val="2"/>
          </w:tcPr>
          <w:p w:rsidR="001F59BB" w:rsidRPr="00847E63" w:rsidRDefault="001F59BB" w:rsidP="00771185">
            <w:pPr>
              <w:ind w:left="-108" w:right="-108" w:firstLine="108"/>
              <w:jc w:val="center"/>
            </w:pPr>
            <w:r>
              <w:t>426,5</w:t>
            </w:r>
          </w:p>
        </w:tc>
        <w:tc>
          <w:tcPr>
            <w:tcW w:w="1700" w:type="dxa"/>
            <w:gridSpan w:val="2"/>
            <w:shd w:val="clear" w:color="auto" w:fill="auto"/>
          </w:tcPr>
          <w:p w:rsidR="001F59BB" w:rsidRPr="00847E63" w:rsidRDefault="001F59BB" w:rsidP="00DF5E3B">
            <w:pPr>
              <w:spacing w:line="216" w:lineRule="auto"/>
            </w:pPr>
          </w:p>
        </w:tc>
        <w:tc>
          <w:tcPr>
            <w:tcW w:w="1849" w:type="dxa"/>
            <w:gridSpan w:val="2"/>
            <w:shd w:val="clear" w:color="auto" w:fill="auto"/>
          </w:tcPr>
          <w:p w:rsidR="001F59BB" w:rsidRPr="00847E63" w:rsidRDefault="001F59BB" w:rsidP="00DF5E3B">
            <w:pPr>
              <w:spacing w:line="216" w:lineRule="auto"/>
            </w:pPr>
          </w:p>
        </w:tc>
      </w:tr>
      <w:tr w:rsidR="001F59BB" w:rsidRPr="00847E63" w:rsidTr="000C4EF2">
        <w:tc>
          <w:tcPr>
            <w:tcW w:w="2816" w:type="dxa"/>
            <w:gridSpan w:val="3"/>
            <w:vMerge/>
            <w:shd w:val="clear" w:color="auto" w:fill="auto"/>
          </w:tcPr>
          <w:p w:rsidR="001F59BB" w:rsidRPr="00847E63" w:rsidRDefault="001F59BB" w:rsidP="00DF5E3B">
            <w:pPr>
              <w:spacing w:line="216" w:lineRule="auto"/>
            </w:pPr>
          </w:p>
        </w:tc>
        <w:tc>
          <w:tcPr>
            <w:tcW w:w="1983" w:type="dxa"/>
            <w:gridSpan w:val="3"/>
            <w:shd w:val="clear" w:color="auto" w:fill="auto"/>
          </w:tcPr>
          <w:p w:rsidR="001F59BB" w:rsidRPr="00847E63" w:rsidRDefault="001F59BB" w:rsidP="00DF5E3B">
            <w:pPr>
              <w:spacing w:line="216" w:lineRule="auto"/>
            </w:pPr>
            <w:r w:rsidRPr="00847E63">
              <w:t>федеральный бюджет</w:t>
            </w:r>
          </w:p>
        </w:tc>
        <w:tc>
          <w:tcPr>
            <w:tcW w:w="1140" w:type="dxa"/>
            <w:shd w:val="clear" w:color="auto" w:fill="auto"/>
          </w:tcPr>
          <w:p w:rsidR="001F59BB" w:rsidRPr="00847E63" w:rsidRDefault="008D5376" w:rsidP="00BA7F83">
            <w:pPr>
              <w:jc w:val="center"/>
            </w:pPr>
            <w:r>
              <w:t>10520,7</w:t>
            </w:r>
          </w:p>
        </w:tc>
        <w:tc>
          <w:tcPr>
            <w:tcW w:w="1140" w:type="dxa"/>
            <w:gridSpan w:val="2"/>
            <w:shd w:val="clear" w:color="auto" w:fill="auto"/>
          </w:tcPr>
          <w:p w:rsidR="001F59BB" w:rsidRPr="00847E63" w:rsidRDefault="001F59BB" w:rsidP="00DF5E3B">
            <w:pPr>
              <w:jc w:val="center"/>
            </w:pPr>
            <w:r w:rsidRPr="00847E63">
              <w:t>0,0</w:t>
            </w:r>
          </w:p>
        </w:tc>
        <w:tc>
          <w:tcPr>
            <w:tcW w:w="1134" w:type="dxa"/>
            <w:gridSpan w:val="2"/>
            <w:shd w:val="clear" w:color="auto" w:fill="auto"/>
          </w:tcPr>
          <w:p w:rsidR="001F59BB" w:rsidRPr="00847E63" w:rsidRDefault="001F59BB" w:rsidP="001510F0">
            <w:pPr>
              <w:ind w:left="-108" w:right="-108"/>
              <w:jc w:val="center"/>
            </w:pPr>
            <w:r w:rsidRPr="00847E63">
              <w:t>10520,</w:t>
            </w:r>
            <w:bookmarkStart w:id="2" w:name="_GoBack"/>
            <w:bookmarkEnd w:id="2"/>
            <w:r w:rsidRPr="00847E63">
              <w:t>7</w:t>
            </w:r>
          </w:p>
        </w:tc>
        <w:tc>
          <w:tcPr>
            <w:tcW w:w="1134" w:type="dxa"/>
            <w:gridSpan w:val="2"/>
            <w:shd w:val="clear" w:color="auto" w:fill="auto"/>
          </w:tcPr>
          <w:p w:rsidR="001F59BB" w:rsidRPr="00847E63" w:rsidRDefault="001F59BB" w:rsidP="00DF5E3B">
            <w:pPr>
              <w:ind w:left="-108" w:right="-108"/>
              <w:jc w:val="center"/>
            </w:pPr>
            <w:r w:rsidRPr="00847E63">
              <w:t>0,0</w:t>
            </w:r>
          </w:p>
        </w:tc>
        <w:tc>
          <w:tcPr>
            <w:tcW w:w="1134" w:type="dxa"/>
          </w:tcPr>
          <w:p w:rsidR="001F59BB" w:rsidRPr="00847E63" w:rsidRDefault="001F59BB" w:rsidP="00DF5E3B">
            <w:pPr>
              <w:ind w:left="-108" w:right="-108" w:firstLine="108"/>
              <w:jc w:val="center"/>
            </w:pPr>
            <w:r w:rsidRPr="00847E63">
              <w:t>0,0</w:t>
            </w:r>
          </w:p>
        </w:tc>
        <w:tc>
          <w:tcPr>
            <w:tcW w:w="1140" w:type="dxa"/>
            <w:gridSpan w:val="2"/>
          </w:tcPr>
          <w:p w:rsidR="001F59BB" w:rsidRPr="00847E63" w:rsidRDefault="001F59BB" w:rsidP="00771185">
            <w:pPr>
              <w:ind w:left="-108" w:right="-108" w:firstLine="108"/>
              <w:jc w:val="center"/>
            </w:pPr>
            <w:r w:rsidRPr="00847E63">
              <w:t>0,0</w:t>
            </w:r>
          </w:p>
        </w:tc>
        <w:tc>
          <w:tcPr>
            <w:tcW w:w="1700" w:type="dxa"/>
            <w:gridSpan w:val="2"/>
            <w:shd w:val="clear" w:color="auto" w:fill="auto"/>
          </w:tcPr>
          <w:p w:rsidR="001F59BB" w:rsidRPr="00847E63" w:rsidRDefault="001F59BB" w:rsidP="00DF5E3B">
            <w:pPr>
              <w:spacing w:line="216" w:lineRule="auto"/>
            </w:pPr>
          </w:p>
        </w:tc>
        <w:tc>
          <w:tcPr>
            <w:tcW w:w="1849" w:type="dxa"/>
            <w:gridSpan w:val="2"/>
            <w:shd w:val="clear" w:color="auto" w:fill="auto"/>
          </w:tcPr>
          <w:p w:rsidR="001F59BB" w:rsidRPr="00847E63" w:rsidRDefault="001F59BB" w:rsidP="00DF5E3B">
            <w:pPr>
              <w:spacing w:line="216" w:lineRule="auto"/>
            </w:pPr>
          </w:p>
        </w:tc>
      </w:tr>
    </w:tbl>
    <w:p w:rsidR="00F05510" w:rsidRPr="00847E63" w:rsidRDefault="00F05510" w:rsidP="00922C77">
      <w:pPr>
        <w:jc w:val="both"/>
        <w:sectPr w:rsidR="00F05510" w:rsidRPr="00847E63" w:rsidSect="004736A5">
          <w:pgSz w:w="16838" w:h="11906" w:orient="landscape"/>
          <w:pgMar w:top="851" w:right="1134" w:bottom="1276" w:left="1134" w:header="709" w:footer="709" w:gutter="0"/>
          <w:cols w:space="708"/>
          <w:docGrid w:linePitch="360"/>
        </w:sectPr>
      </w:pPr>
    </w:p>
    <w:p w:rsidR="00451465" w:rsidRPr="00847E63" w:rsidRDefault="00451465" w:rsidP="00E876F5">
      <w:pPr>
        <w:pStyle w:val="21"/>
        <w:spacing w:after="0" w:line="240" w:lineRule="auto"/>
        <w:ind w:firstLine="709"/>
        <w:jc w:val="center"/>
        <w:rPr>
          <w:b/>
          <w:bCs/>
          <w:sz w:val="28"/>
          <w:szCs w:val="28"/>
        </w:rPr>
      </w:pPr>
      <w:r w:rsidRPr="00847E63">
        <w:rPr>
          <w:b/>
          <w:bCs/>
          <w:sz w:val="28"/>
          <w:szCs w:val="28"/>
        </w:rPr>
        <w:lastRenderedPageBreak/>
        <w:t>4. Перечень и краткое описание подпрограмм</w:t>
      </w:r>
    </w:p>
    <w:p w:rsidR="00451465" w:rsidRPr="00847E63" w:rsidRDefault="00451465" w:rsidP="00E876F5">
      <w:pPr>
        <w:pStyle w:val="21"/>
        <w:spacing w:after="0" w:line="240" w:lineRule="auto"/>
        <w:ind w:firstLine="709"/>
        <w:jc w:val="center"/>
        <w:rPr>
          <w:bCs/>
          <w:sz w:val="28"/>
          <w:szCs w:val="28"/>
        </w:rPr>
      </w:pPr>
    </w:p>
    <w:p w:rsidR="00451465" w:rsidRPr="00847E63" w:rsidRDefault="00451465" w:rsidP="00451465">
      <w:pPr>
        <w:pStyle w:val="21"/>
        <w:tabs>
          <w:tab w:val="left" w:pos="3116"/>
          <w:tab w:val="center" w:pos="4819"/>
        </w:tabs>
        <w:spacing w:after="0" w:line="240" w:lineRule="auto"/>
        <w:ind w:firstLine="709"/>
        <w:jc w:val="both"/>
        <w:rPr>
          <w:bCs/>
          <w:sz w:val="28"/>
          <w:szCs w:val="28"/>
        </w:rPr>
      </w:pPr>
      <w:r w:rsidRPr="00847E63">
        <w:rPr>
          <w:bCs/>
          <w:sz w:val="28"/>
          <w:szCs w:val="28"/>
        </w:rPr>
        <w:t>Подпрограммы не предусмотрены.</w:t>
      </w:r>
    </w:p>
    <w:p w:rsidR="00451465" w:rsidRPr="00847E63" w:rsidRDefault="00451465" w:rsidP="00451465">
      <w:pPr>
        <w:pStyle w:val="21"/>
        <w:tabs>
          <w:tab w:val="left" w:pos="3116"/>
          <w:tab w:val="center" w:pos="4819"/>
        </w:tabs>
        <w:spacing w:after="0" w:line="240" w:lineRule="auto"/>
        <w:ind w:firstLine="709"/>
        <w:jc w:val="both"/>
        <w:rPr>
          <w:bCs/>
          <w:sz w:val="32"/>
          <w:szCs w:val="32"/>
        </w:rPr>
      </w:pPr>
    </w:p>
    <w:p w:rsidR="00451465" w:rsidRPr="00847E63" w:rsidRDefault="00451465" w:rsidP="00451465">
      <w:pPr>
        <w:jc w:val="center"/>
        <w:rPr>
          <w:b/>
          <w:sz w:val="28"/>
          <w:szCs w:val="28"/>
        </w:rPr>
      </w:pPr>
      <w:r w:rsidRPr="00847E63">
        <w:rPr>
          <w:b/>
          <w:sz w:val="28"/>
          <w:szCs w:val="28"/>
        </w:rPr>
        <w:t>5. Обоснование ресурсного обеспечения муниципальной программы</w:t>
      </w:r>
    </w:p>
    <w:p w:rsidR="00451465" w:rsidRPr="00847E63" w:rsidRDefault="00451465" w:rsidP="00451465">
      <w:pPr>
        <w:ind w:firstLine="851"/>
        <w:jc w:val="both"/>
        <w:rPr>
          <w:sz w:val="32"/>
          <w:szCs w:val="32"/>
        </w:rPr>
      </w:pPr>
    </w:p>
    <w:p w:rsidR="00451465" w:rsidRPr="00847E63" w:rsidRDefault="00451465" w:rsidP="00451465">
      <w:pPr>
        <w:ind w:firstLine="709"/>
        <w:jc w:val="both"/>
        <w:rPr>
          <w:sz w:val="28"/>
          <w:szCs w:val="28"/>
        </w:rPr>
      </w:pPr>
      <w:r w:rsidRPr="00847E63">
        <w:rPr>
          <w:sz w:val="28"/>
          <w:szCs w:val="28"/>
        </w:rPr>
        <w:t xml:space="preserve">Финансирование мероприятий </w:t>
      </w:r>
      <w:r w:rsidR="00281760" w:rsidRPr="00847E63">
        <w:rPr>
          <w:sz w:val="28"/>
          <w:szCs w:val="28"/>
        </w:rPr>
        <w:t xml:space="preserve">муниципальной </w:t>
      </w:r>
      <w:r w:rsidRPr="00847E63">
        <w:rPr>
          <w:sz w:val="28"/>
          <w:szCs w:val="28"/>
        </w:rPr>
        <w:t xml:space="preserve">программы предусматривается осуществлять за счет средств </w:t>
      </w:r>
      <w:r w:rsidR="00501AF3" w:rsidRPr="00847E63">
        <w:rPr>
          <w:sz w:val="28"/>
          <w:szCs w:val="28"/>
        </w:rPr>
        <w:t xml:space="preserve">федерального, </w:t>
      </w:r>
      <w:r w:rsidRPr="00847E63">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847E63" w:rsidRDefault="00451465" w:rsidP="00451465">
      <w:pPr>
        <w:ind w:firstLine="709"/>
        <w:jc w:val="both"/>
        <w:rPr>
          <w:sz w:val="28"/>
          <w:szCs w:val="28"/>
        </w:rPr>
      </w:pPr>
      <w:r w:rsidRPr="00847E63">
        <w:rPr>
          <w:sz w:val="28"/>
          <w:szCs w:val="28"/>
        </w:rPr>
        <w:t>Ресурсное обеспечение реализации основных мероприятий муниципальной программы приведено в таблице:</w:t>
      </w:r>
    </w:p>
    <w:p w:rsidR="00451465" w:rsidRPr="00847E63" w:rsidRDefault="00451465" w:rsidP="00451465">
      <w:pPr>
        <w:ind w:firstLine="709"/>
        <w:jc w:val="right"/>
        <w:rPr>
          <w:sz w:val="28"/>
          <w:szCs w:val="28"/>
        </w:rPr>
      </w:pPr>
    </w:p>
    <w:p w:rsidR="00451465" w:rsidRPr="00847E63" w:rsidRDefault="00451465" w:rsidP="00451465">
      <w:pPr>
        <w:ind w:firstLine="709"/>
        <w:jc w:val="right"/>
        <w:rPr>
          <w:sz w:val="28"/>
          <w:szCs w:val="28"/>
        </w:rPr>
      </w:pPr>
      <w:r w:rsidRPr="00847E63">
        <w:rPr>
          <w:sz w:val="28"/>
          <w:szCs w:val="28"/>
        </w:rPr>
        <w:t>Таблица №</w:t>
      </w:r>
      <w:r w:rsidR="00994CF1" w:rsidRPr="00847E63">
        <w:rPr>
          <w:sz w:val="28"/>
          <w:szCs w:val="28"/>
        </w:rPr>
        <w:t xml:space="preserve"> </w:t>
      </w:r>
      <w:r w:rsidRPr="00847E63">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847E63" w:rsidRPr="00847E63" w:rsidTr="00777F64">
        <w:tc>
          <w:tcPr>
            <w:tcW w:w="1970" w:type="dxa"/>
            <w:vMerge w:val="restart"/>
          </w:tcPr>
          <w:p w:rsidR="00451465" w:rsidRPr="00847E63" w:rsidRDefault="00451465" w:rsidP="00451465">
            <w:r w:rsidRPr="00847E63">
              <w:t>Год реализации</w:t>
            </w:r>
          </w:p>
        </w:tc>
        <w:tc>
          <w:tcPr>
            <w:tcW w:w="7669" w:type="dxa"/>
            <w:gridSpan w:val="4"/>
          </w:tcPr>
          <w:p w:rsidR="00451465" w:rsidRPr="00847E63" w:rsidRDefault="00451465" w:rsidP="00451465">
            <w:r w:rsidRPr="00847E63">
              <w:t>Объем финансирования, тыс. рублей</w:t>
            </w:r>
          </w:p>
        </w:tc>
      </w:tr>
      <w:tr w:rsidR="00847E63" w:rsidRPr="00847E63" w:rsidTr="00777F64">
        <w:tc>
          <w:tcPr>
            <w:tcW w:w="1970" w:type="dxa"/>
            <w:vMerge/>
          </w:tcPr>
          <w:p w:rsidR="00451465" w:rsidRPr="00847E63" w:rsidRDefault="00451465" w:rsidP="00451465">
            <w:pPr>
              <w:jc w:val="right"/>
            </w:pPr>
          </w:p>
        </w:tc>
        <w:tc>
          <w:tcPr>
            <w:tcW w:w="1971" w:type="dxa"/>
            <w:vMerge w:val="restart"/>
          </w:tcPr>
          <w:p w:rsidR="00451465" w:rsidRPr="00847E63" w:rsidRDefault="00451465" w:rsidP="00451465">
            <w:r w:rsidRPr="00847E63">
              <w:t>Всего</w:t>
            </w:r>
          </w:p>
        </w:tc>
        <w:tc>
          <w:tcPr>
            <w:tcW w:w="5698" w:type="dxa"/>
            <w:gridSpan w:val="3"/>
          </w:tcPr>
          <w:p w:rsidR="00451465" w:rsidRPr="00847E63" w:rsidRDefault="00451465" w:rsidP="00451465">
            <w:r w:rsidRPr="00847E63">
              <w:t>в разрезе источников финансирования</w:t>
            </w:r>
          </w:p>
        </w:tc>
      </w:tr>
      <w:tr w:rsidR="00847E63" w:rsidRPr="00847E63" w:rsidTr="00777F64">
        <w:tc>
          <w:tcPr>
            <w:tcW w:w="1970" w:type="dxa"/>
            <w:vMerge/>
          </w:tcPr>
          <w:p w:rsidR="00451465" w:rsidRPr="00847E63" w:rsidRDefault="00451465" w:rsidP="00451465">
            <w:pPr>
              <w:jc w:val="right"/>
            </w:pPr>
          </w:p>
        </w:tc>
        <w:tc>
          <w:tcPr>
            <w:tcW w:w="1971" w:type="dxa"/>
            <w:vMerge/>
          </w:tcPr>
          <w:p w:rsidR="00451465" w:rsidRPr="00847E63" w:rsidRDefault="00451465" w:rsidP="00451465">
            <w:pPr>
              <w:jc w:val="right"/>
            </w:pPr>
          </w:p>
        </w:tc>
        <w:tc>
          <w:tcPr>
            <w:tcW w:w="1871" w:type="dxa"/>
          </w:tcPr>
          <w:p w:rsidR="00451465" w:rsidRPr="00847E63" w:rsidRDefault="00451465" w:rsidP="00451465">
            <w:r w:rsidRPr="00847E63">
              <w:t>федеральный бюджет</w:t>
            </w:r>
          </w:p>
        </w:tc>
        <w:tc>
          <w:tcPr>
            <w:tcW w:w="1843" w:type="dxa"/>
          </w:tcPr>
          <w:p w:rsidR="00451465" w:rsidRPr="00847E63" w:rsidRDefault="00451465" w:rsidP="00451465">
            <w:r w:rsidRPr="00847E63">
              <w:t>краевой бюджет</w:t>
            </w:r>
          </w:p>
        </w:tc>
        <w:tc>
          <w:tcPr>
            <w:tcW w:w="1984" w:type="dxa"/>
          </w:tcPr>
          <w:p w:rsidR="00451465" w:rsidRPr="00847E63" w:rsidRDefault="00451465" w:rsidP="00451465">
            <w:r w:rsidRPr="00847E63">
              <w:t>местный бюджет</w:t>
            </w:r>
          </w:p>
        </w:tc>
      </w:tr>
      <w:tr w:rsidR="00847E63" w:rsidRPr="00847E63" w:rsidTr="00777F64">
        <w:tc>
          <w:tcPr>
            <w:tcW w:w="1970" w:type="dxa"/>
          </w:tcPr>
          <w:p w:rsidR="00F05510" w:rsidRPr="00847E63" w:rsidRDefault="00F05510" w:rsidP="00451465">
            <w:pPr>
              <w:jc w:val="both"/>
            </w:pPr>
            <w:r w:rsidRPr="00847E63">
              <w:t>2020</w:t>
            </w:r>
          </w:p>
        </w:tc>
        <w:tc>
          <w:tcPr>
            <w:tcW w:w="1971" w:type="dxa"/>
          </w:tcPr>
          <w:p w:rsidR="00F05510" w:rsidRPr="00847E63" w:rsidRDefault="00D17F22" w:rsidP="001C1ECD">
            <w:pPr>
              <w:jc w:val="right"/>
            </w:pPr>
            <w:r w:rsidRPr="00847E63">
              <w:t>121535,8</w:t>
            </w:r>
          </w:p>
        </w:tc>
        <w:tc>
          <w:tcPr>
            <w:tcW w:w="1871" w:type="dxa"/>
          </w:tcPr>
          <w:p w:rsidR="00F05510" w:rsidRPr="00847E63" w:rsidRDefault="00F05510" w:rsidP="001C1ECD">
            <w:pPr>
              <w:jc w:val="right"/>
            </w:pPr>
            <w:r w:rsidRPr="00847E63">
              <w:t>0,0</w:t>
            </w:r>
          </w:p>
        </w:tc>
        <w:tc>
          <w:tcPr>
            <w:tcW w:w="1843" w:type="dxa"/>
          </w:tcPr>
          <w:p w:rsidR="00F05510" w:rsidRPr="00847E63" w:rsidRDefault="00F05510" w:rsidP="001C1ECD">
            <w:pPr>
              <w:jc w:val="right"/>
            </w:pPr>
            <w:r w:rsidRPr="00847E63">
              <w:t>4109,1</w:t>
            </w:r>
          </w:p>
        </w:tc>
        <w:tc>
          <w:tcPr>
            <w:tcW w:w="1984" w:type="dxa"/>
          </w:tcPr>
          <w:p w:rsidR="00F05510" w:rsidRPr="00847E63" w:rsidRDefault="00D17F22" w:rsidP="007B0E39">
            <w:pPr>
              <w:jc w:val="right"/>
            </w:pPr>
            <w:r w:rsidRPr="00847E63">
              <w:t>117426,</w:t>
            </w:r>
            <w:r w:rsidR="007B0E39" w:rsidRPr="00847E63">
              <w:t>7</w:t>
            </w:r>
          </w:p>
        </w:tc>
      </w:tr>
      <w:tr w:rsidR="00847E63" w:rsidRPr="00847E63" w:rsidTr="00777F64">
        <w:tc>
          <w:tcPr>
            <w:tcW w:w="1970" w:type="dxa"/>
          </w:tcPr>
          <w:p w:rsidR="00F05510" w:rsidRPr="00847E63" w:rsidRDefault="00F05510" w:rsidP="00451465">
            <w:pPr>
              <w:jc w:val="both"/>
            </w:pPr>
            <w:r w:rsidRPr="00847E63">
              <w:t>2021</w:t>
            </w:r>
          </w:p>
        </w:tc>
        <w:tc>
          <w:tcPr>
            <w:tcW w:w="1971" w:type="dxa"/>
          </w:tcPr>
          <w:p w:rsidR="00F05510" w:rsidRPr="00847E63" w:rsidRDefault="00506332" w:rsidP="00687FB1">
            <w:pPr>
              <w:jc w:val="right"/>
            </w:pPr>
            <w:r w:rsidRPr="00847E63">
              <w:t>141237,</w:t>
            </w:r>
            <w:r w:rsidR="00687FB1">
              <w:t>8</w:t>
            </w:r>
          </w:p>
        </w:tc>
        <w:tc>
          <w:tcPr>
            <w:tcW w:w="1871" w:type="dxa"/>
          </w:tcPr>
          <w:p w:rsidR="00F05510" w:rsidRPr="00847E63" w:rsidRDefault="001510F0" w:rsidP="001C1ECD">
            <w:pPr>
              <w:jc w:val="right"/>
            </w:pPr>
            <w:r w:rsidRPr="00847E63">
              <w:t>10520,7</w:t>
            </w:r>
          </w:p>
        </w:tc>
        <w:tc>
          <w:tcPr>
            <w:tcW w:w="1843" w:type="dxa"/>
          </w:tcPr>
          <w:p w:rsidR="00F05510" w:rsidRPr="00847E63" w:rsidRDefault="004432EA" w:rsidP="00490FB6">
            <w:pPr>
              <w:jc w:val="right"/>
            </w:pPr>
            <w:r w:rsidRPr="00847E63">
              <w:t>3985,3</w:t>
            </w:r>
          </w:p>
        </w:tc>
        <w:tc>
          <w:tcPr>
            <w:tcW w:w="1984" w:type="dxa"/>
          </w:tcPr>
          <w:p w:rsidR="00F05510" w:rsidRPr="00847E63" w:rsidRDefault="00506332" w:rsidP="00687FB1">
            <w:pPr>
              <w:jc w:val="right"/>
            </w:pPr>
            <w:r w:rsidRPr="00847E63">
              <w:t>126731,</w:t>
            </w:r>
            <w:r w:rsidR="00687FB1">
              <w:t>8</w:t>
            </w:r>
          </w:p>
        </w:tc>
      </w:tr>
      <w:tr w:rsidR="00847E63" w:rsidRPr="00847E63" w:rsidTr="00777F64">
        <w:tc>
          <w:tcPr>
            <w:tcW w:w="1970" w:type="dxa"/>
          </w:tcPr>
          <w:p w:rsidR="00F05510" w:rsidRPr="00847E63" w:rsidRDefault="00F05510" w:rsidP="00451465">
            <w:pPr>
              <w:jc w:val="both"/>
            </w:pPr>
            <w:r w:rsidRPr="00847E63">
              <w:t>2022</w:t>
            </w:r>
          </w:p>
        </w:tc>
        <w:tc>
          <w:tcPr>
            <w:tcW w:w="1971" w:type="dxa"/>
          </w:tcPr>
          <w:p w:rsidR="00F05510" w:rsidRPr="008D5376" w:rsidRDefault="008D5376" w:rsidP="004F3D3D">
            <w:pPr>
              <w:jc w:val="right"/>
              <w:rPr>
                <w:color w:val="000000" w:themeColor="text1"/>
              </w:rPr>
            </w:pPr>
            <w:r w:rsidRPr="008D5376">
              <w:rPr>
                <w:color w:val="000000" w:themeColor="text1"/>
              </w:rPr>
              <w:t>115753,5</w:t>
            </w:r>
          </w:p>
        </w:tc>
        <w:tc>
          <w:tcPr>
            <w:tcW w:w="1871" w:type="dxa"/>
          </w:tcPr>
          <w:p w:rsidR="00F05510" w:rsidRPr="008D5376" w:rsidRDefault="00F05510" w:rsidP="001C1ECD">
            <w:pPr>
              <w:jc w:val="right"/>
              <w:rPr>
                <w:color w:val="000000" w:themeColor="text1"/>
              </w:rPr>
            </w:pPr>
            <w:r w:rsidRPr="008D5376">
              <w:rPr>
                <w:color w:val="000000" w:themeColor="text1"/>
              </w:rPr>
              <w:t>0,0</w:t>
            </w:r>
          </w:p>
        </w:tc>
        <w:tc>
          <w:tcPr>
            <w:tcW w:w="1843" w:type="dxa"/>
          </w:tcPr>
          <w:p w:rsidR="00F05510" w:rsidRPr="008D5376" w:rsidRDefault="008D5376" w:rsidP="001C1ECD">
            <w:pPr>
              <w:jc w:val="right"/>
              <w:rPr>
                <w:color w:val="000000" w:themeColor="text1"/>
              </w:rPr>
            </w:pPr>
            <w:r w:rsidRPr="008D5376">
              <w:rPr>
                <w:color w:val="000000" w:themeColor="text1"/>
              </w:rPr>
              <w:t>394,3</w:t>
            </w:r>
          </w:p>
        </w:tc>
        <w:tc>
          <w:tcPr>
            <w:tcW w:w="1984" w:type="dxa"/>
          </w:tcPr>
          <w:p w:rsidR="00F05510" w:rsidRPr="008D5376" w:rsidRDefault="008D5376" w:rsidP="004F3D3D">
            <w:pPr>
              <w:jc w:val="right"/>
              <w:rPr>
                <w:color w:val="000000" w:themeColor="text1"/>
              </w:rPr>
            </w:pPr>
            <w:r w:rsidRPr="008D5376">
              <w:rPr>
                <w:color w:val="000000" w:themeColor="text1"/>
              </w:rPr>
              <w:t>115359,2</w:t>
            </w:r>
          </w:p>
        </w:tc>
      </w:tr>
      <w:tr w:rsidR="00847E63" w:rsidRPr="00847E63" w:rsidTr="00777F64">
        <w:tc>
          <w:tcPr>
            <w:tcW w:w="1970" w:type="dxa"/>
          </w:tcPr>
          <w:p w:rsidR="00F05510" w:rsidRPr="00847E63" w:rsidRDefault="00F05510" w:rsidP="00451465">
            <w:pPr>
              <w:jc w:val="both"/>
            </w:pPr>
            <w:r w:rsidRPr="00847E63">
              <w:t>2023</w:t>
            </w:r>
          </w:p>
        </w:tc>
        <w:tc>
          <w:tcPr>
            <w:tcW w:w="1971" w:type="dxa"/>
          </w:tcPr>
          <w:p w:rsidR="00F05510" w:rsidRPr="008D5376" w:rsidRDefault="008D5376" w:rsidP="004F3D3D">
            <w:pPr>
              <w:jc w:val="right"/>
              <w:rPr>
                <w:color w:val="000000" w:themeColor="text1"/>
              </w:rPr>
            </w:pPr>
            <w:r w:rsidRPr="008D5376">
              <w:rPr>
                <w:color w:val="000000" w:themeColor="text1"/>
              </w:rPr>
              <w:t>119349,2</w:t>
            </w:r>
          </w:p>
        </w:tc>
        <w:tc>
          <w:tcPr>
            <w:tcW w:w="1871" w:type="dxa"/>
          </w:tcPr>
          <w:p w:rsidR="00F05510" w:rsidRPr="008D5376" w:rsidRDefault="00F05510" w:rsidP="001C1ECD">
            <w:pPr>
              <w:jc w:val="right"/>
              <w:rPr>
                <w:color w:val="000000" w:themeColor="text1"/>
              </w:rPr>
            </w:pPr>
            <w:r w:rsidRPr="008D5376">
              <w:rPr>
                <w:color w:val="000000" w:themeColor="text1"/>
              </w:rPr>
              <w:t>0,0</w:t>
            </w:r>
          </w:p>
        </w:tc>
        <w:tc>
          <w:tcPr>
            <w:tcW w:w="1843" w:type="dxa"/>
          </w:tcPr>
          <w:p w:rsidR="00F05510" w:rsidRPr="008D5376" w:rsidRDefault="008D5376" w:rsidP="001C1ECD">
            <w:pPr>
              <w:jc w:val="right"/>
              <w:rPr>
                <w:color w:val="000000" w:themeColor="text1"/>
              </w:rPr>
            </w:pPr>
            <w:r w:rsidRPr="008D5376">
              <w:rPr>
                <w:color w:val="000000" w:themeColor="text1"/>
              </w:rPr>
              <w:t>410,1</w:t>
            </w:r>
          </w:p>
        </w:tc>
        <w:tc>
          <w:tcPr>
            <w:tcW w:w="1984" w:type="dxa"/>
          </w:tcPr>
          <w:p w:rsidR="00F05510" w:rsidRPr="008D5376" w:rsidRDefault="008D5376" w:rsidP="0076493C">
            <w:pPr>
              <w:jc w:val="right"/>
              <w:rPr>
                <w:color w:val="000000" w:themeColor="text1"/>
              </w:rPr>
            </w:pPr>
            <w:r w:rsidRPr="008D5376">
              <w:rPr>
                <w:color w:val="000000" w:themeColor="text1"/>
              </w:rPr>
              <w:t>118939,1</w:t>
            </w:r>
          </w:p>
        </w:tc>
      </w:tr>
      <w:tr w:rsidR="00847E63" w:rsidRPr="00847E63" w:rsidTr="00777F64">
        <w:tc>
          <w:tcPr>
            <w:tcW w:w="1970" w:type="dxa"/>
          </w:tcPr>
          <w:p w:rsidR="00F05510" w:rsidRPr="00847E63" w:rsidRDefault="00F05510" w:rsidP="00451465">
            <w:pPr>
              <w:jc w:val="both"/>
            </w:pPr>
            <w:r w:rsidRPr="00847E63">
              <w:t>2024</w:t>
            </w:r>
          </w:p>
        </w:tc>
        <w:tc>
          <w:tcPr>
            <w:tcW w:w="1971" w:type="dxa"/>
          </w:tcPr>
          <w:p w:rsidR="00F05510" w:rsidRPr="008D5376" w:rsidRDefault="008D5376" w:rsidP="00A27CEC">
            <w:pPr>
              <w:jc w:val="right"/>
              <w:rPr>
                <w:color w:val="000000" w:themeColor="text1"/>
              </w:rPr>
            </w:pPr>
            <w:r w:rsidRPr="008D5376">
              <w:rPr>
                <w:color w:val="000000" w:themeColor="text1"/>
              </w:rPr>
              <w:t>127618,8</w:t>
            </w:r>
          </w:p>
        </w:tc>
        <w:tc>
          <w:tcPr>
            <w:tcW w:w="1871" w:type="dxa"/>
          </w:tcPr>
          <w:p w:rsidR="00F05510" w:rsidRPr="008D5376" w:rsidRDefault="00F05510" w:rsidP="001C1ECD">
            <w:pPr>
              <w:jc w:val="right"/>
              <w:rPr>
                <w:color w:val="000000" w:themeColor="text1"/>
              </w:rPr>
            </w:pPr>
            <w:r w:rsidRPr="008D5376">
              <w:rPr>
                <w:color w:val="000000" w:themeColor="text1"/>
              </w:rPr>
              <w:t>0,0</w:t>
            </w:r>
          </w:p>
        </w:tc>
        <w:tc>
          <w:tcPr>
            <w:tcW w:w="1843" w:type="dxa"/>
          </w:tcPr>
          <w:p w:rsidR="00F05510" w:rsidRPr="008D5376" w:rsidRDefault="008D5376" w:rsidP="001C1ECD">
            <w:pPr>
              <w:jc w:val="right"/>
              <w:rPr>
                <w:color w:val="000000" w:themeColor="text1"/>
              </w:rPr>
            </w:pPr>
            <w:r w:rsidRPr="008D5376">
              <w:rPr>
                <w:color w:val="000000" w:themeColor="text1"/>
              </w:rPr>
              <w:t>426,5</w:t>
            </w:r>
          </w:p>
        </w:tc>
        <w:tc>
          <w:tcPr>
            <w:tcW w:w="1984" w:type="dxa"/>
          </w:tcPr>
          <w:p w:rsidR="00705449" w:rsidRPr="008D5376" w:rsidRDefault="008D5376" w:rsidP="00A27CEC">
            <w:pPr>
              <w:jc w:val="right"/>
              <w:rPr>
                <w:color w:val="000000" w:themeColor="text1"/>
              </w:rPr>
            </w:pPr>
            <w:r w:rsidRPr="008D5376">
              <w:rPr>
                <w:color w:val="000000" w:themeColor="text1"/>
              </w:rPr>
              <w:t>127192,3</w:t>
            </w:r>
          </w:p>
        </w:tc>
      </w:tr>
      <w:tr w:rsidR="00847E63" w:rsidRPr="00847E63" w:rsidTr="00777F64">
        <w:tc>
          <w:tcPr>
            <w:tcW w:w="1970" w:type="dxa"/>
          </w:tcPr>
          <w:p w:rsidR="00F05510" w:rsidRPr="00847E63" w:rsidRDefault="00F05510" w:rsidP="00451465">
            <w:pPr>
              <w:jc w:val="both"/>
              <w:rPr>
                <w:b/>
              </w:rPr>
            </w:pPr>
            <w:r w:rsidRPr="00847E63">
              <w:rPr>
                <w:b/>
              </w:rPr>
              <w:t xml:space="preserve">Всего </w:t>
            </w:r>
          </w:p>
        </w:tc>
        <w:tc>
          <w:tcPr>
            <w:tcW w:w="1971" w:type="dxa"/>
          </w:tcPr>
          <w:p w:rsidR="00F05510" w:rsidRPr="008D5376" w:rsidRDefault="008D5376" w:rsidP="00687FB1">
            <w:pPr>
              <w:jc w:val="right"/>
              <w:rPr>
                <w:color w:val="000000" w:themeColor="text1"/>
              </w:rPr>
            </w:pPr>
            <w:r w:rsidRPr="008D5376">
              <w:rPr>
                <w:color w:val="000000" w:themeColor="text1"/>
              </w:rPr>
              <w:t>625495,1</w:t>
            </w:r>
          </w:p>
        </w:tc>
        <w:tc>
          <w:tcPr>
            <w:tcW w:w="1871" w:type="dxa"/>
          </w:tcPr>
          <w:p w:rsidR="00F05510" w:rsidRPr="008D5376" w:rsidRDefault="001510F0" w:rsidP="001C1ECD">
            <w:pPr>
              <w:jc w:val="right"/>
              <w:rPr>
                <w:color w:val="000000" w:themeColor="text1"/>
              </w:rPr>
            </w:pPr>
            <w:r w:rsidRPr="008D5376">
              <w:rPr>
                <w:color w:val="000000" w:themeColor="text1"/>
              </w:rPr>
              <w:t>10520,7</w:t>
            </w:r>
          </w:p>
        </w:tc>
        <w:tc>
          <w:tcPr>
            <w:tcW w:w="1843" w:type="dxa"/>
          </w:tcPr>
          <w:p w:rsidR="00F05510" w:rsidRPr="008D5376" w:rsidRDefault="008D5376" w:rsidP="00490FB6">
            <w:pPr>
              <w:jc w:val="right"/>
              <w:rPr>
                <w:color w:val="000000" w:themeColor="text1"/>
              </w:rPr>
            </w:pPr>
            <w:r w:rsidRPr="008D5376">
              <w:rPr>
                <w:color w:val="000000" w:themeColor="text1"/>
              </w:rPr>
              <w:t>9325,3</w:t>
            </w:r>
          </w:p>
        </w:tc>
        <w:tc>
          <w:tcPr>
            <w:tcW w:w="1984" w:type="dxa"/>
          </w:tcPr>
          <w:p w:rsidR="00D17F22" w:rsidRPr="008D5376" w:rsidRDefault="008D5376" w:rsidP="00687FB1">
            <w:pPr>
              <w:ind w:left="-105"/>
              <w:jc w:val="right"/>
              <w:rPr>
                <w:color w:val="000000" w:themeColor="text1"/>
              </w:rPr>
            </w:pPr>
            <w:r w:rsidRPr="008D5376">
              <w:rPr>
                <w:color w:val="000000" w:themeColor="text1"/>
              </w:rPr>
              <w:t>605649,1</w:t>
            </w:r>
          </w:p>
        </w:tc>
      </w:tr>
    </w:tbl>
    <w:p w:rsidR="0013597A" w:rsidRPr="00847E63" w:rsidRDefault="0013597A" w:rsidP="00E876F5">
      <w:pPr>
        <w:shd w:val="clear" w:color="auto" w:fill="FFFFFF"/>
        <w:spacing w:line="322" w:lineRule="exact"/>
        <w:ind w:left="5" w:right="10" w:firstLine="704"/>
        <w:jc w:val="both"/>
        <w:rPr>
          <w:b/>
          <w:sz w:val="28"/>
          <w:szCs w:val="28"/>
        </w:rPr>
      </w:pPr>
    </w:p>
    <w:p w:rsidR="00222CC3" w:rsidRPr="00847E63" w:rsidRDefault="00222CC3" w:rsidP="00E876F5">
      <w:pPr>
        <w:shd w:val="clear" w:color="auto" w:fill="FFFFFF"/>
        <w:spacing w:line="322" w:lineRule="exact"/>
        <w:ind w:left="5" w:right="10" w:firstLine="704"/>
        <w:jc w:val="both"/>
      </w:pPr>
      <w:proofErr w:type="gramStart"/>
      <w:r w:rsidRPr="00847E63">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847E63">
        <w:rPr>
          <w:sz w:val="28"/>
          <w:szCs w:val="28"/>
        </w:rPr>
        <w:t>культуры</w:t>
      </w:r>
      <w:r w:rsidRPr="00847E63">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847E63">
        <w:rPr>
          <w:sz w:val="28"/>
          <w:szCs w:val="28"/>
        </w:rPr>
        <w:t xml:space="preserve">6 июля </w:t>
      </w:r>
      <w:r w:rsidRPr="00847E63">
        <w:rPr>
          <w:sz w:val="28"/>
          <w:szCs w:val="28"/>
        </w:rPr>
        <w:t>201</w:t>
      </w:r>
      <w:r w:rsidR="008D70E9" w:rsidRPr="00847E63">
        <w:rPr>
          <w:sz w:val="28"/>
          <w:szCs w:val="28"/>
        </w:rPr>
        <w:t>7</w:t>
      </w:r>
      <w:r w:rsidRPr="00847E63">
        <w:rPr>
          <w:sz w:val="28"/>
          <w:szCs w:val="28"/>
        </w:rPr>
        <w:t xml:space="preserve"> года № </w:t>
      </w:r>
      <w:r w:rsidR="008D70E9" w:rsidRPr="00847E63">
        <w:rPr>
          <w:sz w:val="28"/>
          <w:szCs w:val="28"/>
        </w:rPr>
        <w:t>194</w:t>
      </w:r>
      <w:r w:rsidRPr="00847E63">
        <w:rPr>
          <w:sz w:val="28"/>
          <w:szCs w:val="28"/>
        </w:rPr>
        <w:t>, осуществлять</w:t>
      </w:r>
      <w:r w:rsidR="008D70E9" w:rsidRPr="00847E63">
        <w:rPr>
          <w:sz w:val="28"/>
          <w:szCs w:val="28"/>
        </w:rPr>
        <w:t xml:space="preserve"> полномочия учредителя в отношении муниципальных бюджетных учреждений</w:t>
      </w:r>
      <w:r w:rsidRPr="00847E63">
        <w:rPr>
          <w:sz w:val="28"/>
          <w:szCs w:val="28"/>
        </w:rPr>
        <w:t xml:space="preserve"> </w:t>
      </w:r>
      <w:r w:rsidR="008D70E9" w:rsidRPr="00847E63">
        <w:rPr>
          <w:sz w:val="28"/>
          <w:szCs w:val="28"/>
        </w:rPr>
        <w:t xml:space="preserve">культуры и учреждений дополнительного образования в сфере культуры, </w:t>
      </w:r>
      <w:r w:rsidRPr="00847E63">
        <w:rPr>
          <w:sz w:val="28"/>
          <w:szCs w:val="28"/>
        </w:rPr>
        <w:t>координацию и управление в сфере культуры</w:t>
      </w:r>
      <w:proofErr w:type="gramEnd"/>
      <w:r w:rsidRPr="00847E63">
        <w:rPr>
          <w:sz w:val="28"/>
          <w:szCs w:val="28"/>
        </w:rPr>
        <w:t xml:space="preserve"> на территории муниципального образования Крымский район.</w:t>
      </w:r>
    </w:p>
    <w:p w:rsidR="00222CC3" w:rsidRPr="00847E63" w:rsidRDefault="00222CC3" w:rsidP="00E876F5">
      <w:pPr>
        <w:shd w:val="clear" w:color="auto" w:fill="FFFFFF"/>
        <w:spacing w:line="322" w:lineRule="exact"/>
        <w:ind w:right="5" w:firstLine="704"/>
        <w:jc w:val="both"/>
      </w:pPr>
      <w:r w:rsidRPr="00847E63">
        <w:rPr>
          <w:sz w:val="28"/>
          <w:szCs w:val="28"/>
        </w:rPr>
        <w:t xml:space="preserve">Средства местного бюджета муниципального образования Крымский район направляются на проведение </w:t>
      </w:r>
      <w:r w:rsidR="008D70E9" w:rsidRPr="00847E63">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847E63">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847E63">
        <w:rPr>
          <w:sz w:val="28"/>
          <w:szCs w:val="28"/>
        </w:rPr>
        <w:t>творческих коллективов, музыкантов, солистов, мастеров декоративно-прикладного творчества</w:t>
      </w:r>
      <w:r w:rsidRPr="00847E63">
        <w:rPr>
          <w:sz w:val="28"/>
          <w:szCs w:val="28"/>
        </w:rPr>
        <w:t xml:space="preserve"> в </w:t>
      </w:r>
      <w:r w:rsidR="008D70E9" w:rsidRPr="00847E63">
        <w:rPr>
          <w:sz w:val="28"/>
          <w:szCs w:val="28"/>
        </w:rPr>
        <w:t xml:space="preserve">межмуниципальных, </w:t>
      </w:r>
      <w:r w:rsidRPr="00847E63">
        <w:rPr>
          <w:sz w:val="28"/>
          <w:szCs w:val="28"/>
        </w:rPr>
        <w:t>краевых</w:t>
      </w:r>
      <w:r w:rsidR="008D70E9" w:rsidRPr="00847E63">
        <w:rPr>
          <w:sz w:val="28"/>
          <w:szCs w:val="28"/>
        </w:rPr>
        <w:t>,</w:t>
      </w:r>
      <w:r w:rsidRPr="00847E63">
        <w:rPr>
          <w:sz w:val="28"/>
          <w:szCs w:val="28"/>
        </w:rPr>
        <w:t xml:space="preserve"> всероссийских </w:t>
      </w:r>
      <w:r w:rsidR="008D70E9" w:rsidRPr="00847E63">
        <w:rPr>
          <w:sz w:val="28"/>
          <w:szCs w:val="28"/>
        </w:rPr>
        <w:t>фестивалях, конкурсах</w:t>
      </w:r>
      <w:r w:rsidRPr="00847E63">
        <w:rPr>
          <w:sz w:val="28"/>
          <w:szCs w:val="28"/>
        </w:rPr>
        <w:t xml:space="preserve">, что позволит увеличить численность граждан, занимающихся </w:t>
      </w:r>
      <w:r w:rsidR="008D70E9" w:rsidRPr="00847E63">
        <w:rPr>
          <w:sz w:val="28"/>
          <w:szCs w:val="28"/>
        </w:rPr>
        <w:t>творчеством</w:t>
      </w:r>
      <w:r w:rsidRPr="00847E63">
        <w:rPr>
          <w:sz w:val="28"/>
          <w:szCs w:val="28"/>
        </w:rPr>
        <w:t>,</w:t>
      </w:r>
      <w:r w:rsidR="008D70E9" w:rsidRPr="00847E63">
        <w:rPr>
          <w:sz w:val="28"/>
          <w:szCs w:val="28"/>
        </w:rPr>
        <w:t xml:space="preserve"> получающих предпрофессиональное образование в различных сферах искусства, </w:t>
      </w:r>
      <w:r w:rsidRPr="00847E63">
        <w:rPr>
          <w:sz w:val="28"/>
          <w:szCs w:val="28"/>
        </w:rPr>
        <w:t xml:space="preserve"> а также подготовить </w:t>
      </w:r>
      <w:r w:rsidR="008D70E9" w:rsidRPr="00847E63">
        <w:rPr>
          <w:sz w:val="28"/>
          <w:szCs w:val="28"/>
        </w:rPr>
        <w:t>кадровый резерв в сфере культуры</w:t>
      </w:r>
      <w:r w:rsidRPr="00847E63">
        <w:rPr>
          <w:sz w:val="28"/>
          <w:szCs w:val="28"/>
        </w:rPr>
        <w:t>.</w:t>
      </w:r>
    </w:p>
    <w:p w:rsidR="008D70E9" w:rsidRPr="00847E63" w:rsidRDefault="00222CC3" w:rsidP="00E876F5">
      <w:pPr>
        <w:ind w:firstLine="704"/>
        <w:jc w:val="both"/>
        <w:rPr>
          <w:sz w:val="28"/>
          <w:szCs w:val="28"/>
        </w:rPr>
      </w:pPr>
      <w:r w:rsidRPr="00847E63">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sidRPr="00847E63">
        <w:rPr>
          <w:spacing w:val="-1"/>
          <w:sz w:val="28"/>
          <w:szCs w:val="28"/>
        </w:rPr>
        <w:t>культурно-массовых мероприятий</w:t>
      </w:r>
      <w:r w:rsidRPr="00847E63">
        <w:rPr>
          <w:spacing w:val="-1"/>
          <w:sz w:val="28"/>
          <w:szCs w:val="28"/>
        </w:rPr>
        <w:t xml:space="preserve">, на участие </w:t>
      </w:r>
      <w:r w:rsidR="008D70E9" w:rsidRPr="00847E63">
        <w:rPr>
          <w:spacing w:val="-1"/>
          <w:sz w:val="28"/>
          <w:szCs w:val="28"/>
        </w:rPr>
        <w:t>коллективов</w:t>
      </w:r>
      <w:r w:rsidRPr="00847E63">
        <w:rPr>
          <w:spacing w:val="-1"/>
          <w:sz w:val="28"/>
          <w:szCs w:val="28"/>
        </w:rPr>
        <w:t xml:space="preserve"> в краевых и </w:t>
      </w:r>
      <w:r w:rsidRPr="00847E63">
        <w:rPr>
          <w:sz w:val="28"/>
          <w:szCs w:val="28"/>
        </w:rPr>
        <w:t xml:space="preserve">всероссийских мероприятиях рассчитывается на основании </w:t>
      </w:r>
      <w:r w:rsidR="008D70E9" w:rsidRPr="00847E63">
        <w:rPr>
          <w:sz w:val="28"/>
          <w:szCs w:val="28"/>
        </w:rPr>
        <w:t xml:space="preserve">Решения Совета МО Крымский район </w:t>
      </w:r>
      <w:r w:rsidR="00493DAB" w:rsidRPr="00847E63">
        <w:rPr>
          <w:sz w:val="28"/>
          <w:szCs w:val="28"/>
        </w:rPr>
        <w:t xml:space="preserve">от 23.12.2020 г. </w:t>
      </w:r>
      <w:r w:rsidR="008D70E9" w:rsidRPr="00847E63">
        <w:rPr>
          <w:sz w:val="28"/>
          <w:szCs w:val="28"/>
        </w:rPr>
        <w:t xml:space="preserve">№ </w:t>
      </w:r>
      <w:r w:rsidR="00493DAB" w:rsidRPr="00847E63">
        <w:rPr>
          <w:sz w:val="28"/>
          <w:szCs w:val="28"/>
        </w:rPr>
        <w:t>30</w:t>
      </w:r>
      <w:r w:rsidR="008D70E9" w:rsidRPr="00847E63">
        <w:rPr>
          <w:sz w:val="28"/>
          <w:szCs w:val="28"/>
        </w:rPr>
        <w:t xml:space="preserve"> «О бюджете муниципального образования Крымский район на 20</w:t>
      </w:r>
      <w:r w:rsidR="00493DAB" w:rsidRPr="00847E63">
        <w:rPr>
          <w:sz w:val="28"/>
          <w:szCs w:val="28"/>
        </w:rPr>
        <w:t>21</w:t>
      </w:r>
      <w:r w:rsidR="008D70E9" w:rsidRPr="00847E63">
        <w:rPr>
          <w:sz w:val="28"/>
          <w:szCs w:val="28"/>
        </w:rPr>
        <w:t xml:space="preserve"> год и плановый период 20</w:t>
      </w:r>
      <w:r w:rsidR="00493DAB" w:rsidRPr="00847E63">
        <w:rPr>
          <w:sz w:val="28"/>
          <w:szCs w:val="28"/>
        </w:rPr>
        <w:t>22</w:t>
      </w:r>
      <w:r w:rsidR="008D70E9" w:rsidRPr="00847E63">
        <w:rPr>
          <w:sz w:val="28"/>
          <w:szCs w:val="28"/>
        </w:rPr>
        <w:t xml:space="preserve"> и 202</w:t>
      </w:r>
      <w:r w:rsidR="00493DAB" w:rsidRPr="00847E63">
        <w:rPr>
          <w:sz w:val="28"/>
          <w:szCs w:val="28"/>
        </w:rPr>
        <w:t>3</w:t>
      </w:r>
      <w:r w:rsidR="008D70E9" w:rsidRPr="00847E63">
        <w:rPr>
          <w:sz w:val="28"/>
          <w:szCs w:val="28"/>
        </w:rPr>
        <w:t xml:space="preserve"> годов»</w:t>
      </w:r>
      <w:r w:rsidR="00493DAB" w:rsidRPr="00847E63">
        <w:rPr>
          <w:sz w:val="28"/>
          <w:szCs w:val="28"/>
        </w:rPr>
        <w:t>.</w:t>
      </w:r>
      <w:r w:rsidR="008D70E9" w:rsidRPr="00847E63">
        <w:rPr>
          <w:sz w:val="28"/>
          <w:szCs w:val="28"/>
        </w:rPr>
        <w:t xml:space="preserve"> </w:t>
      </w:r>
      <w:r w:rsidR="006B2705" w:rsidRPr="00847E63">
        <w:rPr>
          <w:sz w:val="28"/>
          <w:szCs w:val="28"/>
        </w:rPr>
        <w:t>Изменения вносятся в соответствии с</w:t>
      </w:r>
      <w:r w:rsidR="00E94270" w:rsidRPr="00847E63">
        <w:rPr>
          <w:sz w:val="28"/>
          <w:szCs w:val="28"/>
        </w:rPr>
        <w:t xml:space="preserve"> </w:t>
      </w:r>
      <w:r w:rsidR="00B42B2C" w:rsidRPr="00847E63">
        <w:rPr>
          <w:sz w:val="28"/>
          <w:szCs w:val="28"/>
        </w:rPr>
        <w:t>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 год, постановлением администрации муниципального образования Крымский район от 19.01.2021 г. № 58 «О предоставлении отделу капитального строительства администрации муниципального образования Крымский район в постоянное (бессрочное) пользование земельного участка, расположенного по адресу: Краснодарский край, Крымский район</w:t>
      </w:r>
      <w:r w:rsidR="004432EA" w:rsidRPr="00847E63">
        <w:rPr>
          <w:sz w:val="28"/>
          <w:szCs w:val="28"/>
        </w:rPr>
        <w:t xml:space="preserve">, город Крымск, улица Надежды», </w:t>
      </w:r>
    </w:p>
    <w:p w:rsidR="008D70E9" w:rsidRPr="00847E63" w:rsidRDefault="008D70E9" w:rsidP="00E876F5">
      <w:pPr>
        <w:ind w:firstLine="704"/>
        <w:jc w:val="both"/>
        <w:rPr>
          <w:sz w:val="28"/>
          <w:szCs w:val="28"/>
        </w:rPr>
      </w:pPr>
      <w:r w:rsidRPr="00847E63">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847E63">
        <w:rPr>
          <w:sz w:val="28"/>
          <w:szCs w:val="28"/>
        </w:rPr>
        <w:t>производится</w:t>
      </w:r>
      <w:r w:rsidRPr="00847E63">
        <w:rPr>
          <w:sz w:val="28"/>
          <w:szCs w:val="28"/>
        </w:rPr>
        <w:t xml:space="preserve"> на основании Постановлени</w:t>
      </w:r>
      <w:r w:rsidR="00F568EB" w:rsidRPr="00847E63">
        <w:rPr>
          <w:sz w:val="28"/>
          <w:szCs w:val="28"/>
        </w:rPr>
        <w:t>я</w:t>
      </w:r>
      <w:r w:rsidRPr="00847E63">
        <w:rPr>
          <w:sz w:val="28"/>
          <w:szCs w:val="28"/>
        </w:rPr>
        <w:t xml:space="preserve"> администрации муниципального образования Крымский район № </w:t>
      </w:r>
      <w:r w:rsidR="002A2520" w:rsidRPr="00847E63">
        <w:rPr>
          <w:sz w:val="28"/>
          <w:szCs w:val="28"/>
        </w:rPr>
        <w:t>2550</w:t>
      </w:r>
      <w:r w:rsidRPr="00847E63">
        <w:rPr>
          <w:sz w:val="28"/>
          <w:szCs w:val="28"/>
        </w:rPr>
        <w:t xml:space="preserve"> от </w:t>
      </w:r>
      <w:r w:rsidR="002A2520" w:rsidRPr="00847E63">
        <w:rPr>
          <w:sz w:val="28"/>
          <w:szCs w:val="28"/>
        </w:rPr>
        <w:t>13.12.2019</w:t>
      </w:r>
      <w:r w:rsidRPr="00847E63">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847E63" w:rsidRDefault="00222CC3" w:rsidP="00E876F5">
      <w:pPr>
        <w:shd w:val="clear" w:color="auto" w:fill="FFFFFF"/>
        <w:spacing w:line="322" w:lineRule="exact"/>
        <w:ind w:right="14" w:firstLine="704"/>
        <w:jc w:val="both"/>
      </w:pPr>
      <w:r w:rsidRPr="00847E63">
        <w:rPr>
          <w:sz w:val="28"/>
          <w:szCs w:val="28"/>
        </w:rPr>
        <w:t xml:space="preserve">Расчеты на приобретение </w:t>
      </w:r>
      <w:r w:rsidR="008D70E9" w:rsidRPr="00847E63">
        <w:rPr>
          <w:sz w:val="28"/>
          <w:szCs w:val="28"/>
        </w:rPr>
        <w:t>призов, сувениров,</w:t>
      </w:r>
      <w:r w:rsidRPr="00847E63">
        <w:rPr>
          <w:sz w:val="28"/>
          <w:szCs w:val="28"/>
        </w:rPr>
        <w:t xml:space="preserve"> изготовление печатной продукции (афиши, </w:t>
      </w:r>
      <w:r w:rsidR="008D70E9" w:rsidRPr="00847E63">
        <w:rPr>
          <w:sz w:val="28"/>
          <w:szCs w:val="28"/>
        </w:rPr>
        <w:t xml:space="preserve">дипломы, </w:t>
      </w:r>
      <w:r w:rsidRPr="00847E63">
        <w:rPr>
          <w:sz w:val="28"/>
          <w:szCs w:val="28"/>
        </w:rPr>
        <w:t xml:space="preserve">благодарственные письма, </w:t>
      </w:r>
      <w:r w:rsidR="008D70E9" w:rsidRPr="00847E63">
        <w:rPr>
          <w:sz w:val="28"/>
          <w:szCs w:val="28"/>
        </w:rPr>
        <w:t>баннеры, пригласительные</w:t>
      </w:r>
      <w:r w:rsidRPr="00847E63">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847E63">
        <w:rPr>
          <w:sz w:val="28"/>
          <w:szCs w:val="28"/>
        </w:rPr>
        <w:t>2</w:t>
      </w:r>
      <w:r w:rsidR="00B42B2C" w:rsidRPr="00847E63">
        <w:rPr>
          <w:sz w:val="28"/>
          <w:szCs w:val="28"/>
        </w:rPr>
        <w:t>1</w:t>
      </w:r>
      <w:r w:rsidR="00847E63">
        <w:rPr>
          <w:sz w:val="28"/>
          <w:szCs w:val="28"/>
        </w:rPr>
        <w:t xml:space="preserve"> </w:t>
      </w:r>
      <w:r w:rsidRPr="00847E63">
        <w:rPr>
          <w:sz w:val="28"/>
          <w:szCs w:val="28"/>
        </w:rPr>
        <w:t xml:space="preserve">году. </w:t>
      </w:r>
    </w:p>
    <w:p w:rsidR="00222CC3" w:rsidRPr="00847E63" w:rsidRDefault="00222CC3" w:rsidP="00E876F5">
      <w:pPr>
        <w:shd w:val="clear" w:color="auto" w:fill="FFFFFF"/>
        <w:spacing w:line="322" w:lineRule="exact"/>
        <w:ind w:right="14" w:firstLine="704"/>
        <w:jc w:val="both"/>
        <w:rPr>
          <w:sz w:val="28"/>
          <w:szCs w:val="28"/>
        </w:rPr>
      </w:pPr>
      <w:r w:rsidRPr="00847E63">
        <w:rPr>
          <w:sz w:val="28"/>
          <w:szCs w:val="28"/>
        </w:rPr>
        <w:t xml:space="preserve">Реализация муниципальных функций в области культуры муниципальными учреждениями </w:t>
      </w:r>
      <w:r w:rsidR="008D70E9" w:rsidRPr="00847E63">
        <w:rPr>
          <w:sz w:val="28"/>
          <w:szCs w:val="28"/>
        </w:rPr>
        <w:t>культуры</w:t>
      </w:r>
      <w:r w:rsidRPr="00847E63">
        <w:rPr>
          <w:sz w:val="28"/>
          <w:szCs w:val="28"/>
        </w:rPr>
        <w:t xml:space="preserve"> осуществляется на основании планов финансово-хозяйственной деятельности учреждений. </w:t>
      </w:r>
    </w:p>
    <w:p w:rsidR="008D70E9" w:rsidRPr="00847E63" w:rsidRDefault="00222CC3" w:rsidP="00E876F5">
      <w:pPr>
        <w:shd w:val="clear" w:color="auto" w:fill="FFFFFF"/>
        <w:ind w:firstLine="704"/>
        <w:jc w:val="both"/>
        <w:outlineLvl w:val="0"/>
        <w:rPr>
          <w:sz w:val="28"/>
          <w:szCs w:val="28"/>
        </w:rPr>
      </w:pPr>
      <w:r w:rsidRPr="00847E63">
        <w:rPr>
          <w:sz w:val="28"/>
          <w:szCs w:val="28"/>
        </w:rPr>
        <w:t>Средства краевого бюджета предоставляются во исполнение</w:t>
      </w:r>
      <w:r w:rsidR="008D70E9" w:rsidRPr="00847E63">
        <w:rPr>
          <w:sz w:val="28"/>
          <w:szCs w:val="28"/>
        </w:rPr>
        <w:t xml:space="preserve"> Постановления главы администрации (губернатора) Краснодарского края</w:t>
      </w:r>
      <w:r w:rsidR="003A1611" w:rsidRPr="00847E63">
        <w:rPr>
          <w:sz w:val="28"/>
          <w:szCs w:val="28"/>
        </w:rPr>
        <w:t xml:space="preserve"> </w:t>
      </w:r>
      <w:r w:rsidR="00281760" w:rsidRPr="00847E63">
        <w:rPr>
          <w:sz w:val="28"/>
          <w:szCs w:val="28"/>
        </w:rPr>
        <w:t xml:space="preserve">             </w:t>
      </w:r>
      <w:r w:rsidR="008D70E9" w:rsidRPr="00847E63">
        <w:rPr>
          <w:sz w:val="28"/>
          <w:szCs w:val="28"/>
        </w:rPr>
        <w:t>№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w:t>
      </w:r>
      <w:r w:rsidRPr="00847E63">
        <w:rPr>
          <w:sz w:val="28"/>
          <w:szCs w:val="28"/>
        </w:rPr>
        <w:t xml:space="preserve"> </w:t>
      </w:r>
      <w:r w:rsidR="008D70E9" w:rsidRPr="00847E63">
        <w:rPr>
          <w:sz w:val="28"/>
          <w:szCs w:val="28"/>
        </w:rPr>
        <w:t xml:space="preserve">в соответствии с </w:t>
      </w:r>
      <w:r w:rsidR="008D70E9" w:rsidRPr="00847E63">
        <w:rPr>
          <w:rFonts w:eastAsia="Batang"/>
          <w:sz w:val="28"/>
          <w:szCs w:val="28"/>
          <w:lang w:eastAsia="ko-KR"/>
        </w:rPr>
        <w:t xml:space="preserve">Порядком </w:t>
      </w:r>
      <w:r w:rsidR="008D70E9" w:rsidRPr="00847E63">
        <w:rPr>
          <w:bCs/>
          <w:sz w:val="28"/>
          <w:szCs w:val="28"/>
        </w:rPr>
        <w:t xml:space="preserve">предоставления, распределения и расходования субвенций из краевого бюджета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 утвержденным постановлением </w:t>
      </w:r>
      <w:r w:rsidR="008D70E9" w:rsidRPr="00847E63">
        <w:rPr>
          <w:sz w:val="28"/>
          <w:szCs w:val="28"/>
        </w:rPr>
        <w:t xml:space="preserve">администрации муниципального образования Крымский район </w:t>
      </w:r>
      <w:r w:rsidR="008D70E9" w:rsidRPr="00847E63">
        <w:rPr>
          <w:sz w:val="28"/>
          <w:szCs w:val="28"/>
        </w:rPr>
        <w:lastRenderedPageBreak/>
        <w:t xml:space="preserve">от 14 мая 2019 года № 750, и </w:t>
      </w:r>
      <w:r w:rsidRPr="00847E63">
        <w:rPr>
          <w:sz w:val="28"/>
          <w:szCs w:val="28"/>
        </w:rPr>
        <w:t xml:space="preserve">предназначаются строго на выплаты </w:t>
      </w:r>
      <w:r w:rsidR="008D70E9" w:rsidRPr="00847E63">
        <w:rPr>
          <w:sz w:val="28"/>
          <w:szCs w:val="28"/>
        </w:rPr>
        <w:t>преподавателям МБОУДО детских школ искусств, проживающих в сельской местности Крымского района.</w:t>
      </w:r>
      <w:r w:rsidRPr="00847E63">
        <w:rPr>
          <w:sz w:val="28"/>
          <w:szCs w:val="28"/>
        </w:rPr>
        <w:t xml:space="preserve"> </w:t>
      </w:r>
    </w:p>
    <w:p w:rsidR="00222CC3" w:rsidRPr="00847E63" w:rsidRDefault="008D70E9" w:rsidP="00E876F5">
      <w:pPr>
        <w:shd w:val="clear" w:color="auto" w:fill="FFFFFF"/>
        <w:spacing w:line="322" w:lineRule="exact"/>
        <w:ind w:left="5" w:right="5" w:firstLine="704"/>
        <w:jc w:val="both"/>
        <w:rPr>
          <w:sz w:val="28"/>
          <w:szCs w:val="28"/>
        </w:rPr>
      </w:pPr>
      <w:r w:rsidRPr="00847E63">
        <w:rPr>
          <w:bCs/>
          <w:sz w:val="28"/>
          <w:szCs w:val="28"/>
        </w:rPr>
        <w:t>В соответствии с постановлением</w:t>
      </w:r>
      <w:r w:rsidRPr="00847E63">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847E63">
        <w:rPr>
          <w:bCs/>
          <w:sz w:val="28"/>
          <w:szCs w:val="28"/>
        </w:rPr>
        <w:t xml:space="preserve"> и постановлением</w:t>
      </w:r>
      <w:r w:rsidRPr="00847E63">
        <w:rPr>
          <w:sz w:val="28"/>
          <w:szCs w:val="28"/>
        </w:rPr>
        <w:t xml:space="preserve"> главы администрации (губернатора) Краснодарского края от 27 июня 2016 года № 428 «Об утверждении </w:t>
      </w:r>
      <w:r w:rsidR="006C13AE" w:rsidRPr="00847E63">
        <w:rPr>
          <w:sz w:val="28"/>
          <w:szCs w:val="28"/>
        </w:rPr>
        <w:t xml:space="preserve"> </w:t>
      </w:r>
      <w:r w:rsidRPr="00847E63">
        <w:rPr>
          <w:sz w:val="28"/>
          <w:szCs w:val="28"/>
        </w:rPr>
        <w:t xml:space="preserve">Порядков предоставления субсидий на реализацию основных мероприятий государственной программы Краснодарского края «Развитие культуры», </w:t>
      </w:r>
      <w:r w:rsidR="00222CC3" w:rsidRPr="00847E63">
        <w:rPr>
          <w:bCs/>
          <w:sz w:val="28"/>
          <w:szCs w:val="28"/>
        </w:rPr>
        <w:t xml:space="preserve">предоставляются субсидии </w:t>
      </w:r>
      <w:r w:rsidRPr="00847E63">
        <w:rPr>
          <w:bCs/>
          <w:sz w:val="28"/>
          <w:szCs w:val="28"/>
        </w:rPr>
        <w:t>для реализации муниципальной программы «Развитие культуры», укреплени</w:t>
      </w:r>
      <w:r w:rsidR="00F568EB" w:rsidRPr="00847E63">
        <w:rPr>
          <w:bCs/>
          <w:sz w:val="28"/>
          <w:szCs w:val="28"/>
        </w:rPr>
        <w:t>я</w:t>
      </w:r>
      <w:r w:rsidRPr="00847E63">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sidRPr="00847E63">
        <w:rPr>
          <w:bCs/>
          <w:sz w:val="28"/>
          <w:szCs w:val="28"/>
        </w:rPr>
        <w:t>звукоусилительного</w:t>
      </w:r>
      <w:proofErr w:type="spellEnd"/>
      <w:r w:rsidRPr="00847E63">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sidRPr="00847E63">
        <w:rPr>
          <w:bCs/>
          <w:sz w:val="28"/>
          <w:szCs w:val="28"/>
        </w:rPr>
        <w:t>.</w:t>
      </w:r>
    </w:p>
    <w:p w:rsidR="00222CC3" w:rsidRPr="00847E63" w:rsidRDefault="00222CC3" w:rsidP="00E876F5">
      <w:pPr>
        <w:shd w:val="clear" w:color="auto" w:fill="FFFFFF"/>
        <w:spacing w:line="322" w:lineRule="exact"/>
        <w:ind w:left="5" w:right="10" w:firstLine="704"/>
        <w:jc w:val="both"/>
        <w:rPr>
          <w:bCs/>
          <w:sz w:val="28"/>
        </w:rPr>
      </w:pPr>
      <w:r w:rsidRPr="00847E63">
        <w:rPr>
          <w:spacing w:val="-2"/>
          <w:sz w:val="28"/>
          <w:szCs w:val="28"/>
        </w:rPr>
        <w:t xml:space="preserve">Объемы расходов на выполнение мероприятий программы ежегодно </w:t>
      </w:r>
      <w:r w:rsidRPr="00847E63">
        <w:rPr>
          <w:sz w:val="28"/>
          <w:szCs w:val="28"/>
        </w:rPr>
        <w:t>уточняются в процессе исполнения бюджета текущего года и при формировании бюджета на очередной финансовый год.</w:t>
      </w:r>
    </w:p>
    <w:p w:rsidR="008D70E9" w:rsidRPr="00847E63" w:rsidRDefault="008D70E9" w:rsidP="00451465">
      <w:pPr>
        <w:ind w:firstLine="176"/>
        <w:jc w:val="both"/>
        <w:rPr>
          <w:rFonts w:ascii="Arial" w:hAnsi="Arial" w:cs="Arial"/>
          <w:spacing w:val="2"/>
          <w:sz w:val="21"/>
          <w:szCs w:val="21"/>
          <w:shd w:val="clear" w:color="auto" w:fill="FFFFFF"/>
        </w:rPr>
        <w:sectPr w:rsidR="008D70E9" w:rsidRPr="00847E63" w:rsidSect="008C6881">
          <w:pgSz w:w="11906" w:h="16838"/>
          <w:pgMar w:top="1134" w:right="566" w:bottom="1134" w:left="1701" w:header="709" w:footer="709" w:gutter="0"/>
          <w:cols w:space="708"/>
          <w:docGrid w:linePitch="360"/>
        </w:sectPr>
      </w:pPr>
    </w:p>
    <w:p w:rsidR="008D70E9" w:rsidRPr="00847E63" w:rsidRDefault="008D70E9" w:rsidP="008D70E9">
      <w:pPr>
        <w:pStyle w:val="21"/>
        <w:spacing w:after="0" w:line="240" w:lineRule="auto"/>
        <w:ind w:left="284"/>
        <w:jc w:val="center"/>
        <w:rPr>
          <w:b/>
          <w:sz w:val="28"/>
          <w:szCs w:val="28"/>
        </w:rPr>
      </w:pPr>
      <w:r w:rsidRPr="00847E63">
        <w:rPr>
          <w:b/>
          <w:bCs/>
          <w:sz w:val="28"/>
          <w:szCs w:val="28"/>
        </w:rPr>
        <w:lastRenderedPageBreak/>
        <w:t xml:space="preserve">6. </w:t>
      </w:r>
      <w:r w:rsidRPr="00847E63">
        <w:rPr>
          <w:b/>
          <w:sz w:val="28"/>
          <w:szCs w:val="28"/>
        </w:rPr>
        <w:t xml:space="preserve">ПРОГНОЗ </w:t>
      </w:r>
    </w:p>
    <w:p w:rsidR="008D70E9" w:rsidRPr="00847E63" w:rsidRDefault="008D70E9" w:rsidP="008D70E9">
      <w:pPr>
        <w:pStyle w:val="21"/>
        <w:spacing w:after="0" w:line="240" w:lineRule="auto"/>
        <w:ind w:left="284"/>
        <w:jc w:val="center"/>
        <w:rPr>
          <w:b/>
          <w:sz w:val="28"/>
          <w:szCs w:val="28"/>
        </w:rPr>
      </w:pPr>
      <w:r w:rsidRPr="00847E63">
        <w:rPr>
          <w:b/>
          <w:sz w:val="28"/>
          <w:szCs w:val="28"/>
        </w:rPr>
        <w:t>сводных показателей муниципальных заданий по этапам реализации муниципальной программы</w:t>
      </w:r>
    </w:p>
    <w:p w:rsidR="008D70E9" w:rsidRPr="00847E63" w:rsidRDefault="008D70E9" w:rsidP="008D70E9">
      <w:pPr>
        <w:pStyle w:val="21"/>
        <w:spacing w:after="0" w:line="240" w:lineRule="auto"/>
        <w:ind w:left="284"/>
        <w:jc w:val="center"/>
        <w:rPr>
          <w:b/>
          <w:bCs/>
          <w:sz w:val="28"/>
          <w:szCs w:val="28"/>
        </w:rPr>
      </w:pPr>
      <w:r w:rsidRPr="00847E63">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Pr="00847E63" w:rsidRDefault="00994CF1" w:rsidP="00994CF1">
      <w:pPr>
        <w:pStyle w:val="21"/>
        <w:spacing w:after="0" w:line="240" w:lineRule="auto"/>
        <w:ind w:right="-31"/>
        <w:jc w:val="right"/>
        <w:rPr>
          <w:b/>
          <w:bCs/>
          <w:sz w:val="28"/>
        </w:rPr>
      </w:pPr>
      <w:r w:rsidRPr="00847E63">
        <w:rPr>
          <w:bCs/>
          <w:sz w:val="28"/>
        </w:rPr>
        <w:t xml:space="preserve">  </w:t>
      </w:r>
      <w:r w:rsidR="008D70E9" w:rsidRPr="00847E63">
        <w:rPr>
          <w:bCs/>
          <w:sz w:val="28"/>
        </w:rPr>
        <w:t xml:space="preserve">Таблица </w:t>
      </w:r>
      <w:r w:rsidRPr="00847E63">
        <w:rPr>
          <w:bCs/>
          <w:sz w:val="28"/>
        </w:rPr>
        <w:t xml:space="preserve">№ </w:t>
      </w:r>
      <w:r w:rsidR="008D70E9" w:rsidRPr="00847E63">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847E63" w:rsidTr="00782CAE">
        <w:trPr>
          <w:gridAfter w:val="1"/>
          <w:wAfter w:w="6" w:type="dxa"/>
          <w:trHeight w:val="386"/>
        </w:trPr>
        <w:tc>
          <w:tcPr>
            <w:tcW w:w="4568" w:type="dxa"/>
            <w:vMerge w:val="restart"/>
            <w:tcBorders>
              <w:top w:val="single" w:sz="4" w:space="0" w:color="auto"/>
            </w:tcBorders>
            <w:vAlign w:val="center"/>
            <w:hideMark/>
          </w:tcPr>
          <w:p w:rsidR="008D70E9" w:rsidRPr="00847E63" w:rsidRDefault="008D70E9" w:rsidP="008D70E9">
            <w:pPr>
              <w:jc w:val="center"/>
              <w:rPr>
                <w:b/>
              </w:rPr>
            </w:pPr>
            <w:r w:rsidRPr="00847E63">
              <w:t>Наименование услуги (работы),</w:t>
            </w:r>
          </w:p>
          <w:p w:rsidR="008D70E9" w:rsidRPr="00847E63" w:rsidRDefault="008D70E9" w:rsidP="008D70E9">
            <w:pPr>
              <w:jc w:val="center"/>
              <w:rPr>
                <w:b/>
              </w:rPr>
            </w:pPr>
            <w:r w:rsidRPr="00847E63">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847E63" w:rsidRDefault="008D70E9" w:rsidP="008D70E9">
            <w:pPr>
              <w:jc w:val="center"/>
              <w:rPr>
                <w:b/>
              </w:rPr>
            </w:pPr>
            <w:r w:rsidRPr="00847E63">
              <w:t>Значение показателя объема (качества) услуги</w:t>
            </w:r>
          </w:p>
          <w:p w:rsidR="008D70E9" w:rsidRPr="00847E63" w:rsidRDefault="008D70E9" w:rsidP="008D70E9">
            <w:pPr>
              <w:jc w:val="center"/>
              <w:rPr>
                <w:b/>
              </w:rPr>
            </w:pPr>
            <w:r w:rsidRPr="00847E63">
              <w:t>(работы)</w:t>
            </w:r>
          </w:p>
        </w:tc>
        <w:tc>
          <w:tcPr>
            <w:tcW w:w="4252" w:type="dxa"/>
            <w:gridSpan w:val="5"/>
            <w:tcBorders>
              <w:top w:val="single" w:sz="4" w:space="0" w:color="auto"/>
            </w:tcBorders>
            <w:vAlign w:val="center"/>
          </w:tcPr>
          <w:p w:rsidR="008D70E9" w:rsidRPr="00847E63" w:rsidRDefault="008D70E9" w:rsidP="008D70E9">
            <w:pPr>
              <w:jc w:val="center"/>
              <w:rPr>
                <w:b/>
              </w:rPr>
            </w:pPr>
            <w:r w:rsidRPr="00847E63">
              <w:t>Профинансировано в отчетном периоде</w:t>
            </w:r>
          </w:p>
        </w:tc>
      </w:tr>
      <w:tr w:rsidR="008D70E9" w:rsidRPr="00847E63" w:rsidTr="00782CAE">
        <w:trPr>
          <w:gridAfter w:val="1"/>
          <w:wAfter w:w="6" w:type="dxa"/>
          <w:trHeight w:val="386"/>
        </w:trPr>
        <w:tc>
          <w:tcPr>
            <w:tcW w:w="4568" w:type="dxa"/>
            <w:vMerge/>
            <w:vAlign w:val="center"/>
          </w:tcPr>
          <w:p w:rsidR="008D70E9" w:rsidRPr="00847E63" w:rsidRDefault="008D70E9" w:rsidP="008D70E9">
            <w:pPr>
              <w:jc w:val="center"/>
              <w:rPr>
                <w:b/>
              </w:rPr>
            </w:pPr>
          </w:p>
        </w:tc>
        <w:tc>
          <w:tcPr>
            <w:tcW w:w="850" w:type="dxa"/>
            <w:vAlign w:val="center"/>
          </w:tcPr>
          <w:p w:rsidR="008D70E9" w:rsidRPr="00847E63" w:rsidRDefault="008D70E9" w:rsidP="008D70E9">
            <w:pPr>
              <w:jc w:val="center"/>
              <w:rPr>
                <w:b/>
              </w:rPr>
            </w:pPr>
            <w:r w:rsidRPr="00847E63">
              <w:t>Ед. изм.</w:t>
            </w:r>
          </w:p>
        </w:tc>
        <w:tc>
          <w:tcPr>
            <w:tcW w:w="992" w:type="dxa"/>
            <w:tcBorders>
              <w:top w:val="single" w:sz="4" w:space="0" w:color="auto"/>
            </w:tcBorders>
            <w:vAlign w:val="center"/>
          </w:tcPr>
          <w:p w:rsidR="008D70E9" w:rsidRPr="00847E63" w:rsidRDefault="008D70E9" w:rsidP="008D70E9">
            <w:pPr>
              <w:jc w:val="center"/>
              <w:rPr>
                <w:b/>
              </w:rPr>
            </w:pPr>
            <w:r w:rsidRPr="00847E63">
              <w:t>2020</w:t>
            </w:r>
          </w:p>
        </w:tc>
        <w:tc>
          <w:tcPr>
            <w:tcW w:w="993" w:type="dxa"/>
            <w:tcBorders>
              <w:top w:val="single" w:sz="4" w:space="0" w:color="auto"/>
            </w:tcBorders>
            <w:vAlign w:val="center"/>
          </w:tcPr>
          <w:p w:rsidR="008D70E9" w:rsidRPr="00847E63" w:rsidRDefault="008D70E9" w:rsidP="008D70E9">
            <w:pPr>
              <w:jc w:val="center"/>
              <w:rPr>
                <w:b/>
              </w:rPr>
            </w:pPr>
            <w:r w:rsidRPr="00847E63">
              <w:t>2021</w:t>
            </w:r>
          </w:p>
        </w:tc>
        <w:tc>
          <w:tcPr>
            <w:tcW w:w="992" w:type="dxa"/>
            <w:tcBorders>
              <w:top w:val="single" w:sz="4" w:space="0" w:color="auto"/>
            </w:tcBorders>
            <w:vAlign w:val="center"/>
          </w:tcPr>
          <w:p w:rsidR="008D70E9" w:rsidRPr="00847E63" w:rsidRDefault="008D70E9" w:rsidP="008D70E9">
            <w:pPr>
              <w:jc w:val="center"/>
              <w:rPr>
                <w:b/>
              </w:rPr>
            </w:pPr>
            <w:r w:rsidRPr="00847E63">
              <w:t>2022</w:t>
            </w:r>
          </w:p>
        </w:tc>
        <w:tc>
          <w:tcPr>
            <w:tcW w:w="992" w:type="dxa"/>
            <w:vAlign w:val="center"/>
          </w:tcPr>
          <w:p w:rsidR="008D70E9" w:rsidRPr="00847E63" w:rsidRDefault="008D70E9" w:rsidP="008D70E9">
            <w:pPr>
              <w:jc w:val="center"/>
              <w:rPr>
                <w:b/>
              </w:rPr>
            </w:pPr>
            <w:r w:rsidRPr="00847E63">
              <w:t>2023</w:t>
            </w:r>
          </w:p>
        </w:tc>
        <w:tc>
          <w:tcPr>
            <w:tcW w:w="992" w:type="dxa"/>
            <w:vAlign w:val="center"/>
          </w:tcPr>
          <w:p w:rsidR="008D70E9" w:rsidRPr="00847E63" w:rsidRDefault="008D70E9" w:rsidP="008D70E9">
            <w:pPr>
              <w:jc w:val="center"/>
              <w:rPr>
                <w:b/>
              </w:rPr>
            </w:pPr>
            <w:r w:rsidRPr="00847E63">
              <w:t>2024</w:t>
            </w:r>
          </w:p>
        </w:tc>
        <w:tc>
          <w:tcPr>
            <w:tcW w:w="850" w:type="dxa"/>
            <w:vAlign w:val="center"/>
          </w:tcPr>
          <w:p w:rsidR="008D70E9" w:rsidRPr="00847E63" w:rsidRDefault="008D70E9" w:rsidP="008D70E9">
            <w:pPr>
              <w:jc w:val="center"/>
              <w:rPr>
                <w:b/>
              </w:rPr>
            </w:pPr>
            <w:r w:rsidRPr="00847E63">
              <w:t>2020</w:t>
            </w:r>
          </w:p>
        </w:tc>
        <w:tc>
          <w:tcPr>
            <w:tcW w:w="851" w:type="dxa"/>
            <w:vAlign w:val="center"/>
          </w:tcPr>
          <w:p w:rsidR="008D70E9" w:rsidRPr="00847E63" w:rsidRDefault="008D70E9" w:rsidP="008D70E9">
            <w:pPr>
              <w:jc w:val="center"/>
              <w:rPr>
                <w:b/>
              </w:rPr>
            </w:pPr>
            <w:r w:rsidRPr="00847E63">
              <w:t>2021</w:t>
            </w:r>
          </w:p>
        </w:tc>
        <w:tc>
          <w:tcPr>
            <w:tcW w:w="850" w:type="dxa"/>
            <w:vAlign w:val="center"/>
          </w:tcPr>
          <w:p w:rsidR="008D70E9" w:rsidRPr="00847E63" w:rsidRDefault="008D70E9" w:rsidP="008D70E9">
            <w:pPr>
              <w:jc w:val="center"/>
              <w:rPr>
                <w:b/>
              </w:rPr>
            </w:pPr>
            <w:r w:rsidRPr="00847E63">
              <w:t>2022</w:t>
            </w:r>
          </w:p>
        </w:tc>
        <w:tc>
          <w:tcPr>
            <w:tcW w:w="851" w:type="dxa"/>
            <w:vAlign w:val="center"/>
          </w:tcPr>
          <w:p w:rsidR="008D70E9" w:rsidRPr="00847E63" w:rsidRDefault="008D70E9" w:rsidP="008D70E9">
            <w:pPr>
              <w:jc w:val="center"/>
              <w:rPr>
                <w:b/>
              </w:rPr>
            </w:pPr>
            <w:r w:rsidRPr="00847E63">
              <w:t>2023</w:t>
            </w:r>
          </w:p>
        </w:tc>
        <w:tc>
          <w:tcPr>
            <w:tcW w:w="850" w:type="dxa"/>
            <w:vAlign w:val="center"/>
          </w:tcPr>
          <w:p w:rsidR="008D70E9" w:rsidRPr="00847E63" w:rsidRDefault="008D70E9" w:rsidP="008D70E9">
            <w:pPr>
              <w:jc w:val="center"/>
              <w:rPr>
                <w:b/>
              </w:rPr>
            </w:pPr>
            <w:r w:rsidRPr="00847E63">
              <w:t>2024</w:t>
            </w:r>
          </w:p>
        </w:tc>
      </w:tr>
      <w:tr w:rsidR="003D3B9D" w:rsidRPr="00847E63" w:rsidTr="004F10DA">
        <w:trPr>
          <w:gridAfter w:val="1"/>
          <w:wAfter w:w="6" w:type="dxa"/>
          <w:trHeight w:val="386"/>
        </w:trPr>
        <w:tc>
          <w:tcPr>
            <w:tcW w:w="14631" w:type="dxa"/>
            <w:gridSpan w:val="12"/>
            <w:vAlign w:val="center"/>
          </w:tcPr>
          <w:p w:rsidR="003D3B9D" w:rsidRPr="00847E63" w:rsidRDefault="003D3B9D" w:rsidP="004B383F">
            <w:r w:rsidRPr="00847E63">
              <w:rPr>
                <w:bCs/>
              </w:rPr>
              <w:t>Муниципальная услуга «Реализация дополнительных общеразвивающих программ»</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99</w:t>
            </w:r>
          </w:p>
        </w:tc>
        <w:tc>
          <w:tcPr>
            <w:tcW w:w="993" w:type="dxa"/>
            <w:tcBorders>
              <w:top w:val="single" w:sz="4" w:space="0" w:color="auto"/>
            </w:tcBorders>
          </w:tcPr>
          <w:p w:rsidR="003D3B9D" w:rsidRPr="00847E63" w:rsidRDefault="003D3B9D" w:rsidP="004B383F">
            <w:pPr>
              <w:jc w:val="center"/>
            </w:pPr>
            <w:r w:rsidRPr="00847E63">
              <w:t>99</w:t>
            </w:r>
          </w:p>
        </w:tc>
        <w:tc>
          <w:tcPr>
            <w:tcW w:w="992" w:type="dxa"/>
            <w:tcBorders>
              <w:top w:val="single" w:sz="4" w:space="0" w:color="auto"/>
            </w:tcBorders>
          </w:tcPr>
          <w:p w:rsidR="003D3B9D" w:rsidRPr="00847E63" w:rsidRDefault="003D3B9D" w:rsidP="004B383F">
            <w:pPr>
              <w:jc w:val="center"/>
            </w:pPr>
            <w:r w:rsidRPr="00847E63">
              <w:t>99</w:t>
            </w:r>
          </w:p>
        </w:tc>
        <w:tc>
          <w:tcPr>
            <w:tcW w:w="992" w:type="dxa"/>
          </w:tcPr>
          <w:p w:rsidR="003D3B9D" w:rsidRPr="00847E63" w:rsidRDefault="003D3B9D" w:rsidP="004B383F">
            <w:pPr>
              <w:jc w:val="center"/>
            </w:pPr>
            <w:r w:rsidRPr="00847E63">
              <w:t>99</w:t>
            </w:r>
          </w:p>
        </w:tc>
        <w:tc>
          <w:tcPr>
            <w:tcW w:w="992" w:type="dxa"/>
          </w:tcPr>
          <w:p w:rsidR="003D3B9D" w:rsidRPr="00847E63" w:rsidRDefault="003D3B9D" w:rsidP="004B383F">
            <w:pPr>
              <w:jc w:val="center"/>
            </w:pPr>
            <w:r w:rsidRPr="00847E63">
              <w:t>99</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rFonts w:ascii="Times New Roman" w:hAnsi="Times New Roman" w:cs="Times New Roman"/>
                <w:sz w:val="24"/>
                <w:szCs w:val="24"/>
              </w:rPr>
            </w:pPr>
            <w:r w:rsidRPr="00847E63">
              <w:rPr>
                <w:rFonts w:ascii="Times New Roman" w:hAnsi="Times New Roman" w:cs="Times New Roman"/>
                <w:sz w:val="24"/>
                <w:szCs w:val="24"/>
              </w:rPr>
              <w:t xml:space="preserve">Число  </w:t>
            </w:r>
            <w:proofErr w:type="gramStart"/>
            <w:r w:rsidRPr="00847E63">
              <w:rPr>
                <w:rFonts w:ascii="Times New Roman" w:hAnsi="Times New Roman" w:cs="Times New Roman"/>
                <w:sz w:val="24"/>
                <w:szCs w:val="24"/>
              </w:rPr>
              <w:t>обучающихся</w:t>
            </w:r>
            <w:proofErr w:type="gramEnd"/>
          </w:p>
          <w:p w:rsidR="003D3B9D" w:rsidRPr="00847E63" w:rsidRDefault="003D3B9D" w:rsidP="004F10DA">
            <w:pPr>
              <w:pStyle w:val="ConsPlusCell"/>
              <w:rPr>
                <w:b/>
                <w:sz w:val="24"/>
                <w:szCs w:val="24"/>
              </w:rPr>
            </w:pPr>
          </w:p>
        </w:tc>
        <w:tc>
          <w:tcPr>
            <w:tcW w:w="850" w:type="dxa"/>
          </w:tcPr>
          <w:p w:rsidR="003D3B9D" w:rsidRPr="00847E63" w:rsidRDefault="003D3B9D" w:rsidP="004B383F">
            <w:pPr>
              <w:jc w:val="center"/>
            </w:pPr>
            <w:r w:rsidRPr="00847E63">
              <w:t>Чел.</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633</w:t>
            </w:r>
          </w:p>
          <w:p w:rsidR="003D3B9D" w:rsidRPr="00847E63" w:rsidRDefault="003D3B9D" w:rsidP="004B383F">
            <w:pPr>
              <w:pStyle w:val="21"/>
              <w:spacing w:after="0" w:line="240" w:lineRule="auto"/>
              <w:jc w:val="center"/>
            </w:pPr>
          </w:p>
        </w:tc>
        <w:tc>
          <w:tcPr>
            <w:tcW w:w="993" w:type="dxa"/>
            <w:tcBorders>
              <w:top w:val="single" w:sz="4" w:space="0" w:color="auto"/>
            </w:tcBorders>
          </w:tcPr>
          <w:p w:rsidR="003D3B9D" w:rsidRPr="00847E63" w:rsidRDefault="003D3B9D" w:rsidP="004B383F">
            <w:pPr>
              <w:jc w:val="center"/>
            </w:pPr>
            <w:r w:rsidRPr="00847E63">
              <w:t>656</w:t>
            </w:r>
          </w:p>
        </w:tc>
        <w:tc>
          <w:tcPr>
            <w:tcW w:w="992" w:type="dxa"/>
            <w:tcBorders>
              <w:top w:val="single" w:sz="4" w:space="0" w:color="auto"/>
            </w:tcBorders>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F10DA">
        <w:trPr>
          <w:gridAfter w:val="1"/>
          <w:wAfter w:w="6" w:type="dxa"/>
          <w:trHeight w:val="386"/>
        </w:trPr>
        <w:tc>
          <w:tcPr>
            <w:tcW w:w="14631" w:type="dxa"/>
            <w:gridSpan w:val="12"/>
            <w:vAlign w:val="center"/>
          </w:tcPr>
          <w:p w:rsidR="003D3B9D" w:rsidRPr="00847E63" w:rsidRDefault="003D3B9D" w:rsidP="008D70E9">
            <w:pPr>
              <w:jc w:val="center"/>
            </w:pPr>
            <w:r w:rsidRPr="00847E63">
              <w:t>Муниципальная услуга «Реализация дополнительных общеобразовательных   предпрофессиональных  программ в области искусств»</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98</w:t>
            </w:r>
          </w:p>
        </w:tc>
        <w:tc>
          <w:tcPr>
            <w:tcW w:w="993" w:type="dxa"/>
            <w:tcBorders>
              <w:top w:val="single" w:sz="4" w:space="0" w:color="auto"/>
            </w:tcBorders>
          </w:tcPr>
          <w:p w:rsidR="003D3B9D" w:rsidRPr="00847E63" w:rsidRDefault="003D3B9D" w:rsidP="004B383F">
            <w:pPr>
              <w:jc w:val="center"/>
            </w:pPr>
            <w:r w:rsidRPr="00847E63">
              <w:t>98</w:t>
            </w:r>
          </w:p>
        </w:tc>
        <w:tc>
          <w:tcPr>
            <w:tcW w:w="992" w:type="dxa"/>
            <w:tcBorders>
              <w:top w:val="single" w:sz="4" w:space="0" w:color="auto"/>
            </w:tcBorders>
          </w:tcPr>
          <w:p w:rsidR="003D3B9D" w:rsidRPr="00847E63" w:rsidRDefault="003D3B9D" w:rsidP="004B383F">
            <w:pPr>
              <w:jc w:val="center"/>
            </w:pPr>
            <w:r w:rsidRPr="00847E63">
              <w:t>98</w:t>
            </w:r>
          </w:p>
        </w:tc>
        <w:tc>
          <w:tcPr>
            <w:tcW w:w="992" w:type="dxa"/>
          </w:tcPr>
          <w:p w:rsidR="003D3B9D" w:rsidRPr="00847E63" w:rsidRDefault="003D3B9D" w:rsidP="004B383F">
            <w:pPr>
              <w:jc w:val="center"/>
            </w:pPr>
            <w:r w:rsidRPr="00847E63">
              <w:t>98</w:t>
            </w:r>
          </w:p>
        </w:tc>
        <w:tc>
          <w:tcPr>
            <w:tcW w:w="992" w:type="dxa"/>
          </w:tcPr>
          <w:p w:rsidR="003D3B9D" w:rsidRPr="00847E63" w:rsidRDefault="003D3B9D" w:rsidP="004B383F">
            <w:pPr>
              <w:jc w:val="center"/>
            </w:pPr>
            <w:r w:rsidRPr="00847E63">
              <w:t>98</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b/>
                <w:sz w:val="24"/>
                <w:szCs w:val="24"/>
              </w:rPr>
            </w:pPr>
            <w:r w:rsidRPr="00847E63">
              <w:rPr>
                <w:rFonts w:ascii="Times New Roman" w:hAnsi="Times New Roman" w:cs="Times New Roman"/>
                <w:sz w:val="24"/>
                <w:szCs w:val="24"/>
              </w:rPr>
              <w:t>Число  обучающихся</w:t>
            </w:r>
          </w:p>
        </w:tc>
        <w:tc>
          <w:tcPr>
            <w:tcW w:w="850" w:type="dxa"/>
          </w:tcPr>
          <w:p w:rsidR="003D3B9D" w:rsidRPr="00847E63" w:rsidRDefault="003D3B9D" w:rsidP="004B383F">
            <w:pPr>
              <w:pStyle w:val="21"/>
              <w:spacing w:after="0" w:line="240" w:lineRule="auto"/>
              <w:jc w:val="center"/>
            </w:pPr>
            <w:r w:rsidRPr="00847E63">
              <w:t>Чел.</w:t>
            </w:r>
          </w:p>
          <w:p w:rsidR="003D3B9D" w:rsidRPr="00847E63" w:rsidRDefault="003D3B9D" w:rsidP="004B383F">
            <w:pPr>
              <w:pStyle w:val="21"/>
              <w:spacing w:after="0" w:line="240" w:lineRule="auto"/>
              <w:jc w:val="center"/>
              <w:rPr>
                <w:b/>
              </w:rPr>
            </w:pPr>
          </w:p>
        </w:tc>
        <w:tc>
          <w:tcPr>
            <w:tcW w:w="992" w:type="dxa"/>
            <w:tcBorders>
              <w:top w:val="single" w:sz="4" w:space="0" w:color="auto"/>
            </w:tcBorders>
          </w:tcPr>
          <w:p w:rsidR="003D3B9D" w:rsidRPr="00847E63" w:rsidRDefault="003D3B9D" w:rsidP="004B383F">
            <w:pPr>
              <w:pStyle w:val="21"/>
              <w:spacing w:after="0" w:line="240" w:lineRule="auto"/>
              <w:jc w:val="center"/>
            </w:pPr>
            <w:r w:rsidRPr="00847E63">
              <w:t>744</w:t>
            </w:r>
          </w:p>
          <w:p w:rsidR="003D3B9D" w:rsidRPr="00847E63" w:rsidRDefault="003D3B9D" w:rsidP="004B383F">
            <w:pPr>
              <w:pStyle w:val="21"/>
              <w:spacing w:after="0" w:line="240" w:lineRule="auto"/>
              <w:jc w:val="center"/>
            </w:pPr>
          </w:p>
        </w:tc>
        <w:tc>
          <w:tcPr>
            <w:tcW w:w="993" w:type="dxa"/>
            <w:tcBorders>
              <w:top w:val="single" w:sz="4" w:space="0" w:color="auto"/>
            </w:tcBorders>
          </w:tcPr>
          <w:p w:rsidR="003D3B9D" w:rsidRPr="00847E63" w:rsidRDefault="003D3B9D" w:rsidP="004B383F">
            <w:pPr>
              <w:jc w:val="center"/>
            </w:pPr>
            <w:r w:rsidRPr="00847E63">
              <w:t>744</w:t>
            </w:r>
          </w:p>
        </w:tc>
        <w:tc>
          <w:tcPr>
            <w:tcW w:w="992" w:type="dxa"/>
            <w:tcBorders>
              <w:top w:val="single" w:sz="4" w:space="0" w:color="auto"/>
            </w:tcBorders>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992" w:type="dxa"/>
          </w:tcPr>
          <w:p w:rsidR="003D3B9D" w:rsidRPr="00847E63" w:rsidRDefault="003D3B9D" w:rsidP="004B383F">
            <w:pPr>
              <w:jc w:val="center"/>
            </w:pPr>
            <w:r w:rsidRPr="00847E63">
              <w:t>750</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F10DA">
        <w:trPr>
          <w:gridAfter w:val="1"/>
          <w:wAfter w:w="6" w:type="dxa"/>
          <w:trHeight w:val="386"/>
        </w:trPr>
        <w:tc>
          <w:tcPr>
            <w:tcW w:w="14631" w:type="dxa"/>
            <w:gridSpan w:val="12"/>
          </w:tcPr>
          <w:p w:rsidR="003D3B9D" w:rsidRPr="00847E63" w:rsidRDefault="003D3B9D" w:rsidP="008D70E9">
            <w:pPr>
              <w:jc w:val="center"/>
            </w:pPr>
            <w:r w:rsidRPr="00847E63">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847E63" w:rsidTr="004B383F">
        <w:trPr>
          <w:gridAfter w:val="1"/>
          <w:wAfter w:w="6" w:type="dxa"/>
          <w:trHeight w:val="386"/>
        </w:trPr>
        <w:tc>
          <w:tcPr>
            <w:tcW w:w="4568" w:type="dxa"/>
          </w:tcPr>
          <w:p w:rsidR="003D3B9D" w:rsidRPr="00847E63" w:rsidRDefault="003D3B9D" w:rsidP="004F10DA">
            <w:pPr>
              <w:pStyle w:val="ConsPlusCell"/>
              <w:rPr>
                <w:sz w:val="24"/>
                <w:szCs w:val="24"/>
              </w:rPr>
            </w:pPr>
            <w:r w:rsidRPr="00847E63">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pStyle w:val="21"/>
              <w:spacing w:after="0" w:line="240" w:lineRule="auto"/>
              <w:jc w:val="center"/>
              <w:rPr>
                <w:bCs/>
              </w:rPr>
            </w:pPr>
            <w:r w:rsidRPr="00847E63">
              <w:rPr>
                <w:bCs/>
              </w:rPr>
              <w:t>99</w:t>
            </w:r>
          </w:p>
        </w:tc>
        <w:tc>
          <w:tcPr>
            <w:tcW w:w="993" w:type="dxa"/>
            <w:tcBorders>
              <w:top w:val="single" w:sz="4" w:space="0" w:color="auto"/>
            </w:tcBorders>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3D3B9D" w:rsidRPr="00847E63" w:rsidTr="004B383F">
        <w:trPr>
          <w:gridAfter w:val="1"/>
          <w:wAfter w:w="6" w:type="dxa"/>
          <w:trHeight w:val="386"/>
        </w:trPr>
        <w:tc>
          <w:tcPr>
            <w:tcW w:w="4568" w:type="dxa"/>
          </w:tcPr>
          <w:p w:rsidR="003D3B9D" w:rsidRPr="00847E63" w:rsidRDefault="003D3B9D" w:rsidP="004F10DA">
            <w:pPr>
              <w:pStyle w:val="ConsPlusCell"/>
              <w:rPr>
                <w:sz w:val="24"/>
                <w:szCs w:val="24"/>
              </w:rPr>
            </w:pPr>
            <w:r w:rsidRPr="00847E63">
              <w:rPr>
                <w:rFonts w:ascii="Times New Roman" w:hAnsi="Times New Roman" w:cs="Times New Roman"/>
                <w:sz w:val="24"/>
                <w:szCs w:val="24"/>
              </w:rPr>
              <w:t>Число  обучающихся</w:t>
            </w:r>
          </w:p>
        </w:tc>
        <w:tc>
          <w:tcPr>
            <w:tcW w:w="850" w:type="dxa"/>
          </w:tcPr>
          <w:p w:rsidR="003D3B9D" w:rsidRPr="00847E63" w:rsidRDefault="003D3B9D" w:rsidP="004B383F">
            <w:pPr>
              <w:pStyle w:val="21"/>
              <w:spacing w:after="0" w:line="240" w:lineRule="auto"/>
              <w:jc w:val="center"/>
            </w:pPr>
            <w:r w:rsidRPr="00847E63">
              <w:t>Чел.</w:t>
            </w:r>
          </w:p>
          <w:p w:rsidR="003D3B9D" w:rsidRPr="00847E63" w:rsidRDefault="003D3B9D" w:rsidP="004B383F">
            <w:pPr>
              <w:pStyle w:val="21"/>
              <w:spacing w:after="0" w:line="240" w:lineRule="auto"/>
              <w:jc w:val="center"/>
            </w:pPr>
          </w:p>
        </w:tc>
        <w:tc>
          <w:tcPr>
            <w:tcW w:w="992" w:type="dxa"/>
            <w:tcBorders>
              <w:top w:val="single" w:sz="4" w:space="0" w:color="auto"/>
            </w:tcBorders>
          </w:tcPr>
          <w:p w:rsidR="003D3B9D" w:rsidRPr="00847E63" w:rsidRDefault="003D3B9D" w:rsidP="004B383F">
            <w:pPr>
              <w:pStyle w:val="21"/>
              <w:spacing w:after="0" w:line="240" w:lineRule="auto"/>
              <w:jc w:val="center"/>
              <w:rPr>
                <w:bCs/>
              </w:rPr>
            </w:pPr>
            <w:r w:rsidRPr="00847E63">
              <w:rPr>
                <w:bCs/>
              </w:rPr>
              <w:t>23</w:t>
            </w:r>
          </w:p>
          <w:p w:rsidR="003D3B9D" w:rsidRPr="00847E63" w:rsidRDefault="003D3B9D" w:rsidP="004B383F">
            <w:pPr>
              <w:pStyle w:val="21"/>
              <w:spacing w:after="0" w:line="240" w:lineRule="auto"/>
              <w:rPr>
                <w:bCs/>
              </w:rPr>
            </w:pPr>
          </w:p>
        </w:tc>
        <w:tc>
          <w:tcPr>
            <w:tcW w:w="993" w:type="dxa"/>
            <w:tcBorders>
              <w:top w:val="single" w:sz="4" w:space="0" w:color="auto"/>
            </w:tcBorders>
          </w:tcPr>
          <w:p w:rsidR="003D3B9D" w:rsidRPr="00847E63" w:rsidRDefault="003D3B9D" w:rsidP="004B383F">
            <w:pPr>
              <w:jc w:val="center"/>
            </w:pPr>
            <w:r w:rsidRPr="00847E63">
              <w:t>-</w:t>
            </w:r>
          </w:p>
        </w:tc>
        <w:tc>
          <w:tcPr>
            <w:tcW w:w="992" w:type="dxa"/>
            <w:tcBorders>
              <w:top w:val="single" w:sz="4" w:space="0" w:color="auto"/>
            </w:tcBorders>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992" w:type="dxa"/>
          </w:tcPr>
          <w:p w:rsidR="003D3B9D" w:rsidRPr="00847E63" w:rsidRDefault="003D3B9D" w:rsidP="004B383F">
            <w:pPr>
              <w:jc w:val="center"/>
            </w:pPr>
            <w:r w:rsidRPr="00847E63">
              <w:t>-</w:t>
            </w: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c>
          <w:tcPr>
            <w:tcW w:w="851" w:type="dxa"/>
            <w:vAlign w:val="center"/>
          </w:tcPr>
          <w:p w:rsidR="003D3B9D" w:rsidRPr="00847E63" w:rsidRDefault="003D3B9D" w:rsidP="008D70E9">
            <w:pPr>
              <w:jc w:val="center"/>
            </w:pPr>
          </w:p>
        </w:tc>
        <w:tc>
          <w:tcPr>
            <w:tcW w:w="850" w:type="dxa"/>
            <w:vAlign w:val="center"/>
          </w:tcPr>
          <w:p w:rsidR="003D3B9D" w:rsidRPr="00847E63" w:rsidRDefault="003D3B9D" w:rsidP="008D70E9">
            <w:pPr>
              <w:jc w:val="center"/>
            </w:pPr>
          </w:p>
        </w:tc>
      </w:tr>
      <w:tr w:rsidR="004B383F" w:rsidRPr="00847E63" w:rsidTr="004F10DA">
        <w:trPr>
          <w:gridAfter w:val="1"/>
          <w:wAfter w:w="6" w:type="dxa"/>
          <w:trHeight w:val="386"/>
        </w:trPr>
        <w:tc>
          <w:tcPr>
            <w:tcW w:w="13781" w:type="dxa"/>
            <w:gridSpan w:val="11"/>
          </w:tcPr>
          <w:p w:rsidR="004B383F" w:rsidRPr="00847E63" w:rsidRDefault="004B383F" w:rsidP="004B383F">
            <w:r w:rsidRPr="00847E63">
              <w:lastRenderedPageBreak/>
              <w:t>Муниципальная услуга  «Предоставление консультационных и методических услуг»</w:t>
            </w:r>
          </w:p>
        </w:tc>
        <w:tc>
          <w:tcPr>
            <w:tcW w:w="850" w:type="dxa"/>
            <w:vAlign w:val="center"/>
          </w:tcPr>
          <w:p w:rsidR="004B383F" w:rsidRPr="00847E63" w:rsidRDefault="004B383F" w:rsidP="008D70E9">
            <w:pPr>
              <w:jc w:val="center"/>
            </w:pPr>
          </w:p>
        </w:tc>
      </w:tr>
      <w:tr w:rsidR="004B383F" w:rsidRPr="00847E63" w:rsidTr="004F10DA">
        <w:trPr>
          <w:gridAfter w:val="1"/>
          <w:wAfter w:w="6" w:type="dxa"/>
          <w:trHeight w:val="386"/>
        </w:trPr>
        <w:tc>
          <w:tcPr>
            <w:tcW w:w="4568" w:type="dxa"/>
          </w:tcPr>
          <w:p w:rsidR="004B383F" w:rsidRPr="00847E63" w:rsidRDefault="004B383F" w:rsidP="004F10DA">
            <w:pPr>
              <w:jc w:val="both"/>
              <w:rPr>
                <w:b/>
                <w:bCs/>
              </w:rPr>
            </w:pPr>
            <w:r w:rsidRPr="00847E63">
              <w:t>Количество отчетов, составленных по результатам работы</w:t>
            </w:r>
          </w:p>
        </w:tc>
        <w:tc>
          <w:tcPr>
            <w:tcW w:w="850" w:type="dxa"/>
          </w:tcPr>
          <w:p w:rsidR="004B383F" w:rsidRPr="00847E63" w:rsidRDefault="004B383F" w:rsidP="004F10DA">
            <w:pPr>
              <w:pStyle w:val="21"/>
              <w:spacing w:after="0" w:line="240" w:lineRule="auto"/>
              <w:jc w:val="center"/>
              <w:rPr>
                <w:bCs/>
              </w:rPr>
            </w:pPr>
            <w:r w:rsidRPr="00847E63">
              <w:rPr>
                <w:bCs/>
              </w:rPr>
              <w:t>Ед.</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39</w:t>
            </w:r>
          </w:p>
        </w:tc>
        <w:tc>
          <w:tcPr>
            <w:tcW w:w="993" w:type="dxa"/>
            <w:tcBorders>
              <w:top w:val="single" w:sz="4" w:space="0" w:color="auto"/>
            </w:tcBorders>
          </w:tcPr>
          <w:p w:rsidR="004B383F" w:rsidRPr="00847E63" w:rsidRDefault="004B383F" w:rsidP="004F10DA">
            <w:pPr>
              <w:jc w:val="center"/>
            </w:pPr>
            <w:r w:rsidRPr="00847E63">
              <w:t>40</w:t>
            </w:r>
          </w:p>
        </w:tc>
        <w:tc>
          <w:tcPr>
            <w:tcW w:w="992" w:type="dxa"/>
            <w:tcBorders>
              <w:top w:val="single" w:sz="4" w:space="0" w:color="auto"/>
            </w:tcBorders>
          </w:tcPr>
          <w:p w:rsidR="004B383F" w:rsidRPr="00847E63" w:rsidRDefault="004B383F" w:rsidP="004F10DA">
            <w:pPr>
              <w:jc w:val="center"/>
            </w:pPr>
            <w:r w:rsidRPr="00847E63">
              <w:t>41</w:t>
            </w:r>
          </w:p>
        </w:tc>
        <w:tc>
          <w:tcPr>
            <w:tcW w:w="992" w:type="dxa"/>
          </w:tcPr>
          <w:p w:rsidR="004B383F" w:rsidRPr="00847E63" w:rsidRDefault="004B383F" w:rsidP="004F10DA">
            <w:pPr>
              <w:jc w:val="center"/>
            </w:pPr>
            <w:r w:rsidRPr="00847E63">
              <w:t>41</w:t>
            </w:r>
          </w:p>
        </w:tc>
        <w:tc>
          <w:tcPr>
            <w:tcW w:w="992" w:type="dxa"/>
          </w:tcPr>
          <w:p w:rsidR="004B383F" w:rsidRPr="00847E63" w:rsidRDefault="004B383F" w:rsidP="004F10DA">
            <w:pPr>
              <w:jc w:val="center"/>
            </w:pPr>
            <w:r w:rsidRPr="00847E63">
              <w:t>41</w:t>
            </w: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r>
      <w:tr w:rsidR="004B383F" w:rsidRPr="00847E63" w:rsidTr="004F10DA">
        <w:trPr>
          <w:gridAfter w:val="1"/>
          <w:wAfter w:w="6" w:type="dxa"/>
          <w:trHeight w:val="386"/>
        </w:trPr>
        <w:tc>
          <w:tcPr>
            <w:tcW w:w="4568" w:type="dxa"/>
          </w:tcPr>
          <w:p w:rsidR="004B383F" w:rsidRPr="00847E63" w:rsidRDefault="004B383F" w:rsidP="004F10DA">
            <w:pPr>
              <w:jc w:val="both"/>
              <w:rPr>
                <w:b/>
                <w:bCs/>
              </w:rPr>
            </w:pPr>
            <w:r w:rsidRPr="00847E63">
              <w:t>Количество проведенных семинаров</w:t>
            </w:r>
          </w:p>
        </w:tc>
        <w:tc>
          <w:tcPr>
            <w:tcW w:w="850" w:type="dxa"/>
          </w:tcPr>
          <w:p w:rsidR="004B383F" w:rsidRPr="00847E63" w:rsidRDefault="004B383F" w:rsidP="004F10DA">
            <w:pPr>
              <w:pStyle w:val="21"/>
              <w:spacing w:after="0" w:line="240" w:lineRule="auto"/>
              <w:jc w:val="center"/>
              <w:rPr>
                <w:bCs/>
              </w:rPr>
            </w:pPr>
            <w:r w:rsidRPr="00847E63">
              <w:rPr>
                <w:bCs/>
              </w:rPr>
              <w:t>Ед.</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3"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2" w:type="dxa"/>
            <w:tcBorders>
              <w:top w:val="single" w:sz="4" w:space="0" w:color="auto"/>
            </w:tcBorders>
          </w:tcPr>
          <w:p w:rsidR="004B383F" w:rsidRPr="00847E63" w:rsidRDefault="004B383F" w:rsidP="004F10DA">
            <w:pPr>
              <w:pStyle w:val="21"/>
              <w:spacing w:after="0" w:line="240" w:lineRule="auto"/>
              <w:jc w:val="center"/>
              <w:rPr>
                <w:bCs/>
              </w:rPr>
            </w:pPr>
            <w:r w:rsidRPr="00847E63">
              <w:rPr>
                <w:bCs/>
              </w:rPr>
              <w:t>8</w:t>
            </w:r>
          </w:p>
        </w:tc>
        <w:tc>
          <w:tcPr>
            <w:tcW w:w="992" w:type="dxa"/>
          </w:tcPr>
          <w:p w:rsidR="004B383F" w:rsidRPr="00847E63" w:rsidRDefault="004B383F" w:rsidP="004F10DA">
            <w:pPr>
              <w:pStyle w:val="21"/>
              <w:spacing w:after="0" w:line="240" w:lineRule="auto"/>
              <w:jc w:val="center"/>
              <w:rPr>
                <w:bCs/>
              </w:rPr>
            </w:pPr>
            <w:r w:rsidRPr="00847E63">
              <w:rPr>
                <w:bCs/>
              </w:rPr>
              <w:t>8</w:t>
            </w:r>
          </w:p>
        </w:tc>
        <w:tc>
          <w:tcPr>
            <w:tcW w:w="992" w:type="dxa"/>
          </w:tcPr>
          <w:p w:rsidR="004B383F" w:rsidRPr="00847E63" w:rsidRDefault="004B383F" w:rsidP="004F10DA">
            <w:pPr>
              <w:pStyle w:val="21"/>
              <w:spacing w:after="0" w:line="240" w:lineRule="auto"/>
              <w:jc w:val="center"/>
              <w:rPr>
                <w:bCs/>
              </w:rPr>
            </w:pPr>
            <w:r w:rsidRPr="00847E63">
              <w:rPr>
                <w:bCs/>
              </w:rPr>
              <w:t>8</w:t>
            </w: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c>
          <w:tcPr>
            <w:tcW w:w="851" w:type="dxa"/>
            <w:vAlign w:val="center"/>
          </w:tcPr>
          <w:p w:rsidR="004B383F" w:rsidRPr="00847E63" w:rsidRDefault="004B383F" w:rsidP="008D70E9">
            <w:pPr>
              <w:jc w:val="center"/>
            </w:pPr>
          </w:p>
        </w:tc>
        <w:tc>
          <w:tcPr>
            <w:tcW w:w="850" w:type="dxa"/>
            <w:vAlign w:val="center"/>
          </w:tcPr>
          <w:p w:rsidR="004B383F" w:rsidRPr="00847E63" w:rsidRDefault="004B383F" w:rsidP="008D70E9">
            <w:pPr>
              <w:jc w:val="center"/>
            </w:pPr>
          </w:p>
        </w:tc>
      </w:tr>
      <w:tr w:rsidR="004B383F" w:rsidRPr="00847E63" w:rsidTr="00782CAE">
        <w:trPr>
          <w:gridAfter w:val="1"/>
          <w:wAfter w:w="6" w:type="dxa"/>
          <w:trHeight w:val="297"/>
        </w:trPr>
        <w:tc>
          <w:tcPr>
            <w:tcW w:w="14631" w:type="dxa"/>
            <w:gridSpan w:val="12"/>
            <w:vAlign w:val="center"/>
          </w:tcPr>
          <w:p w:rsidR="004B383F" w:rsidRPr="00847E63" w:rsidRDefault="004B383F" w:rsidP="00CB1590">
            <w:pPr>
              <w:autoSpaceDE w:val="0"/>
              <w:autoSpaceDN w:val="0"/>
              <w:adjustRightInd w:val="0"/>
              <w:ind w:left="65"/>
              <w:jc w:val="both"/>
              <w:rPr>
                <w:b/>
              </w:rPr>
            </w:pPr>
            <w:r w:rsidRPr="00847E63">
              <w:rPr>
                <w:bCs/>
              </w:rPr>
              <w:t>Муниципальная услуга «</w:t>
            </w:r>
            <w:r w:rsidRPr="00847E63">
              <w:t>Организация деятельности клубных формирований и формирований самодеятельного народного творчества</w:t>
            </w:r>
            <w:r w:rsidRPr="00847E63">
              <w:rPr>
                <w:bCs/>
              </w:rPr>
              <w:t>»</w:t>
            </w:r>
          </w:p>
        </w:tc>
      </w:tr>
      <w:tr w:rsidR="004B383F" w:rsidRPr="00847E63" w:rsidTr="004B383F">
        <w:trPr>
          <w:gridAfter w:val="1"/>
          <w:wAfter w:w="6" w:type="dxa"/>
          <w:trHeight w:val="274"/>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847E63" w:rsidRDefault="004B383F" w:rsidP="004B383F">
            <w:pPr>
              <w:jc w:val="center"/>
            </w:pPr>
            <w:r w:rsidRPr="00847E63">
              <w:t>Чел.</w:t>
            </w:r>
          </w:p>
        </w:tc>
        <w:tc>
          <w:tcPr>
            <w:tcW w:w="992" w:type="dxa"/>
          </w:tcPr>
          <w:p w:rsidR="004B383F" w:rsidRPr="00847E63" w:rsidRDefault="004B383F" w:rsidP="004B383F">
            <w:pPr>
              <w:pStyle w:val="ConsPlusCell"/>
              <w:jc w:val="center"/>
              <w:rPr>
                <w:rFonts w:ascii="Times New Roman" w:hAnsi="Times New Roman" w:cs="Times New Roman"/>
                <w:sz w:val="24"/>
                <w:szCs w:val="24"/>
              </w:rPr>
            </w:pPr>
            <w:r w:rsidRPr="00847E63">
              <w:rPr>
                <w:rFonts w:ascii="Times New Roman" w:hAnsi="Times New Roman" w:cs="Times New Roman"/>
                <w:sz w:val="24"/>
                <w:szCs w:val="24"/>
              </w:rPr>
              <w:t>41</w:t>
            </w:r>
          </w:p>
        </w:tc>
        <w:tc>
          <w:tcPr>
            <w:tcW w:w="993" w:type="dxa"/>
            <w:shd w:val="clear" w:color="auto" w:fill="auto"/>
          </w:tcPr>
          <w:p w:rsidR="004B383F" w:rsidRPr="00847E63" w:rsidRDefault="004B383F" w:rsidP="004B383F">
            <w:pPr>
              <w:pStyle w:val="ConsPlusCell"/>
              <w:jc w:val="center"/>
              <w:rPr>
                <w:rFonts w:ascii="Times New Roman" w:hAnsi="Times New Roman" w:cs="Times New Roman"/>
                <w:sz w:val="24"/>
                <w:szCs w:val="24"/>
              </w:rPr>
            </w:pPr>
            <w:r w:rsidRPr="00847E63">
              <w:rPr>
                <w:rFonts w:ascii="Times New Roman" w:hAnsi="Times New Roman" w:cs="Times New Roman"/>
                <w:sz w:val="24"/>
                <w:szCs w:val="24"/>
              </w:rPr>
              <w:t>42</w:t>
            </w:r>
          </w:p>
        </w:tc>
        <w:tc>
          <w:tcPr>
            <w:tcW w:w="992" w:type="dxa"/>
            <w:shd w:val="clear" w:color="auto" w:fill="auto"/>
          </w:tcPr>
          <w:p w:rsidR="004B383F" w:rsidRPr="00847E63" w:rsidRDefault="004B383F" w:rsidP="004B383F">
            <w:pPr>
              <w:jc w:val="center"/>
            </w:pPr>
            <w:r w:rsidRPr="00847E63">
              <w:t>43</w:t>
            </w:r>
          </w:p>
        </w:tc>
        <w:tc>
          <w:tcPr>
            <w:tcW w:w="992" w:type="dxa"/>
            <w:shd w:val="clear" w:color="auto" w:fill="auto"/>
          </w:tcPr>
          <w:p w:rsidR="004B383F" w:rsidRPr="00847E63" w:rsidRDefault="004B383F" w:rsidP="004B383F">
            <w:pPr>
              <w:jc w:val="center"/>
            </w:pPr>
            <w:r w:rsidRPr="00847E63">
              <w:t>44</w:t>
            </w:r>
          </w:p>
        </w:tc>
        <w:tc>
          <w:tcPr>
            <w:tcW w:w="992" w:type="dxa"/>
            <w:shd w:val="clear" w:color="auto" w:fill="auto"/>
          </w:tcPr>
          <w:p w:rsidR="004B383F" w:rsidRPr="00847E63" w:rsidRDefault="004B383F" w:rsidP="004B383F">
            <w:pPr>
              <w:jc w:val="center"/>
            </w:pPr>
            <w:r w:rsidRPr="00847E63">
              <w:t>44</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0"/>
        </w:trPr>
        <w:tc>
          <w:tcPr>
            <w:tcW w:w="4568" w:type="dxa"/>
          </w:tcPr>
          <w:p w:rsidR="004B383F" w:rsidRPr="00847E63" w:rsidRDefault="004B383F" w:rsidP="0052085D">
            <w:pPr>
              <w:pStyle w:val="ConsPlusCell"/>
              <w:rPr>
                <w:b/>
                <w:sz w:val="24"/>
                <w:szCs w:val="24"/>
              </w:rPr>
            </w:pPr>
            <w:r w:rsidRPr="00847E63">
              <w:rPr>
                <w:rFonts w:ascii="Times New Roman" w:hAnsi="Times New Roman" w:cs="Times New Roman"/>
                <w:sz w:val="24"/>
                <w:szCs w:val="24"/>
              </w:rPr>
              <w:t>Количество клубных формирований</w:t>
            </w:r>
            <w:r w:rsidRPr="00847E63">
              <w:rPr>
                <w:sz w:val="24"/>
                <w:szCs w:val="24"/>
              </w:rPr>
              <w:t xml:space="preserve">  </w:t>
            </w:r>
          </w:p>
        </w:tc>
        <w:tc>
          <w:tcPr>
            <w:tcW w:w="850" w:type="dxa"/>
          </w:tcPr>
          <w:p w:rsidR="004B383F" w:rsidRPr="00847E63" w:rsidRDefault="004B383F" w:rsidP="004B383F">
            <w:pPr>
              <w:jc w:val="center"/>
            </w:pPr>
            <w:r w:rsidRPr="00847E63">
              <w:t>Ед.</w:t>
            </w:r>
          </w:p>
          <w:p w:rsidR="004B383F" w:rsidRPr="00847E63" w:rsidRDefault="004B383F" w:rsidP="004B383F">
            <w:pPr>
              <w:jc w:val="center"/>
            </w:pPr>
          </w:p>
        </w:tc>
        <w:tc>
          <w:tcPr>
            <w:tcW w:w="992" w:type="dxa"/>
          </w:tcPr>
          <w:p w:rsidR="004B383F" w:rsidRPr="00847E63" w:rsidRDefault="004B383F" w:rsidP="004B383F">
            <w:pPr>
              <w:pStyle w:val="21"/>
              <w:spacing w:after="0" w:line="240" w:lineRule="auto"/>
              <w:jc w:val="center"/>
              <w:rPr>
                <w:bCs/>
              </w:rPr>
            </w:pPr>
            <w:r w:rsidRPr="00847E63">
              <w:rPr>
                <w:bCs/>
              </w:rPr>
              <w:t>26</w:t>
            </w:r>
          </w:p>
        </w:tc>
        <w:tc>
          <w:tcPr>
            <w:tcW w:w="993" w:type="dxa"/>
            <w:shd w:val="clear" w:color="auto" w:fill="auto"/>
          </w:tcPr>
          <w:p w:rsidR="004B383F" w:rsidRPr="00847E63" w:rsidRDefault="004B383F" w:rsidP="004B383F">
            <w:pPr>
              <w:jc w:val="center"/>
            </w:pPr>
            <w:r w:rsidRPr="00847E63">
              <w:t>26</w:t>
            </w:r>
          </w:p>
        </w:tc>
        <w:tc>
          <w:tcPr>
            <w:tcW w:w="992" w:type="dxa"/>
            <w:shd w:val="clear" w:color="auto" w:fill="auto"/>
          </w:tcPr>
          <w:p w:rsidR="004B383F" w:rsidRPr="00847E63" w:rsidRDefault="004B383F" w:rsidP="004B383F">
            <w:pPr>
              <w:jc w:val="center"/>
            </w:pPr>
            <w:r w:rsidRPr="00847E63">
              <w:t>26</w:t>
            </w:r>
          </w:p>
        </w:tc>
        <w:tc>
          <w:tcPr>
            <w:tcW w:w="992" w:type="dxa"/>
            <w:shd w:val="clear" w:color="auto" w:fill="auto"/>
          </w:tcPr>
          <w:p w:rsidR="004B383F" w:rsidRPr="00847E63" w:rsidRDefault="004B383F" w:rsidP="004B383F">
            <w:pPr>
              <w:jc w:val="center"/>
            </w:pPr>
            <w:r w:rsidRPr="00847E63">
              <w:t>27</w:t>
            </w:r>
          </w:p>
        </w:tc>
        <w:tc>
          <w:tcPr>
            <w:tcW w:w="992" w:type="dxa"/>
            <w:shd w:val="clear" w:color="auto" w:fill="auto"/>
          </w:tcPr>
          <w:p w:rsidR="004B383F" w:rsidRPr="00847E63" w:rsidRDefault="004B383F" w:rsidP="004B383F">
            <w:pPr>
              <w:jc w:val="center"/>
            </w:pPr>
            <w:r w:rsidRPr="00847E63">
              <w:t>27</w:t>
            </w:r>
          </w:p>
        </w:tc>
        <w:tc>
          <w:tcPr>
            <w:tcW w:w="850" w:type="dxa"/>
            <w:shd w:val="clear" w:color="auto" w:fill="auto"/>
            <w:vAlign w:val="center"/>
          </w:tcPr>
          <w:p w:rsidR="004B383F" w:rsidRPr="00847E63" w:rsidRDefault="004B383F" w:rsidP="00733A9A">
            <w:pPr>
              <w:jc w:val="center"/>
              <w:rPr>
                <w:b/>
              </w:rPr>
            </w:pPr>
          </w:p>
        </w:tc>
        <w:tc>
          <w:tcPr>
            <w:tcW w:w="851" w:type="dxa"/>
            <w:shd w:val="clear" w:color="auto" w:fill="auto"/>
            <w:vAlign w:val="center"/>
          </w:tcPr>
          <w:p w:rsidR="004B383F" w:rsidRPr="00847E63" w:rsidRDefault="004B383F" w:rsidP="00733A9A">
            <w:pPr>
              <w:jc w:val="center"/>
              <w:rPr>
                <w:b/>
              </w:rPr>
            </w:pPr>
          </w:p>
        </w:tc>
        <w:tc>
          <w:tcPr>
            <w:tcW w:w="850" w:type="dxa"/>
            <w:shd w:val="clear" w:color="auto" w:fill="auto"/>
            <w:vAlign w:val="center"/>
          </w:tcPr>
          <w:p w:rsidR="004B383F" w:rsidRPr="00847E63" w:rsidRDefault="004B383F" w:rsidP="00733A9A">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6"/>
        </w:trPr>
        <w:tc>
          <w:tcPr>
            <w:tcW w:w="4568" w:type="dxa"/>
          </w:tcPr>
          <w:p w:rsidR="004B383F" w:rsidRPr="00847E63" w:rsidRDefault="004B383F" w:rsidP="008D70E9">
            <w:pPr>
              <w:pStyle w:val="21"/>
              <w:spacing w:after="0" w:line="240" w:lineRule="auto"/>
            </w:pPr>
            <w:r w:rsidRPr="00847E63">
              <w:t>Число участников клубных формирований</w:t>
            </w:r>
          </w:p>
        </w:tc>
        <w:tc>
          <w:tcPr>
            <w:tcW w:w="850" w:type="dxa"/>
          </w:tcPr>
          <w:p w:rsidR="004B383F" w:rsidRPr="00847E63" w:rsidRDefault="004B383F" w:rsidP="004B383F">
            <w:pPr>
              <w:pStyle w:val="21"/>
              <w:spacing w:after="0" w:line="240" w:lineRule="auto"/>
              <w:jc w:val="center"/>
            </w:pPr>
            <w:r w:rsidRPr="00847E63">
              <w:t>Чел.</w:t>
            </w:r>
          </w:p>
        </w:tc>
        <w:tc>
          <w:tcPr>
            <w:tcW w:w="992" w:type="dxa"/>
          </w:tcPr>
          <w:p w:rsidR="004B383F" w:rsidRPr="00847E63" w:rsidRDefault="004B383F" w:rsidP="004F10DA">
            <w:pPr>
              <w:pStyle w:val="21"/>
              <w:spacing w:after="0" w:line="240" w:lineRule="auto"/>
              <w:jc w:val="center"/>
              <w:rPr>
                <w:bCs/>
              </w:rPr>
            </w:pPr>
            <w:r w:rsidRPr="00847E63">
              <w:rPr>
                <w:bCs/>
              </w:rPr>
              <w:t>759</w:t>
            </w:r>
          </w:p>
        </w:tc>
        <w:tc>
          <w:tcPr>
            <w:tcW w:w="993" w:type="dxa"/>
            <w:shd w:val="clear" w:color="auto" w:fill="auto"/>
          </w:tcPr>
          <w:p w:rsidR="004B383F" w:rsidRPr="00847E63" w:rsidRDefault="004B383F" w:rsidP="004B383F">
            <w:pPr>
              <w:jc w:val="center"/>
            </w:pPr>
            <w:r w:rsidRPr="00847E63">
              <w:t>781</w:t>
            </w:r>
          </w:p>
        </w:tc>
        <w:tc>
          <w:tcPr>
            <w:tcW w:w="992" w:type="dxa"/>
            <w:shd w:val="clear" w:color="auto" w:fill="auto"/>
          </w:tcPr>
          <w:p w:rsidR="004B383F" w:rsidRPr="00847E63" w:rsidRDefault="004B383F" w:rsidP="004B383F">
            <w:pPr>
              <w:jc w:val="center"/>
            </w:pPr>
            <w:r w:rsidRPr="00847E63">
              <w:t>805</w:t>
            </w:r>
          </w:p>
        </w:tc>
        <w:tc>
          <w:tcPr>
            <w:tcW w:w="992" w:type="dxa"/>
            <w:shd w:val="clear" w:color="auto" w:fill="auto"/>
          </w:tcPr>
          <w:p w:rsidR="004B383F" w:rsidRPr="00847E63" w:rsidRDefault="004B383F" w:rsidP="004B383F">
            <w:pPr>
              <w:jc w:val="center"/>
            </w:pPr>
            <w:r w:rsidRPr="00847E63">
              <w:t>829</w:t>
            </w:r>
          </w:p>
        </w:tc>
        <w:tc>
          <w:tcPr>
            <w:tcW w:w="992" w:type="dxa"/>
            <w:shd w:val="clear" w:color="auto" w:fill="auto"/>
          </w:tcPr>
          <w:p w:rsidR="004B383F" w:rsidRPr="00847E63" w:rsidRDefault="004B383F" w:rsidP="004B383F">
            <w:pPr>
              <w:jc w:val="center"/>
            </w:pPr>
            <w:r w:rsidRPr="00847E63">
              <w:t>854</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82CAE">
        <w:trPr>
          <w:gridAfter w:val="1"/>
          <w:wAfter w:w="6" w:type="dxa"/>
          <w:trHeight w:val="316"/>
        </w:trPr>
        <w:tc>
          <w:tcPr>
            <w:tcW w:w="14631" w:type="dxa"/>
            <w:gridSpan w:val="12"/>
            <w:vAlign w:val="center"/>
          </w:tcPr>
          <w:p w:rsidR="004B383F" w:rsidRPr="00847E63" w:rsidRDefault="004B383F" w:rsidP="004B383F">
            <w:pPr>
              <w:rPr>
                <w:b/>
              </w:rPr>
            </w:pPr>
            <w:r w:rsidRPr="00847E63">
              <w:rPr>
                <w:bCs/>
              </w:rPr>
              <w:t>Муниципальная услуга «Организация и проведение культурно-массовых мероприятий»</w:t>
            </w:r>
          </w:p>
        </w:tc>
      </w:tr>
      <w:tr w:rsidR="004B383F" w:rsidRPr="00847E63" w:rsidTr="00782CAE">
        <w:trPr>
          <w:gridAfter w:val="1"/>
          <w:wAfter w:w="6" w:type="dxa"/>
          <w:trHeight w:val="316"/>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847E63" w:rsidRDefault="004B383F" w:rsidP="008D70E9">
            <w:pPr>
              <w:jc w:val="center"/>
            </w:pPr>
            <w:r w:rsidRPr="00847E63">
              <w:t>%</w:t>
            </w:r>
          </w:p>
        </w:tc>
        <w:tc>
          <w:tcPr>
            <w:tcW w:w="992" w:type="dxa"/>
            <w:vAlign w:val="center"/>
          </w:tcPr>
          <w:p w:rsidR="004B383F" w:rsidRPr="00847E63" w:rsidRDefault="004B383F" w:rsidP="003F5103">
            <w:pPr>
              <w:pStyle w:val="21"/>
              <w:spacing w:after="0" w:line="240" w:lineRule="auto"/>
              <w:jc w:val="center"/>
              <w:rPr>
                <w:bCs/>
              </w:rPr>
            </w:pPr>
            <w:r w:rsidRPr="00847E63">
              <w:rPr>
                <w:bCs/>
              </w:rPr>
              <w:t>78</w:t>
            </w:r>
          </w:p>
        </w:tc>
        <w:tc>
          <w:tcPr>
            <w:tcW w:w="993" w:type="dxa"/>
            <w:shd w:val="clear" w:color="auto" w:fill="auto"/>
            <w:vAlign w:val="center"/>
          </w:tcPr>
          <w:p w:rsidR="004B383F" w:rsidRPr="00847E63" w:rsidRDefault="004B383F" w:rsidP="003F5103">
            <w:pPr>
              <w:jc w:val="center"/>
            </w:pPr>
            <w:r w:rsidRPr="00847E63">
              <w:t>78</w:t>
            </w:r>
          </w:p>
        </w:tc>
        <w:tc>
          <w:tcPr>
            <w:tcW w:w="992" w:type="dxa"/>
            <w:shd w:val="clear" w:color="auto" w:fill="auto"/>
            <w:vAlign w:val="center"/>
          </w:tcPr>
          <w:p w:rsidR="004B383F" w:rsidRPr="00847E63" w:rsidRDefault="004B383F" w:rsidP="003F5103">
            <w:pPr>
              <w:jc w:val="center"/>
            </w:pPr>
            <w:r w:rsidRPr="00847E63">
              <w:t>79</w:t>
            </w:r>
          </w:p>
        </w:tc>
        <w:tc>
          <w:tcPr>
            <w:tcW w:w="992" w:type="dxa"/>
            <w:shd w:val="clear" w:color="auto" w:fill="auto"/>
            <w:vAlign w:val="center"/>
          </w:tcPr>
          <w:p w:rsidR="004B383F" w:rsidRPr="00847E63" w:rsidRDefault="004B383F" w:rsidP="003F5103">
            <w:pPr>
              <w:jc w:val="center"/>
            </w:pPr>
            <w:r w:rsidRPr="00847E63">
              <w:t>79</w:t>
            </w:r>
          </w:p>
        </w:tc>
        <w:tc>
          <w:tcPr>
            <w:tcW w:w="992" w:type="dxa"/>
            <w:shd w:val="clear" w:color="auto" w:fill="auto"/>
            <w:vAlign w:val="center"/>
          </w:tcPr>
          <w:p w:rsidR="004B383F" w:rsidRPr="00847E63" w:rsidRDefault="004B383F" w:rsidP="003F5103">
            <w:pPr>
              <w:jc w:val="center"/>
            </w:pPr>
            <w:r w:rsidRPr="00847E63">
              <w:t>80</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82CAE">
        <w:trPr>
          <w:gridAfter w:val="1"/>
          <w:wAfter w:w="6" w:type="dxa"/>
          <w:trHeight w:val="62"/>
        </w:trPr>
        <w:tc>
          <w:tcPr>
            <w:tcW w:w="4568" w:type="dxa"/>
          </w:tcPr>
          <w:p w:rsidR="004B383F" w:rsidRPr="00847E63" w:rsidRDefault="004B383F" w:rsidP="0052085D">
            <w:pPr>
              <w:pStyle w:val="21"/>
              <w:spacing w:after="0" w:line="240" w:lineRule="auto"/>
              <w:rPr>
                <w:b/>
              </w:rPr>
            </w:pPr>
            <w:r w:rsidRPr="00847E63">
              <w:t>Количество проведенных мероприятий</w:t>
            </w:r>
          </w:p>
          <w:p w:rsidR="004B383F" w:rsidRPr="00847E63" w:rsidRDefault="004B383F" w:rsidP="0052085D"/>
        </w:tc>
        <w:tc>
          <w:tcPr>
            <w:tcW w:w="850" w:type="dxa"/>
            <w:vAlign w:val="center"/>
          </w:tcPr>
          <w:p w:rsidR="004B383F" w:rsidRPr="00847E63" w:rsidRDefault="004B383F" w:rsidP="0052085D">
            <w:pPr>
              <w:jc w:val="center"/>
            </w:pPr>
            <w:r w:rsidRPr="00847E63">
              <w:t>Ед.</w:t>
            </w:r>
          </w:p>
        </w:tc>
        <w:tc>
          <w:tcPr>
            <w:tcW w:w="992" w:type="dxa"/>
            <w:vAlign w:val="center"/>
          </w:tcPr>
          <w:p w:rsidR="004B383F" w:rsidRPr="00847E63" w:rsidRDefault="004B383F" w:rsidP="003F5103">
            <w:pPr>
              <w:pStyle w:val="21"/>
              <w:spacing w:after="0" w:line="240" w:lineRule="auto"/>
              <w:jc w:val="center"/>
              <w:rPr>
                <w:bCs/>
              </w:rPr>
            </w:pPr>
            <w:r w:rsidRPr="00847E63">
              <w:rPr>
                <w:bCs/>
              </w:rPr>
              <w:t>313</w:t>
            </w:r>
          </w:p>
        </w:tc>
        <w:tc>
          <w:tcPr>
            <w:tcW w:w="993" w:type="dxa"/>
            <w:shd w:val="clear" w:color="auto" w:fill="auto"/>
            <w:vAlign w:val="center"/>
          </w:tcPr>
          <w:p w:rsidR="004B383F" w:rsidRPr="00847E63" w:rsidRDefault="004B383F" w:rsidP="003F5103">
            <w:pPr>
              <w:jc w:val="center"/>
            </w:pPr>
            <w:r w:rsidRPr="00847E63">
              <w:t>322</w:t>
            </w:r>
          </w:p>
        </w:tc>
        <w:tc>
          <w:tcPr>
            <w:tcW w:w="992" w:type="dxa"/>
            <w:shd w:val="clear" w:color="auto" w:fill="auto"/>
            <w:vAlign w:val="center"/>
          </w:tcPr>
          <w:p w:rsidR="004B383F" w:rsidRPr="00847E63" w:rsidRDefault="004B383F" w:rsidP="003F5103">
            <w:pPr>
              <w:jc w:val="center"/>
            </w:pPr>
            <w:r w:rsidRPr="00847E63">
              <w:t>332</w:t>
            </w:r>
          </w:p>
        </w:tc>
        <w:tc>
          <w:tcPr>
            <w:tcW w:w="992" w:type="dxa"/>
            <w:shd w:val="clear" w:color="auto" w:fill="auto"/>
            <w:vAlign w:val="center"/>
          </w:tcPr>
          <w:p w:rsidR="004B383F" w:rsidRPr="00847E63" w:rsidRDefault="004B383F" w:rsidP="003F5103">
            <w:pPr>
              <w:jc w:val="center"/>
            </w:pPr>
            <w:r w:rsidRPr="00847E63">
              <w:t>342</w:t>
            </w:r>
          </w:p>
        </w:tc>
        <w:tc>
          <w:tcPr>
            <w:tcW w:w="992" w:type="dxa"/>
            <w:shd w:val="clear" w:color="auto" w:fill="auto"/>
            <w:vAlign w:val="center"/>
          </w:tcPr>
          <w:p w:rsidR="004B383F" w:rsidRPr="00847E63" w:rsidRDefault="004B383F" w:rsidP="003F5103">
            <w:pPr>
              <w:jc w:val="center"/>
            </w:pPr>
            <w:r w:rsidRPr="00847E63">
              <w:t>352</w:t>
            </w:r>
          </w:p>
        </w:tc>
        <w:tc>
          <w:tcPr>
            <w:tcW w:w="850" w:type="dxa"/>
            <w:shd w:val="clear" w:color="auto" w:fill="auto"/>
            <w:vAlign w:val="center"/>
          </w:tcPr>
          <w:p w:rsidR="004B383F" w:rsidRPr="00847E63" w:rsidRDefault="004B383F" w:rsidP="0052085D">
            <w:pPr>
              <w:jc w:val="center"/>
              <w:rPr>
                <w:b/>
              </w:rPr>
            </w:pPr>
          </w:p>
        </w:tc>
        <w:tc>
          <w:tcPr>
            <w:tcW w:w="851" w:type="dxa"/>
            <w:shd w:val="clear" w:color="auto" w:fill="auto"/>
            <w:vAlign w:val="center"/>
          </w:tcPr>
          <w:p w:rsidR="004B383F" w:rsidRPr="00847E63" w:rsidRDefault="004B383F" w:rsidP="0052085D">
            <w:pPr>
              <w:jc w:val="center"/>
              <w:rPr>
                <w:b/>
              </w:rPr>
            </w:pPr>
          </w:p>
        </w:tc>
        <w:tc>
          <w:tcPr>
            <w:tcW w:w="850" w:type="dxa"/>
            <w:shd w:val="clear" w:color="auto" w:fill="auto"/>
            <w:vAlign w:val="center"/>
          </w:tcPr>
          <w:p w:rsidR="004B383F" w:rsidRPr="00847E63" w:rsidRDefault="004B383F" w:rsidP="0052085D">
            <w:pPr>
              <w:jc w:val="center"/>
              <w:rPr>
                <w:b/>
              </w:rPr>
            </w:pPr>
          </w:p>
        </w:tc>
        <w:tc>
          <w:tcPr>
            <w:tcW w:w="851" w:type="dxa"/>
            <w:shd w:val="clear" w:color="auto" w:fill="auto"/>
            <w:vAlign w:val="center"/>
          </w:tcPr>
          <w:p w:rsidR="004B383F" w:rsidRPr="00847E63" w:rsidRDefault="004B383F" w:rsidP="0052085D">
            <w:pPr>
              <w:jc w:val="center"/>
              <w:rPr>
                <w:b/>
              </w:rPr>
            </w:pPr>
          </w:p>
        </w:tc>
        <w:tc>
          <w:tcPr>
            <w:tcW w:w="850" w:type="dxa"/>
            <w:shd w:val="clear" w:color="auto" w:fill="auto"/>
            <w:vAlign w:val="center"/>
          </w:tcPr>
          <w:p w:rsidR="004B383F" w:rsidRPr="00847E63" w:rsidRDefault="004B383F" w:rsidP="0052085D">
            <w:pPr>
              <w:jc w:val="center"/>
              <w:rPr>
                <w:b/>
              </w:rPr>
            </w:pPr>
          </w:p>
        </w:tc>
      </w:tr>
      <w:tr w:rsidR="004B383F" w:rsidRPr="00847E63" w:rsidTr="00782CAE">
        <w:trPr>
          <w:gridAfter w:val="1"/>
          <w:wAfter w:w="6" w:type="dxa"/>
          <w:trHeight w:val="316"/>
        </w:trPr>
        <w:tc>
          <w:tcPr>
            <w:tcW w:w="4568" w:type="dxa"/>
          </w:tcPr>
          <w:p w:rsidR="004B383F" w:rsidRPr="00847E63" w:rsidRDefault="004B383F" w:rsidP="008D70E9">
            <w:pPr>
              <w:pStyle w:val="21"/>
              <w:spacing w:after="0" w:line="240" w:lineRule="auto"/>
              <w:rPr>
                <w:b/>
              </w:rPr>
            </w:pPr>
            <w:r w:rsidRPr="00847E63">
              <w:t>Количество участников мероприятий</w:t>
            </w:r>
          </w:p>
        </w:tc>
        <w:tc>
          <w:tcPr>
            <w:tcW w:w="850" w:type="dxa"/>
            <w:vAlign w:val="center"/>
          </w:tcPr>
          <w:p w:rsidR="004B383F" w:rsidRPr="00847E63" w:rsidRDefault="004B383F" w:rsidP="0052085D">
            <w:pPr>
              <w:jc w:val="center"/>
            </w:pPr>
            <w:r w:rsidRPr="00847E63">
              <w:t>Чел.</w:t>
            </w:r>
          </w:p>
        </w:tc>
        <w:tc>
          <w:tcPr>
            <w:tcW w:w="992" w:type="dxa"/>
            <w:vAlign w:val="center"/>
          </w:tcPr>
          <w:p w:rsidR="004B383F" w:rsidRPr="00847E63" w:rsidRDefault="004B383F" w:rsidP="003F5103">
            <w:pPr>
              <w:jc w:val="center"/>
            </w:pPr>
            <w:r w:rsidRPr="00847E63">
              <w:t>90485</w:t>
            </w:r>
          </w:p>
        </w:tc>
        <w:tc>
          <w:tcPr>
            <w:tcW w:w="993" w:type="dxa"/>
            <w:shd w:val="clear" w:color="auto" w:fill="auto"/>
            <w:vAlign w:val="center"/>
          </w:tcPr>
          <w:p w:rsidR="004B383F" w:rsidRPr="00847E63" w:rsidRDefault="004B383F" w:rsidP="003F5103">
            <w:pPr>
              <w:jc w:val="center"/>
            </w:pPr>
            <w:r w:rsidRPr="00847E63">
              <w:t>93199</w:t>
            </w:r>
          </w:p>
        </w:tc>
        <w:tc>
          <w:tcPr>
            <w:tcW w:w="992" w:type="dxa"/>
            <w:shd w:val="clear" w:color="auto" w:fill="auto"/>
            <w:vAlign w:val="center"/>
          </w:tcPr>
          <w:p w:rsidR="004B383F" w:rsidRPr="00847E63" w:rsidRDefault="004B383F" w:rsidP="003F5103">
            <w:pPr>
              <w:jc w:val="center"/>
            </w:pPr>
            <w:r w:rsidRPr="00847E63">
              <w:t>95995</w:t>
            </w:r>
          </w:p>
        </w:tc>
        <w:tc>
          <w:tcPr>
            <w:tcW w:w="992" w:type="dxa"/>
            <w:shd w:val="clear" w:color="auto" w:fill="auto"/>
            <w:vAlign w:val="center"/>
          </w:tcPr>
          <w:p w:rsidR="004B383F" w:rsidRPr="00847E63" w:rsidRDefault="004B383F" w:rsidP="003F5103">
            <w:pPr>
              <w:jc w:val="center"/>
            </w:pPr>
            <w:r w:rsidRPr="00847E63">
              <w:t>98875</w:t>
            </w:r>
          </w:p>
        </w:tc>
        <w:tc>
          <w:tcPr>
            <w:tcW w:w="992" w:type="dxa"/>
            <w:shd w:val="clear" w:color="auto" w:fill="auto"/>
            <w:vAlign w:val="center"/>
          </w:tcPr>
          <w:p w:rsidR="004B383F" w:rsidRPr="00847E63" w:rsidRDefault="004B383F" w:rsidP="003F5103">
            <w:pPr>
              <w:jc w:val="center"/>
            </w:pPr>
            <w:r w:rsidRPr="00847E63">
              <w:t>101841</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733A9A">
        <w:trPr>
          <w:trHeight w:val="316"/>
        </w:trPr>
        <w:tc>
          <w:tcPr>
            <w:tcW w:w="14637" w:type="dxa"/>
            <w:gridSpan w:val="13"/>
            <w:vAlign w:val="center"/>
          </w:tcPr>
          <w:p w:rsidR="004B383F" w:rsidRPr="00847E63" w:rsidRDefault="004B383F" w:rsidP="00782CAE">
            <w:pPr>
              <w:autoSpaceDE w:val="0"/>
              <w:autoSpaceDN w:val="0"/>
              <w:adjustRightInd w:val="0"/>
              <w:jc w:val="both"/>
              <w:rPr>
                <w:b/>
                <w:bCs/>
              </w:rPr>
            </w:pPr>
            <w:r w:rsidRPr="00847E63">
              <w:rPr>
                <w:bCs/>
              </w:rPr>
              <w:t>Муниципальная услуга «</w:t>
            </w:r>
            <w:r w:rsidRPr="00847E63">
              <w:t>Библиотечное, библиографическое и информационное обслуживание пользователей библиотеки</w:t>
            </w:r>
            <w:r w:rsidRPr="00847E63">
              <w:rPr>
                <w:bCs/>
              </w:rPr>
              <w:t>»</w:t>
            </w:r>
          </w:p>
        </w:tc>
      </w:tr>
      <w:tr w:rsidR="004B383F" w:rsidRPr="00847E63" w:rsidTr="004B383F">
        <w:trPr>
          <w:gridAfter w:val="1"/>
          <w:wAfter w:w="6" w:type="dxa"/>
          <w:trHeight w:val="316"/>
        </w:trPr>
        <w:tc>
          <w:tcPr>
            <w:tcW w:w="4568" w:type="dxa"/>
          </w:tcPr>
          <w:p w:rsidR="004B383F" w:rsidRPr="00847E63" w:rsidRDefault="004B383F" w:rsidP="008D70E9">
            <w:pPr>
              <w:pStyle w:val="ConsPlusCell"/>
              <w:rPr>
                <w:b/>
                <w:sz w:val="24"/>
                <w:szCs w:val="24"/>
              </w:rPr>
            </w:pPr>
            <w:r w:rsidRPr="00847E63">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847E63" w:rsidRDefault="004B383F" w:rsidP="004B383F">
            <w:pPr>
              <w:jc w:val="center"/>
            </w:pPr>
            <w:r w:rsidRPr="00847E63">
              <w:t>%</w:t>
            </w:r>
          </w:p>
        </w:tc>
        <w:tc>
          <w:tcPr>
            <w:tcW w:w="992" w:type="dxa"/>
          </w:tcPr>
          <w:p w:rsidR="004B383F" w:rsidRPr="00847E63" w:rsidRDefault="004B383F" w:rsidP="004B383F">
            <w:pPr>
              <w:pStyle w:val="21"/>
              <w:spacing w:after="0" w:line="240" w:lineRule="auto"/>
              <w:jc w:val="center"/>
              <w:rPr>
                <w:bCs/>
              </w:rPr>
            </w:pPr>
            <w:r w:rsidRPr="00847E63">
              <w:rPr>
                <w:bCs/>
              </w:rPr>
              <w:t>7,1</w:t>
            </w:r>
          </w:p>
        </w:tc>
        <w:tc>
          <w:tcPr>
            <w:tcW w:w="993" w:type="dxa"/>
            <w:shd w:val="clear" w:color="auto" w:fill="auto"/>
          </w:tcPr>
          <w:p w:rsidR="004B383F" w:rsidRPr="00847E63" w:rsidRDefault="004B383F" w:rsidP="004B383F">
            <w:pPr>
              <w:jc w:val="center"/>
            </w:pPr>
            <w:r w:rsidRPr="00847E63">
              <w:t>7,2</w:t>
            </w:r>
          </w:p>
        </w:tc>
        <w:tc>
          <w:tcPr>
            <w:tcW w:w="992" w:type="dxa"/>
            <w:shd w:val="clear" w:color="auto" w:fill="auto"/>
          </w:tcPr>
          <w:p w:rsidR="004B383F" w:rsidRPr="00847E63" w:rsidRDefault="004B383F" w:rsidP="004B383F">
            <w:pPr>
              <w:jc w:val="center"/>
            </w:pPr>
            <w:r w:rsidRPr="00847E63">
              <w:t>7,3</w:t>
            </w:r>
          </w:p>
        </w:tc>
        <w:tc>
          <w:tcPr>
            <w:tcW w:w="992" w:type="dxa"/>
            <w:shd w:val="clear" w:color="auto" w:fill="auto"/>
          </w:tcPr>
          <w:p w:rsidR="004B383F" w:rsidRPr="00847E63" w:rsidRDefault="004B383F" w:rsidP="004B383F">
            <w:pPr>
              <w:jc w:val="center"/>
            </w:pPr>
            <w:r w:rsidRPr="00847E63">
              <w:t>7,3</w:t>
            </w:r>
          </w:p>
        </w:tc>
        <w:tc>
          <w:tcPr>
            <w:tcW w:w="992" w:type="dxa"/>
            <w:shd w:val="clear" w:color="auto" w:fill="auto"/>
          </w:tcPr>
          <w:p w:rsidR="004B383F" w:rsidRPr="00847E63" w:rsidRDefault="004B383F" w:rsidP="004B383F">
            <w:pPr>
              <w:jc w:val="center"/>
            </w:pPr>
            <w:r w:rsidRPr="00847E63">
              <w:t>7,3</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r w:rsidR="004B383F" w:rsidRPr="00847E63" w:rsidTr="004B383F">
        <w:trPr>
          <w:gridAfter w:val="1"/>
          <w:wAfter w:w="6" w:type="dxa"/>
          <w:trHeight w:val="316"/>
        </w:trPr>
        <w:tc>
          <w:tcPr>
            <w:tcW w:w="4568" w:type="dxa"/>
          </w:tcPr>
          <w:p w:rsidR="004B383F" w:rsidRPr="00847E63" w:rsidRDefault="004B383F" w:rsidP="004B383F">
            <w:pPr>
              <w:pStyle w:val="ConsPlusCell"/>
              <w:jc w:val="both"/>
              <w:rPr>
                <w:rFonts w:ascii="Times New Roman" w:hAnsi="Times New Roman" w:cs="Times New Roman"/>
                <w:sz w:val="24"/>
                <w:szCs w:val="24"/>
              </w:rPr>
            </w:pPr>
            <w:r w:rsidRPr="00847E63">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847E63" w:rsidRDefault="003A1611" w:rsidP="004B383F">
            <w:pPr>
              <w:jc w:val="center"/>
            </w:pPr>
            <w:r w:rsidRPr="00847E63">
              <w:t>П</w:t>
            </w:r>
            <w:r w:rsidR="004B383F" w:rsidRPr="00847E63">
              <w:t>осещений</w:t>
            </w:r>
          </w:p>
        </w:tc>
        <w:tc>
          <w:tcPr>
            <w:tcW w:w="992" w:type="dxa"/>
          </w:tcPr>
          <w:p w:rsidR="004B383F" w:rsidRPr="00847E63" w:rsidRDefault="004B383F" w:rsidP="004B383F">
            <w:pPr>
              <w:pStyle w:val="21"/>
              <w:spacing w:after="0" w:line="240" w:lineRule="auto"/>
              <w:jc w:val="center"/>
              <w:rPr>
                <w:bCs/>
              </w:rPr>
            </w:pPr>
            <w:r w:rsidRPr="00847E63">
              <w:rPr>
                <w:bCs/>
              </w:rPr>
              <w:t>7200</w:t>
            </w:r>
          </w:p>
        </w:tc>
        <w:tc>
          <w:tcPr>
            <w:tcW w:w="993"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992" w:type="dxa"/>
            <w:shd w:val="clear" w:color="auto" w:fill="auto"/>
          </w:tcPr>
          <w:p w:rsidR="004B383F" w:rsidRPr="00847E63" w:rsidRDefault="004B383F" w:rsidP="004B383F">
            <w:pPr>
              <w:jc w:val="center"/>
            </w:pPr>
            <w:r w:rsidRPr="00847E63">
              <w:t>7400</w:t>
            </w: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c>
          <w:tcPr>
            <w:tcW w:w="851" w:type="dxa"/>
            <w:shd w:val="clear" w:color="auto" w:fill="auto"/>
            <w:vAlign w:val="center"/>
          </w:tcPr>
          <w:p w:rsidR="004B383F" w:rsidRPr="00847E63" w:rsidRDefault="004B383F" w:rsidP="008D70E9">
            <w:pPr>
              <w:jc w:val="center"/>
              <w:rPr>
                <w:b/>
              </w:rPr>
            </w:pPr>
          </w:p>
        </w:tc>
        <w:tc>
          <w:tcPr>
            <w:tcW w:w="850" w:type="dxa"/>
            <w:shd w:val="clear" w:color="auto" w:fill="auto"/>
            <w:vAlign w:val="center"/>
          </w:tcPr>
          <w:p w:rsidR="004B383F" w:rsidRPr="00847E63" w:rsidRDefault="004B383F" w:rsidP="008D70E9">
            <w:pPr>
              <w:jc w:val="center"/>
              <w:rPr>
                <w:b/>
              </w:rPr>
            </w:pPr>
          </w:p>
        </w:tc>
      </w:tr>
    </w:tbl>
    <w:p w:rsidR="008D70E9" w:rsidRPr="00847E63" w:rsidRDefault="008D70E9" w:rsidP="008D70E9">
      <w:pPr>
        <w:ind w:firstLine="176"/>
        <w:jc w:val="both"/>
        <w:rPr>
          <w:rFonts w:ascii="Arial" w:hAnsi="Arial" w:cs="Arial"/>
          <w:spacing w:val="2"/>
          <w:shd w:val="clear" w:color="auto" w:fill="FFFFFF"/>
        </w:rPr>
      </w:pPr>
    </w:p>
    <w:p w:rsidR="008D70E9" w:rsidRPr="00847E63" w:rsidRDefault="008D70E9" w:rsidP="008D70E9">
      <w:pPr>
        <w:ind w:firstLine="176"/>
        <w:jc w:val="both"/>
        <w:rPr>
          <w:rFonts w:ascii="Arial" w:hAnsi="Arial" w:cs="Arial"/>
          <w:spacing w:val="2"/>
          <w:shd w:val="clear" w:color="auto" w:fill="FFFFFF"/>
        </w:rPr>
      </w:pPr>
    </w:p>
    <w:p w:rsidR="008D70E9" w:rsidRPr="00847E63" w:rsidRDefault="008D70E9" w:rsidP="008D70E9">
      <w:pPr>
        <w:ind w:firstLine="176"/>
        <w:jc w:val="both"/>
        <w:rPr>
          <w:rFonts w:ascii="Arial" w:hAnsi="Arial" w:cs="Arial"/>
          <w:spacing w:val="2"/>
          <w:sz w:val="21"/>
          <w:szCs w:val="21"/>
          <w:shd w:val="clear" w:color="auto" w:fill="FFFFFF"/>
        </w:rPr>
      </w:pPr>
    </w:p>
    <w:p w:rsidR="008D70E9" w:rsidRPr="00847E63" w:rsidRDefault="008D70E9" w:rsidP="00CB1590">
      <w:pPr>
        <w:ind w:firstLine="176"/>
        <w:jc w:val="both"/>
        <w:rPr>
          <w:rFonts w:ascii="Arial" w:hAnsi="Arial" w:cs="Arial"/>
          <w:spacing w:val="2"/>
          <w:sz w:val="21"/>
          <w:szCs w:val="21"/>
          <w:shd w:val="clear" w:color="auto" w:fill="FFFFFF"/>
        </w:rPr>
      </w:pPr>
    </w:p>
    <w:p w:rsidR="008D70E9" w:rsidRPr="00847E63" w:rsidRDefault="008D70E9" w:rsidP="00CB1590">
      <w:pPr>
        <w:ind w:firstLine="176"/>
        <w:jc w:val="center"/>
        <w:rPr>
          <w:rFonts w:ascii="Arial" w:hAnsi="Arial" w:cs="Arial"/>
          <w:b/>
          <w:spacing w:val="2"/>
          <w:sz w:val="21"/>
          <w:szCs w:val="21"/>
          <w:shd w:val="clear" w:color="auto" w:fill="FFFFFF"/>
        </w:rPr>
      </w:pPr>
    </w:p>
    <w:p w:rsidR="003A1611" w:rsidRPr="00847E63" w:rsidRDefault="003A1611" w:rsidP="00CB1590">
      <w:pPr>
        <w:pStyle w:val="21"/>
        <w:spacing w:after="0" w:line="240" w:lineRule="auto"/>
        <w:ind w:right="111" w:firstLine="284"/>
        <w:jc w:val="center"/>
        <w:rPr>
          <w:b/>
          <w:bCs/>
          <w:sz w:val="28"/>
        </w:rPr>
      </w:pPr>
    </w:p>
    <w:p w:rsidR="003C4357" w:rsidRPr="00847E63" w:rsidRDefault="003C4357" w:rsidP="003C4357">
      <w:pPr>
        <w:pStyle w:val="21"/>
        <w:spacing w:after="0" w:line="240" w:lineRule="auto"/>
        <w:ind w:right="111" w:firstLine="284"/>
        <w:jc w:val="center"/>
        <w:rPr>
          <w:b/>
          <w:bCs/>
          <w:sz w:val="28"/>
        </w:rPr>
      </w:pPr>
      <w:r w:rsidRPr="00847E63">
        <w:rPr>
          <w:b/>
          <w:bCs/>
          <w:sz w:val="28"/>
        </w:rPr>
        <w:lastRenderedPageBreak/>
        <w:t>7. Сведения о показателях (индикаторах) муниципальной программы</w:t>
      </w:r>
    </w:p>
    <w:p w:rsidR="003C4357" w:rsidRPr="00847E63" w:rsidRDefault="003C4357" w:rsidP="003C4357">
      <w:pPr>
        <w:pStyle w:val="21"/>
        <w:spacing w:after="0" w:line="240" w:lineRule="auto"/>
        <w:ind w:firstLine="709"/>
        <w:jc w:val="both"/>
        <w:rPr>
          <w:b/>
          <w:bCs/>
          <w:sz w:val="28"/>
        </w:rPr>
      </w:pPr>
    </w:p>
    <w:p w:rsidR="003C4357" w:rsidRPr="00847E63" w:rsidRDefault="003C4357" w:rsidP="003C4357">
      <w:pPr>
        <w:pStyle w:val="21"/>
        <w:spacing w:after="0" w:line="240" w:lineRule="auto"/>
        <w:ind w:left="284" w:right="-31" w:firstLine="709"/>
        <w:jc w:val="both"/>
        <w:rPr>
          <w:b/>
          <w:bCs/>
          <w:sz w:val="28"/>
        </w:rPr>
      </w:pPr>
      <w:r w:rsidRPr="00847E63">
        <w:rPr>
          <w:bCs/>
          <w:sz w:val="28"/>
        </w:rPr>
        <w:t xml:space="preserve">Конкретными измеримыми результатами реализации муниципальной программы по годам, используемыми для контроля за ходом ее выполнения, являются показатели, указанные в таблице. </w:t>
      </w:r>
    </w:p>
    <w:p w:rsidR="003C4357" w:rsidRPr="00847E63" w:rsidRDefault="003C4357" w:rsidP="003C4357">
      <w:pPr>
        <w:pStyle w:val="21"/>
        <w:spacing w:after="0" w:line="240" w:lineRule="auto"/>
        <w:ind w:left="284" w:right="-31" w:firstLine="709"/>
        <w:jc w:val="both"/>
        <w:rPr>
          <w:b/>
          <w:bCs/>
          <w:sz w:val="28"/>
        </w:rPr>
      </w:pPr>
      <w:r w:rsidRPr="00847E63">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847E63" w:rsidTr="00BC147F">
        <w:trPr>
          <w:trHeight w:val="255"/>
        </w:trPr>
        <w:tc>
          <w:tcPr>
            <w:tcW w:w="738" w:type="dxa"/>
            <w:tcBorders>
              <w:top w:val="nil"/>
              <w:left w:val="nil"/>
              <w:bottom w:val="nil"/>
              <w:right w:val="nil"/>
            </w:tcBorders>
            <w:noWrap/>
            <w:vAlign w:val="bottom"/>
          </w:tcPr>
          <w:p w:rsidR="003C4357" w:rsidRPr="00847E63" w:rsidRDefault="003C4357" w:rsidP="00BC147F">
            <w:pPr>
              <w:jc w:val="center"/>
              <w:rPr>
                <w:sz w:val="28"/>
                <w:szCs w:val="28"/>
              </w:rPr>
            </w:pPr>
          </w:p>
        </w:tc>
        <w:tc>
          <w:tcPr>
            <w:tcW w:w="2772" w:type="dxa"/>
            <w:tcBorders>
              <w:top w:val="nil"/>
              <w:left w:val="nil"/>
              <w:bottom w:val="nil"/>
              <w:right w:val="nil"/>
            </w:tcBorders>
            <w:noWrap/>
            <w:vAlign w:val="bottom"/>
          </w:tcPr>
          <w:p w:rsidR="003C4357" w:rsidRPr="00847E63" w:rsidRDefault="003C4357" w:rsidP="00BC147F">
            <w:pPr>
              <w:rPr>
                <w:sz w:val="28"/>
                <w:szCs w:val="28"/>
              </w:rPr>
            </w:pPr>
          </w:p>
        </w:tc>
        <w:tc>
          <w:tcPr>
            <w:tcW w:w="845" w:type="dxa"/>
            <w:gridSpan w:val="5"/>
            <w:tcBorders>
              <w:top w:val="nil"/>
              <w:left w:val="nil"/>
              <w:bottom w:val="nil"/>
              <w:right w:val="nil"/>
            </w:tcBorders>
            <w:noWrap/>
            <w:vAlign w:val="bottom"/>
          </w:tcPr>
          <w:p w:rsidR="003C4357" w:rsidRPr="00847E63" w:rsidRDefault="003C4357" w:rsidP="00BC147F">
            <w:pPr>
              <w:rPr>
                <w:sz w:val="28"/>
                <w:szCs w:val="28"/>
              </w:rPr>
            </w:pPr>
          </w:p>
        </w:tc>
        <w:tc>
          <w:tcPr>
            <w:tcW w:w="236" w:type="dxa"/>
            <w:gridSpan w:val="5"/>
            <w:tcBorders>
              <w:top w:val="nil"/>
              <w:left w:val="nil"/>
              <w:bottom w:val="nil"/>
              <w:right w:val="nil"/>
            </w:tcBorders>
            <w:noWrap/>
            <w:vAlign w:val="bottom"/>
          </w:tcPr>
          <w:p w:rsidR="003C4357" w:rsidRPr="00847E63" w:rsidRDefault="003C4357" w:rsidP="00BC147F">
            <w:pPr>
              <w:rPr>
                <w:sz w:val="28"/>
                <w:szCs w:val="28"/>
              </w:rPr>
            </w:pPr>
          </w:p>
        </w:tc>
        <w:tc>
          <w:tcPr>
            <w:tcW w:w="850" w:type="dxa"/>
            <w:gridSpan w:val="5"/>
            <w:tcBorders>
              <w:top w:val="nil"/>
              <w:left w:val="nil"/>
              <w:bottom w:val="nil"/>
            </w:tcBorders>
            <w:noWrap/>
            <w:vAlign w:val="bottom"/>
          </w:tcPr>
          <w:p w:rsidR="003C4357" w:rsidRPr="00847E63" w:rsidRDefault="003C4357" w:rsidP="00BC147F">
            <w:pPr>
              <w:rPr>
                <w:sz w:val="28"/>
                <w:szCs w:val="28"/>
              </w:rPr>
            </w:pPr>
          </w:p>
        </w:tc>
        <w:tc>
          <w:tcPr>
            <w:tcW w:w="850" w:type="dxa"/>
            <w:noWrap/>
            <w:vAlign w:val="bottom"/>
          </w:tcPr>
          <w:p w:rsidR="003C4357" w:rsidRPr="00847E63" w:rsidRDefault="003C4357" w:rsidP="00BC147F">
            <w:pPr>
              <w:rPr>
                <w:sz w:val="28"/>
                <w:szCs w:val="28"/>
              </w:rPr>
            </w:pPr>
          </w:p>
        </w:tc>
        <w:tc>
          <w:tcPr>
            <w:tcW w:w="1134" w:type="dxa"/>
            <w:gridSpan w:val="5"/>
            <w:noWrap/>
            <w:vAlign w:val="bottom"/>
          </w:tcPr>
          <w:p w:rsidR="003C4357" w:rsidRPr="00847E63" w:rsidRDefault="003C4357" w:rsidP="00BC147F">
            <w:pPr>
              <w:rPr>
                <w:sz w:val="32"/>
                <w:szCs w:val="32"/>
              </w:rPr>
            </w:pPr>
          </w:p>
        </w:tc>
        <w:tc>
          <w:tcPr>
            <w:tcW w:w="1323" w:type="dxa"/>
            <w:gridSpan w:val="5"/>
            <w:noWrap/>
            <w:vAlign w:val="bottom"/>
          </w:tcPr>
          <w:p w:rsidR="003C4357" w:rsidRPr="00847E63" w:rsidRDefault="003C4357" w:rsidP="00BC147F">
            <w:pPr>
              <w:jc w:val="center"/>
              <w:rPr>
                <w:sz w:val="28"/>
                <w:szCs w:val="28"/>
              </w:rPr>
            </w:pPr>
          </w:p>
        </w:tc>
        <w:tc>
          <w:tcPr>
            <w:tcW w:w="1240" w:type="dxa"/>
            <w:gridSpan w:val="8"/>
            <w:noWrap/>
            <w:vAlign w:val="bottom"/>
          </w:tcPr>
          <w:p w:rsidR="003C4357" w:rsidRPr="00847E63" w:rsidRDefault="003C4357" w:rsidP="00BC147F">
            <w:pPr>
              <w:rPr>
                <w:sz w:val="28"/>
                <w:szCs w:val="28"/>
              </w:rPr>
            </w:pPr>
          </w:p>
        </w:tc>
        <w:tc>
          <w:tcPr>
            <w:tcW w:w="1406" w:type="dxa"/>
            <w:gridSpan w:val="5"/>
            <w:tcBorders>
              <w:right w:val="nil"/>
            </w:tcBorders>
            <w:noWrap/>
            <w:vAlign w:val="bottom"/>
          </w:tcPr>
          <w:p w:rsidR="003C4357" w:rsidRPr="00847E63"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847E63" w:rsidRDefault="003C4357" w:rsidP="00BC147F">
            <w:pPr>
              <w:rPr>
                <w:sz w:val="28"/>
                <w:szCs w:val="28"/>
              </w:rPr>
            </w:pPr>
            <w:r w:rsidRPr="00847E63">
              <w:rPr>
                <w:sz w:val="28"/>
                <w:szCs w:val="28"/>
              </w:rPr>
              <w:t xml:space="preserve">       </w:t>
            </w:r>
          </w:p>
        </w:tc>
        <w:tc>
          <w:tcPr>
            <w:tcW w:w="3029" w:type="dxa"/>
            <w:gridSpan w:val="5"/>
            <w:tcBorders>
              <w:top w:val="nil"/>
              <w:left w:val="nil"/>
              <w:bottom w:val="nil"/>
              <w:right w:val="nil"/>
            </w:tcBorders>
            <w:noWrap/>
            <w:vAlign w:val="bottom"/>
          </w:tcPr>
          <w:p w:rsidR="003C4357" w:rsidRPr="00847E63" w:rsidRDefault="003C4357" w:rsidP="00BC147F">
            <w:pPr>
              <w:rPr>
                <w:sz w:val="28"/>
                <w:szCs w:val="28"/>
              </w:rPr>
            </w:pPr>
            <w:r w:rsidRPr="00847E63">
              <w:rPr>
                <w:sz w:val="28"/>
                <w:szCs w:val="28"/>
              </w:rPr>
              <w:t xml:space="preserve">    Таблица № 4</w:t>
            </w:r>
          </w:p>
        </w:tc>
      </w:tr>
      <w:tr w:rsidR="003C4357" w:rsidRPr="00847E63"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w:t>
            </w:r>
            <w:r w:rsidRPr="00847E63">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Показатель</w:t>
            </w:r>
            <w:r w:rsidRPr="00847E63">
              <w:br/>
              <w:t>(индикатор)</w:t>
            </w:r>
            <w:r w:rsidRPr="00847E63">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847E63" w:rsidRDefault="003C4357" w:rsidP="00BC147F">
            <w:pPr>
              <w:jc w:val="center"/>
              <w:rPr>
                <w:b/>
              </w:rPr>
            </w:pPr>
            <w:r w:rsidRPr="00847E63">
              <w:t>Ед.</w:t>
            </w:r>
            <w:r w:rsidRPr="00847E63">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847E63" w:rsidRDefault="003C4357" w:rsidP="00BC147F">
            <w:pPr>
              <w:jc w:val="center"/>
              <w:rPr>
                <w:b/>
              </w:rPr>
            </w:pPr>
            <w:r w:rsidRPr="00847E63">
              <w:t>Значения показателей</w:t>
            </w:r>
          </w:p>
        </w:tc>
      </w:tr>
      <w:tr w:rsidR="003C4357" w:rsidRPr="00847E63"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847E63"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847E63" w:rsidRDefault="003C4357" w:rsidP="00BC147F">
            <w:pPr>
              <w:jc w:val="center"/>
              <w:rPr>
                <w:b/>
              </w:rPr>
            </w:pPr>
            <w:r w:rsidRPr="00847E63">
              <w:t>2020 год</w:t>
            </w:r>
          </w:p>
        </w:tc>
        <w:tc>
          <w:tcPr>
            <w:tcW w:w="2268" w:type="dxa"/>
            <w:gridSpan w:val="9"/>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2021 год</w:t>
            </w:r>
          </w:p>
        </w:tc>
        <w:tc>
          <w:tcPr>
            <w:tcW w:w="2270" w:type="dxa"/>
            <w:gridSpan w:val="9"/>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2022 год</w:t>
            </w:r>
          </w:p>
        </w:tc>
        <w:tc>
          <w:tcPr>
            <w:tcW w:w="2158" w:type="dxa"/>
            <w:gridSpan w:val="10"/>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2023 год</w:t>
            </w:r>
          </w:p>
        </w:tc>
        <w:tc>
          <w:tcPr>
            <w:tcW w:w="1989" w:type="dxa"/>
            <w:gridSpan w:val="3"/>
            <w:tcBorders>
              <w:top w:val="single" w:sz="4" w:space="0" w:color="auto"/>
              <w:left w:val="nil"/>
              <w:bottom w:val="single" w:sz="4" w:space="0" w:color="auto"/>
              <w:right w:val="single" w:sz="4" w:space="0" w:color="000000"/>
            </w:tcBorders>
          </w:tcPr>
          <w:p w:rsidR="003C4357" w:rsidRPr="00847E63" w:rsidRDefault="003C4357" w:rsidP="00BC147F">
            <w:pPr>
              <w:jc w:val="center"/>
            </w:pPr>
            <w:r w:rsidRPr="00847E63">
              <w:t>2024 год</w:t>
            </w:r>
          </w:p>
        </w:tc>
      </w:tr>
      <w:tr w:rsidR="003C4357" w:rsidRPr="00847E63"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847E63"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847E63" w:rsidRDefault="003C4357" w:rsidP="00BC147F">
            <w:pPr>
              <w:ind w:left="113" w:right="113"/>
              <w:jc w:val="center"/>
              <w:rPr>
                <w:b/>
              </w:rPr>
            </w:pPr>
            <w:r w:rsidRPr="00847E63">
              <w:t>с учетом доп. средств</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1</w:t>
            </w:r>
          </w:p>
        </w:tc>
        <w:tc>
          <w:tcPr>
            <w:tcW w:w="2772"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w:t>
            </w:r>
          </w:p>
        </w:tc>
        <w:tc>
          <w:tcPr>
            <w:tcW w:w="84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3</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4</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5</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6</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7</w:t>
            </w:r>
          </w:p>
        </w:tc>
        <w:tc>
          <w:tcPr>
            <w:tcW w:w="113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9</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11</w:t>
            </w: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13</w:t>
            </w: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3C4357">
            <w:pPr>
              <w:pStyle w:val="a7"/>
              <w:numPr>
                <w:ilvl w:val="0"/>
                <w:numId w:val="16"/>
              </w:numPr>
              <w:ind w:left="0" w:firstLine="34"/>
              <w:jc w:val="both"/>
              <w:rPr>
                <w:b/>
                <w:sz w:val="28"/>
                <w:szCs w:val="28"/>
              </w:rPr>
            </w:pPr>
            <w:r w:rsidRPr="00847E63">
              <w:t>Мероприятие «Развитие самодеятельного творчества и организация досуга населения»</w:t>
            </w:r>
          </w:p>
        </w:tc>
      </w:tr>
      <w:tr w:rsidR="003C4357" w:rsidRPr="00847E63"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847E63" w:rsidRDefault="003C4357" w:rsidP="00BC147F">
            <w:pPr>
              <w:jc w:val="center"/>
            </w:pPr>
            <w:r w:rsidRPr="00847E63">
              <w:t>1.1</w:t>
            </w:r>
          </w:p>
        </w:tc>
        <w:tc>
          <w:tcPr>
            <w:tcW w:w="2772" w:type="dxa"/>
            <w:tcBorders>
              <w:top w:val="nil"/>
              <w:left w:val="nil"/>
              <w:bottom w:val="single" w:sz="4" w:space="0" w:color="auto"/>
              <w:right w:val="single" w:sz="4" w:space="0" w:color="auto"/>
            </w:tcBorders>
          </w:tcPr>
          <w:p w:rsidR="003C4357" w:rsidRPr="00847E63" w:rsidRDefault="003C4357" w:rsidP="00BC147F">
            <w:r w:rsidRPr="00847E63">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847E63" w:rsidRDefault="003C4357" w:rsidP="00BC147F">
            <w:pPr>
              <w:jc w:val="center"/>
            </w:pPr>
            <w:r w:rsidRPr="00847E63">
              <w:t>ед.</w:t>
            </w:r>
          </w:p>
        </w:tc>
        <w:tc>
          <w:tcPr>
            <w:tcW w:w="991" w:type="dxa"/>
            <w:gridSpan w:val="6"/>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4" w:type="dxa"/>
            <w:gridSpan w:val="6"/>
            <w:tcBorders>
              <w:top w:val="nil"/>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4" w:type="dxa"/>
            <w:gridSpan w:val="4"/>
            <w:tcBorders>
              <w:top w:val="nil"/>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137"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1024" w:type="dxa"/>
            <w:gridSpan w:val="5"/>
            <w:tcBorders>
              <w:top w:val="nil"/>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847E63" w:rsidRDefault="003C4357" w:rsidP="00BC147F">
            <w:pPr>
              <w:jc w:val="center"/>
              <w:rPr>
                <w:b/>
              </w:rPr>
            </w:pPr>
            <w:r w:rsidRPr="00847E63">
              <w:t>13</w:t>
            </w:r>
          </w:p>
        </w:tc>
        <w:tc>
          <w:tcPr>
            <w:tcW w:w="991" w:type="dxa"/>
            <w:tcBorders>
              <w:top w:val="nil"/>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2000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2000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3700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sz w:val="28"/>
                <w:szCs w:val="28"/>
              </w:rPr>
            </w:pPr>
          </w:p>
        </w:tc>
      </w:tr>
      <w:tr w:rsidR="003F5103"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847E63" w:rsidRDefault="003F5103" w:rsidP="00BC147F">
            <w:pPr>
              <w:jc w:val="center"/>
            </w:pPr>
            <w:r w:rsidRPr="00847E63">
              <w:lastRenderedPageBreak/>
              <w:t>1.3</w:t>
            </w:r>
          </w:p>
        </w:tc>
        <w:tc>
          <w:tcPr>
            <w:tcW w:w="2772" w:type="dxa"/>
            <w:tcBorders>
              <w:top w:val="single" w:sz="4" w:space="0" w:color="auto"/>
              <w:left w:val="nil"/>
              <w:bottom w:val="single" w:sz="4" w:space="0" w:color="auto"/>
              <w:right w:val="single" w:sz="4" w:space="0" w:color="auto"/>
            </w:tcBorders>
          </w:tcPr>
          <w:p w:rsidR="003F5103" w:rsidRPr="00847E63" w:rsidRDefault="003F5103" w:rsidP="00BC147F">
            <w:r w:rsidRPr="00847E63">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847E63" w:rsidRDefault="003F5103"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r w:rsidRPr="00847E63">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352</w:t>
            </w:r>
          </w:p>
        </w:tc>
        <w:tc>
          <w:tcPr>
            <w:tcW w:w="991" w:type="dxa"/>
            <w:tcBorders>
              <w:top w:val="single" w:sz="4" w:space="0" w:color="auto"/>
              <w:left w:val="nil"/>
              <w:bottom w:val="single" w:sz="4" w:space="0" w:color="auto"/>
              <w:right w:val="single" w:sz="4" w:space="0" w:color="auto"/>
            </w:tcBorders>
            <w:noWrap/>
          </w:tcPr>
          <w:p w:rsidR="003F5103" w:rsidRPr="00847E63" w:rsidRDefault="003F5103" w:rsidP="00BC147F">
            <w:pPr>
              <w:jc w:val="center"/>
              <w:rPr>
                <w:sz w:val="28"/>
                <w:szCs w:val="28"/>
              </w:rPr>
            </w:pPr>
          </w:p>
        </w:tc>
      </w:tr>
      <w:tr w:rsidR="003F5103"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847E63" w:rsidRDefault="003F5103" w:rsidP="00BC147F">
            <w:pPr>
              <w:jc w:val="center"/>
            </w:pPr>
            <w:r w:rsidRPr="00847E63">
              <w:t>1.4</w:t>
            </w:r>
          </w:p>
        </w:tc>
        <w:tc>
          <w:tcPr>
            <w:tcW w:w="2772" w:type="dxa"/>
            <w:tcBorders>
              <w:top w:val="single" w:sz="4" w:space="0" w:color="auto"/>
              <w:left w:val="nil"/>
              <w:bottom w:val="single" w:sz="4" w:space="0" w:color="auto"/>
              <w:right w:val="single" w:sz="4" w:space="0" w:color="auto"/>
            </w:tcBorders>
          </w:tcPr>
          <w:p w:rsidR="003F5103" w:rsidRPr="00847E63" w:rsidRDefault="003F5103" w:rsidP="00BC147F">
            <w:r w:rsidRPr="00847E63">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847E63" w:rsidRDefault="003F5103"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r w:rsidRPr="00847E63">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rPr>
                <w:b/>
              </w:rPr>
            </w:pPr>
            <w:r w:rsidRPr="00847E63">
              <w:t>101841</w:t>
            </w:r>
          </w:p>
        </w:tc>
        <w:tc>
          <w:tcPr>
            <w:tcW w:w="991" w:type="dxa"/>
            <w:tcBorders>
              <w:top w:val="single" w:sz="4" w:space="0" w:color="auto"/>
              <w:left w:val="nil"/>
              <w:bottom w:val="single" w:sz="4" w:space="0" w:color="auto"/>
              <w:right w:val="single" w:sz="4" w:space="0" w:color="auto"/>
            </w:tcBorders>
            <w:noWrap/>
          </w:tcPr>
          <w:p w:rsidR="003F5103" w:rsidRPr="00847E63" w:rsidRDefault="003F5103" w:rsidP="00BC147F">
            <w:pPr>
              <w:jc w:val="center"/>
              <w:rPr>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1.5</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коллективов СКЦ</w:t>
            </w:r>
          </w:p>
          <w:p w:rsidR="003C4357" w:rsidRPr="00847E63" w:rsidRDefault="003C4357" w:rsidP="00BC147F">
            <w:r w:rsidRPr="00847E63">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3C4357">
            <w:pPr>
              <w:pStyle w:val="a7"/>
              <w:numPr>
                <w:ilvl w:val="0"/>
                <w:numId w:val="16"/>
              </w:numPr>
            </w:pPr>
            <w:r w:rsidRPr="00847E63">
              <w:t>Мероприятие «Сохранение и развитие традиционной народной культуры Кубани»</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2.1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BC147F">
            <w:pPr>
              <w:jc w:val="center"/>
            </w:pPr>
            <w:r w:rsidRPr="00847E63">
              <w:t>1</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2.2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1300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3.</w:t>
            </w:r>
            <w:r w:rsidRPr="00847E63">
              <w:rPr>
                <w:b/>
                <w:i/>
              </w:rPr>
              <w:t xml:space="preserve"> </w:t>
            </w:r>
            <w:r w:rsidRPr="00847E63">
              <w:t>Мероприятие «Художественно-эстетическое образование и воспитание детей и молодежи, развитие системы дополнительного образования»</w:t>
            </w: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коллективов ДШИ</w:t>
            </w:r>
          </w:p>
          <w:p w:rsidR="003C4357" w:rsidRPr="00847E63" w:rsidRDefault="003C4357" w:rsidP="00BC147F">
            <w:r w:rsidRPr="00847E63">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847E63" w:rsidRDefault="003F5103" w:rsidP="003F5103">
            <w:pPr>
              <w:jc w:val="center"/>
            </w:pPr>
          </w:p>
          <w:p w:rsidR="003C4357" w:rsidRPr="00847E63" w:rsidRDefault="003C4357" w:rsidP="003F5103">
            <w:pPr>
              <w:jc w:val="center"/>
            </w:pPr>
            <w:r w:rsidRPr="00847E63">
              <w:t>1</w:t>
            </w:r>
          </w:p>
          <w:p w:rsidR="003C4357" w:rsidRPr="00847E63"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F5103" w:rsidP="003F5103">
            <w:pPr>
              <w:jc w:val="center"/>
            </w:pPr>
            <w:r w:rsidRPr="00847E63">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3.3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3F5103">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4. Мероприятие «Ознаменование памятных дат»</w:t>
            </w: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4.1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проведенных </w:t>
            </w:r>
            <w:r w:rsidRPr="00847E63">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6</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lastRenderedPageBreak/>
              <w:t>4.2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40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40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4.3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3F5103">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t>5. Мероприятие «Проведение мероприятий для граждан старшего поколения»</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5.1</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5.2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t>6. Мероприятие «Проведение социально значимых мероприятий для социально незащищенной категории граждан»</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6.1</w:t>
            </w:r>
          </w:p>
        </w:tc>
        <w:tc>
          <w:tcPr>
            <w:tcW w:w="2772" w:type="dxa"/>
            <w:tcBorders>
              <w:top w:val="single" w:sz="4" w:space="0" w:color="auto"/>
              <w:left w:val="nil"/>
              <w:bottom w:val="single" w:sz="4" w:space="0" w:color="auto"/>
              <w:right w:val="single" w:sz="4" w:space="0" w:color="auto"/>
            </w:tcBorders>
            <w:vAlign w:val="center"/>
          </w:tcPr>
          <w:p w:rsidR="003C4357" w:rsidRPr="00847E63" w:rsidRDefault="003C4357" w:rsidP="00BC147F">
            <w:r w:rsidRPr="00847E63">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6.2</w:t>
            </w:r>
          </w:p>
        </w:tc>
        <w:tc>
          <w:tcPr>
            <w:tcW w:w="2772" w:type="dxa"/>
            <w:tcBorders>
              <w:top w:val="single" w:sz="4" w:space="0" w:color="auto"/>
              <w:left w:val="nil"/>
              <w:bottom w:val="single" w:sz="4" w:space="0" w:color="auto"/>
              <w:right w:val="single" w:sz="4" w:space="0" w:color="auto"/>
            </w:tcBorders>
            <w:vAlign w:val="center"/>
          </w:tcPr>
          <w:p w:rsidR="003C4357" w:rsidRPr="00847E63" w:rsidRDefault="003C4357" w:rsidP="00BC147F">
            <w:r w:rsidRPr="00847E63">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70</w:t>
            </w:r>
          </w:p>
        </w:tc>
        <w:tc>
          <w:tcPr>
            <w:tcW w:w="991"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6.2</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социально-значимых мероприятий (в </w:t>
            </w:r>
            <w:proofErr w:type="spellStart"/>
            <w:r w:rsidRPr="00847E63">
              <w:t>т.ч</w:t>
            </w:r>
            <w:proofErr w:type="spellEnd"/>
            <w:r w:rsidRPr="00847E63">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6.3</w:t>
            </w:r>
          </w:p>
        </w:tc>
        <w:tc>
          <w:tcPr>
            <w:tcW w:w="2772" w:type="dxa"/>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5100</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1137"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102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5200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7.</w:t>
            </w:r>
            <w:r w:rsidRPr="00847E63">
              <w:rPr>
                <w:sz w:val="28"/>
                <w:szCs w:val="28"/>
              </w:rPr>
              <w:t xml:space="preserve"> </w:t>
            </w:r>
            <w:r w:rsidRPr="00847E63">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847E63" w:rsidRDefault="003C4357" w:rsidP="00BC147F">
            <w:r w:rsidRPr="00847E63">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34"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1148"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rPr>
            </w:pPr>
            <w:r w:rsidRPr="00847E63">
              <w:t>8. Мероприятие «Организация библиотечного обслуживания населения, комплектование и обеспечение сохранности их библиотечных фондов</w:t>
            </w:r>
            <w:r w:rsidRPr="00847E63">
              <w:rPr>
                <w:bCs/>
              </w:rPr>
              <w:t>»</w:t>
            </w:r>
          </w:p>
        </w:tc>
      </w:tr>
      <w:tr w:rsidR="003C4357" w:rsidRPr="00847E63"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8.1</w:t>
            </w:r>
          </w:p>
        </w:tc>
        <w:tc>
          <w:tcPr>
            <w:tcW w:w="2792" w:type="dxa"/>
            <w:gridSpan w:val="3"/>
            <w:tcBorders>
              <w:top w:val="nil"/>
              <w:left w:val="nil"/>
              <w:bottom w:val="single" w:sz="4" w:space="0" w:color="auto"/>
              <w:right w:val="single" w:sz="4" w:space="0" w:color="auto"/>
            </w:tcBorders>
          </w:tcPr>
          <w:p w:rsidR="003C4357" w:rsidRPr="00847E63" w:rsidRDefault="003C4357" w:rsidP="00BC147F">
            <w:r w:rsidRPr="00847E63">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экз.</w:t>
            </w:r>
          </w:p>
        </w:tc>
        <w:tc>
          <w:tcPr>
            <w:tcW w:w="991" w:type="dxa"/>
            <w:gridSpan w:val="6"/>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34" w:type="dxa"/>
            <w:gridSpan w:val="6"/>
            <w:tcBorders>
              <w:top w:val="nil"/>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43" w:type="dxa"/>
            <w:gridSpan w:val="4"/>
            <w:tcBorders>
              <w:top w:val="nil"/>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3900</w:t>
            </w:r>
          </w:p>
        </w:tc>
        <w:tc>
          <w:tcPr>
            <w:tcW w:w="1126" w:type="dxa"/>
            <w:gridSpan w:val="4"/>
            <w:tcBorders>
              <w:top w:val="nil"/>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3900</w:t>
            </w:r>
          </w:p>
        </w:tc>
        <w:tc>
          <w:tcPr>
            <w:tcW w:w="999" w:type="dxa"/>
            <w:gridSpan w:val="4"/>
            <w:tcBorders>
              <w:top w:val="nil"/>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3900</w:t>
            </w:r>
          </w:p>
        </w:tc>
        <w:tc>
          <w:tcPr>
            <w:tcW w:w="991" w:type="dxa"/>
            <w:tcBorders>
              <w:top w:val="nil"/>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8.2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p>
          <w:p w:rsidR="003C4357" w:rsidRPr="00847E63" w:rsidRDefault="003C4357" w:rsidP="00BC147F">
            <w:pPr>
              <w:jc w:val="center"/>
            </w:pPr>
            <w:r w:rsidRPr="00847E63">
              <w:t>экз.</w:t>
            </w:r>
          </w:p>
        </w:tc>
        <w:tc>
          <w:tcPr>
            <w:tcW w:w="991" w:type="dxa"/>
            <w:gridSpan w:val="6"/>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847E63" w:rsidRDefault="003F5103" w:rsidP="00BC147F">
            <w:pPr>
              <w:jc w:val="center"/>
              <w:rPr>
                <w:bCs/>
              </w:rPr>
            </w:pPr>
          </w:p>
          <w:p w:rsidR="003C4357" w:rsidRPr="00847E63" w:rsidRDefault="003C4357" w:rsidP="00BC147F">
            <w:pPr>
              <w:jc w:val="center"/>
              <w:rPr>
                <w:b/>
                <w:bCs/>
              </w:rPr>
            </w:pPr>
            <w:r w:rsidRPr="00847E63">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50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847E63" w:rsidRDefault="003F5103" w:rsidP="00BC147F">
            <w:pPr>
              <w:jc w:val="center"/>
            </w:pPr>
          </w:p>
          <w:p w:rsidR="003C4357" w:rsidRPr="00847E63" w:rsidRDefault="003C4357" w:rsidP="00BC147F">
            <w:pPr>
              <w:jc w:val="center"/>
              <w:rPr>
                <w:b/>
              </w:rPr>
            </w:pPr>
            <w:r w:rsidRPr="00847E63">
              <w:t>50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rPr>
                <w:b/>
                <w:sz w:val="28"/>
                <w:szCs w:val="28"/>
              </w:rPr>
            </w:pPr>
            <w:r w:rsidRPr="00847E63">
              <w:t>9.</w:t>
            </w:r>
            <w:r w:rsidRPr="00847E63">
              <w:rPr>
                <w:sz w:val="28"/>
                <w:szCs w:val="28"/>
              </w:rPr>
              <w:t xml:space="preserve"> </w:t>
            </w:r>
            <w:r w:rsidRPr="00847E63">
              <w:t>Мероприятие «Организация научно-методического, информационного обеспечения отрасли культуры»</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1900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1900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шт.</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p w:rsidR="003C4357" w:rsidRPr="00847E63"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15</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15</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9.3</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ед.</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rPr>
                <w:sz w:val="28"/>
                <w:szCs w:val="28"/>
              </w:rPr>
            </w:pPr>
            <w:r w:rsidRPr="00847E63">
              <w:t>10.</w:t>
            </w:r>
            <w:r w:rsidRPr="00847E63">
              <w:rPr>
                <w:sz w:val="28"/>
                <w:szCs w:val="28"/>
              </w:rPr>
              <w:t xml:space="preserve"> </w:t>
            </w:r>
            <w:r w:rsidRPr="00847E63">
              <w:t>Мероприятие «Кадровое обеспечение»</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10.1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чел.</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F5103" w:rsidP="00BC147F">
            <w:pPr>
              <w:jc w:val="center"/>
              <w:rPr>
                <w:bCs/>
              </w:rPr>
            </w:pPr>
            <w:r w:rsidRPr="00847E63">
              <w:rPr>
                <w:bCs/>
              </w:rPr>
              <w:t>10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F5103" w:rsidP="00BC147F">
            <w:pPr>
              <w:jc w:val="center"/>
            </w:pPr>
            <w:r w:rsidRPr="00847E63">
              <w:t>10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F5103" w:rsidP="00BC147F">
            <w:pPr>
              <w:jc w:val="center"/>
            </w:pPr>
            <w:r w:rsidRPr="00847E63">
              <w:t>10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r w:rsidRPr="00847E63">
              <w:lastRenderedPageBreak/>
              <w:t xml:space="preserve">11. </w:t>
            </w:r>
            <w:r w:rsidR="0055690D" w:rsidRPr="00847E63">
              <w:t xml:space="preserve"> Мероприятие </w:t>
            </w:r>
            <w:r w:rsidRPr="00847E63">
              <w:t>«Техническое и технологическое оснащение, обеспечение безопасности учреждений»</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1</w:t>
            </w:r>
          </w:p>
          <w:p w:rsidR="003C4357" w:rsidRPr="00847E63"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3</w:t>
            </w:r>
          </w:p>
          <w:p w:rsidR="003C4357" w:rsidRPr="00847E63"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2</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p>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в которых приведены в соответствие требования АТЗ и ПБ</w:t>
            </w:r>
          </w:p>
          <w:p w:rsidR="003C4357" w:rsidRPr="00847E63"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11.3</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both"/>
            </w:pPr>
            <w:r w:rsidRPr="00847E63">
              <w:t>12.</w:t>
            </w:r>
            <w:r w:rsidR="0055690D" w:rsidRPr="00847E63">
              <w:t>Мероприятия «</w:t>
            </w:r>
            <w:r w:rsidRPr="00847E63">
              <w:t>Охрана труда и техника безопасности</w:t>
            </w:r>
            <w:r w:rsidR="0055690D" w:rsidRPr="00847E63">
              <w:t>»</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12.1</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100</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12.2</w:t>
            </w:r>
          </w:p>
        </w:tc>
        <w:tc>
          <w:tcPr>
            <w:tcW w:w="2792" w:type="dxa"/>
            <w:gridSpan w:val="3"/>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p>
          <w:p w:rsidR="003C4357" w:rsidRPr="00847E63" w:rsidRDefault="003C4357" w:rsidP="00BC147F">
            <w:pPr>
              <w:jc w:val="center"/>
            </w:pPr>
            <w:proofErr w:type="spellStart"/>
            <w:r w:rsidRPr="00847E63">
              <w:t>учр</w:t>
            </w:r>
            <w:proofErr w:type="spellEnd"/>
            <w:r w:rsidRPr="00847E63">
              <w:t>.</w:t>
            </w:r>
          </w:p>
        </w:tc>
        <w:tc>
          <w:tcPr>
            <w:tcW w:w="991"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p w:rsidR="003C4357" w:rsidRPr="00847E63" w:rsidRDefault="003C4357" w:rsidP="00BC147F">
            <w:pPr>
              <w:jc w:val="center"/>
              <w:rPr>
                <w:bCs/>
              </w:rPr>
            </w:pPr>
            <w:r w:rsidRPr="00847E63">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847E63"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2</w:t>
            </w:r>
          </w:p>
        </w:tc>
        <w:tc>
          <w:tcPr>
            <w:tcW w:w="999"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pPr>
            <w:r w:rsidRPr="00847E63">
              <w:t>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rPr>
            </w:pPr>
            <w:r w:rsidRPr="00847E63">
              <w:t>13. Мероприятие «Совершенствование деятельности муниципальных учреждений отрасли культуры по предоставлению муниципальных услуг</w:t>
            </w:r>
            <w:r w:rsidRPr="00847E63">
              <w:rPr>
                <w:bCs/>
              </w:rPr>
              <w:t>»</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13.1</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 </w:t>
            </w:r>
          </w:p>
          <w:p w:rsidR="003C4357" w:rsidRPr="00847E63" w:rsidRDefault="003C4357" w:rsidP="00BC147F">
            <w:pPr>
              <w:jc w:val="center"/>
            </w:pPr>
            <w:r w:rsidRPr="00847E63">
              <w:t>чел.</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805</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813</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854</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821</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p>
          <w:p w:rsidR="003C4357" w:rsidRPr="00847E63" w:rsidRDefault="003C4357" w:rsidP="00BC147F">
            <w:pPr>
              <w:jc w:val="center"/>
              <w:rPr>
                <w:b/>
              </w:rPr>
            </w:pPr>
            <w:r w:rsidRPr="00847E63">
              <w:t>829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13.2</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 xml:space="preserve">Число пользователей библиотеками в расчете на 1000 человек </w:t>
            </w:r>
            <w:r w:rsidRPr="00847E63">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16,0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16,0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24,3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13.4</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847E63" w:rsidRDefault="003F5103" w:rsidP="00BC147F">
            <w:pPr>
              <w:jc w:val="center"/>
            </w:pPr>
            <w:r w:rsidRPr="00847E63">
              <w:t>тыс.</w:t>
            </w:r>
          </w:p>
          <w:p w:rsidR="003C4357" w:rsidRPr="00847E63" w:rsidRDefault="003C4357" w:rsidP="00BC147F">
            <w:pPr>
              <w:jc w:val="center"/>
            </w:pPr>
            <w:r w:rsidRPr="00847E63">
              <w:t>ед.</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3F5103">
            <w:pPr>
              <w:jc w:val="center"/>
              <w:rPr>
                <w:b/>
              </w:rPr>
            </w:pPr>
            <w:r w:rsidRPr="00847E63">
              <w:t>156,0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156,0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271,9</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279,5</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292,2</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13.5</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7,2</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F5103" w:rsidP="00BC147F">
            <w:pPr>
              <w:jc w:val="center"/>
              <w:rPr>
                <w:b/>
              </w:rPr>
            </w:pPr>
            <w:r w:rsidRPr="00847E63">
              <w:t>7,5</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8,3</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8,6</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rPr>
                <w:b/>
              </w:rPr>
            </w:pPr>
            <w:r w:rsidRPr="00847E63">
              <w:t>8,9</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13.6</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10,3</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10,3</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11,5</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13.7</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чел.</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1400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1400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1450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1450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1500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13.8</w:t>
            </w:r>
          </w:p>
        </w:tc>
        <w:tc>
          <w:tcPr>
            <w:tcW w:w="2798" w:type="dxa"/>
            <w:gridSpan w:val="4"/>
            <w:tcBorders>
              <w:top w:val="single" w:sz="4" w:space="0" w:color="auto"/>
              <w:left w:val="nil"/>
              <w:bottom w:val="single" w:sz="4" w:space="0" w:color="auto"/>
              <w:right w:val="single" w:sz="4" w:space="0" w:color="auto"/>
            </w:tcBorders>
          </w:tcPr>
          <w:p w:rsidR="003C4357" w:rsidRPr="00847E63" w:rsidRDefault="003C4357" w:rsidP="00BC147F">
            <w:r w:rsidRPr="00847E63">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847E63" w:rsidRDefault="003C4357" w:rsidP="00BC147F">
            <w:pPr>
              <w:jc w:val="center"/>
            </w:pPr>
            <w:r w:rsidRPr="00847E63">
              <w:t>%</w:t>
            </w:r>
          </w:p>
        </w:tc>
        <w:tc>
          <w:tcPr>
            <w:tcW w:w="99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36" w:type="dxa"/>
            <w:gridSpan w:val="6"/>
            <w:tcBorders>
              <w:top w:val="single" w:sz="4" w:space="0" w:color="auto"/>
              <w:left w:val="nil"/>
              <w:bottom w:val="single" w:sz="4" w:space="0" w:color="auto"/>
              <w:right w:val="single" w:sz="4" w:space="0" w:color="auto"/>
            </w:tcBorders>
            <w:noWrap/>
          </w:tcPr>
          <w:p w:rsidR="003C4357" w:rsidRPr="00847E63"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27"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993" w:type="dxa"/>
            <w:gridSpan w:val="3"/>
            <w:tcBorders>
              <w:top w:val="single" w:sz="4" w:space="0" w:color="auto"/>
              <w:left w:val="nil"/>
              <w:bottom w:val="single" w:sz="4" w:space="0" w:color="auto"/>
              <w:right w:val="single" w:sz="4" w:space="0" w:color="auto"/>
            </w:tcBorders>
            <w:noWrap/>
          </w:tcPr>
          <w:p w:rsidR="003C4357" w:rsidRPr="00847E63"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847E63" w:rsidRDefault="003C4357" w:rsidP="00BC147F">
            <w:pPr>
              <w:jc w:val="center"/>
            </w:pPr>
            <w:r w:rsidRPr="00847E63">
              <w:t>100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rPr>
                <w:b/>
                <w:sz w:val="28"/>
                <w:szCs w:val="28"/>
              </w:rPr>
            </w:pPr>
            <w:r w:rsidRPr="00847E63">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rPr>
                <w:b/>
              </w:rPr>
            </w:pPr>
            <w:r w:rsidRPr="00847E63">
              <w:t>14.1</w:t>
            </w:r>
          </w:p>
        </w:tc>
        <w:tc>
          <w:tcPr>
            <w:tcW w:w="2806" w:type="dxa"/>
            <w:gridSpan w:val="5"/>
            <w:tcBorders>
              <w:top w:val="single" w:sz="4" w:space="0" w:color="auto"/>
              <w:left w:val="nil"/>
              <w:bottom w:val="single" w:sz="4" w:space="0" w:color="auto"/>
              <w:right w:val="single" w:sz="4" w:space="0" w:color="auto"/>
            </w:tcBorders>
          </w:tcPr>
          <w:p w:rsidR="003C4357" w:rsidRPr="00847E63" w:rsidRDefault="003C4357" w:rsidP="00BC147F">
            <w:r w:rsidRPr="00847E63">
              <w:t xml:space="preserve">Повышение уровня удовлетворенности </w:t>
            </w:r>
            <w:r w:rsidRPr="00847E63">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r w:rsidRPr="00847E63">
              <w:t>91,0</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r w:rsidR="003C4357" w:rsidRPr="00847E63"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pStyle w:val="a6"/>
              <w:jc w:val="both"/>
            </w:pPr>
            <w:r w:rsidRPr="00847E63">
              <w:lastRenderedPageBreak/>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3C4357" w:rsidRPr="00847E63"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847E63" w:rsidRDefault="003C4357" w:rsidP="00BC147F">
            <w:pPr>
              <w:jc w:val="center"/>
            </w:pPr>
            <w:r w:rsidRPr="00847E63">
              <w:t>15.1</w:t>
            </w:r>
          </w:p>
        </w:tc>
        <w:tc>
          <w:tcPr>
            <w:tcW w:w="2806" w:type="dxa"/>
            <w:gridSpan w:val="5"/>
            <w:tcBorders>
              <w:top w:val="single" w:sz="4" w:space="0" w:color="auto"/>
              <w:left w:val="nil"/>
              <w:bottom w:val="single" w:sz="4" w:space="0" w:color="auto"/>
              <w:right w:val="single" w:sz="4" w:space="0" w:color="auto"/>
            </w:tcBorders>
          </w:tcPr>
          <w:p w:rsidR="003C4357" w:rsidRPr="00847E63" w:rsidRDefault="003C4357" w:rsidP="00BC147F">
            <w:r w:rsidRPr="00847E63">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847E63" w:rsidRDefault="003C4357" w:rsidP="00BC147F">
            <w:pPr>
              <w:jc w:val="center"/>
            </w:pPr>
            <w:r w:rsidRPr="00847E63">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847E63" w:rsidRDefault="003C4357" w:rsidP="00BC147F">
            <w:pPr>
              <w:jc w:val="center"/>
            </w:pPr>
            <w:r w:rsidRPr="00847E63">
              <w:t>23</w:t>
            </w:r>
          </w:p>
        </w:tc>
        <w:tc>
          <w:tcPr>
            <w:tcW w:w="991" w:type="dxa"/>
            <w:tcBorders>
              <w:top w:val="single" w:sz="4" w:space="0" w:color="auto"/>
              <w:left w:val="nil"/>
              <w:bottom w:val="single" w:sz="4" w:space="0" w:color="auto"/>
              <w:right w:val="single" w:sz="4" w:space="0" w:color="auto"/>
            </w:tcBorders>
            <w:noWrap/>
          </w:tcPr>
          <w:p w:rsidR="003C4357" w:rsidRPr="00847E63" w:rsidRDefault="003C4357" w:rsidP="00BC147F">
            <w:pPr>
              <w:jc w:val="center"/>
              <w:rPr>
                <w:b/>
                <w:sz w:val="28"/>
                <w:szCs w:val="28"/>
              </w:rPr>
            </w:pPr>
          </w:p>
        </w:tc>
      </w:tr>
    </w:tbl>
    <w:p w:rsidR="003C4357" w:rsidRPr="00847E63" w:rsidRDefault="003C4357" w:rsidP="003C4357">
      <w:r w:rsidRPr="00847E63">
        <w:br w:type="textWrapping" w:clear="all"/>
      </w:r>
    </w:p>
    <w:p w:rsidR="0055690D" w:rsidRPr="00847E63" w:rsidRDefault="0055690D" w:rsidP="003C4357"/>
    <w:p w:rsidR="003C4357" w:rsidRPr="00847E63" w:rsidRDefault="003C4357" w:rsidP="00BE699C">
      <w:pPr>
        <w:pStyle w:val="ConsPlusNormal"/>
        <w:ind w:firstLine="0"/>
        <w:jc w:val="center"/>
        <w:outlineLvl w:val="0"/>
        <w:rPr>
          <w:rFonts w:ascii="Times New Roman" w:hAnsi="Times New Roman" w:cs="Times New Roman"/>
          <w:b/>
          <w:bCs/>
          <w:sz w:val="28"/>
          <w:szCs w:val="28"/>
        </w:rPr>
        <w:sectPr w:rsidR="003C4357" w:rsidRPr="00847E63" w:rsidSect="003C4357">
          <w:pgSz w:w="16838" w:h="11906" w:orient="landscape"/>
          <w:pgMar w:top="1701" w:right="1134" w:bottom="709" w:left="851" w:header="709" w:footer="709" w:gutter="0"/>
          <w:cols w:space="708"/>
          <w:docGrid w:linePitch="360"/>
        </w:sectPr>
      </w:pPr>
    </w:p>
    <w:p w:rsidR="00BE699C" w:rsidRPr="00847E63" w:rsidRDefault="00BE699C" w:rsidP="00BE699C">
      <w:pPr>
        <w:pStyle w:val="ConsPlusNormal"/>
        <w:ind w:firstLine="0"/>
        <w:jc w:val="center"/>
        <w:outlineLvl w:val="0"/>
        <w:rPr>
          <w:rFonts w:ascii="Times New Roman" w:hAnsi="Times New Roman" w:cs="Times New Roman"/>
          <w:b/>
          <w:bCs/>
          <w:sz w:val="28"/>
          <w:szCs w:val="28"/>
        </w:rPr>
      </w:pPr>
      <w:r w:rsidRPr="00847E63">
        <w:rPr>
          <w:rFonts w:ascii="Times New Roman" w:hAnsi="Times New Roman" w:cs="Times New Roman"/>
          <w:b/>
          <w:bCs/>
          <w:sz w:val="28"/>
          <w:szCs w:val="28"/>
        </w:rPr>
        <w:lastRenderedPageBreak/>
        <w:t>8. Механизм реализации муниципальной программы</w:t>
      </w:r>
    </w:p>
    <w:p w:rsidR="00BE699C" w:rsidRPr="00847E63" w:rsidRDefault="00BE699C" w:rsidP="00BE699C">
      <w:pPr>
        <w:pStyle w:val="ConsPlusNormal"/>
        <w:ind w:firstLine="0"/>
        <w:jc w:val="center"/>
        <w:outlineLvl w:val="0"/>
        <w:rPr>
          <w:rFonts w:ascii="Times New Roman" w:hAnsi="Times New Roman" w:cs="Times New Roman"/>
          <w:b/>
          <w:bCs/>
          <w:sz w:val="28"/>
          <w:szCs w:val="28"/>
        </w:rPr>
      </w:pPr>
    </w:p>
    <w:p w:rsidR="00BE699C" w:rsidRPr="00847E63" w:rsidRDefault="00BE699C" w:rsidP="00994CF1">
      <w:pPr>
        <w:pStyle w:val="a7"/>
        <w:ind w:left="0" w:firstLine="709"/>
        <w:jc w:val="both"/>
        <w:rPr>
          <w:bCs/>
          <w:sz w:val="28"/>
          <w:szCs w:val="28"/>
        </w:rPr>
      </w:pPr>
      <w:r w:rsidRPr="00847E63">
        <w:rPr>
          <w:rFonts w:eastAsia="TimesNewRomanPS-BoldMT"/>
          <w:bCs/>
          <w:sz w:val="28"/>
          <w:szCs w:val="28"/>
        </w:rPr>
        <w:t xml:space="preserve">Реализация мероприятий </w:t>
      </w:r>
      <w:r w:rsidR="00281760" w:rsidRPr="00847E63">
        <w:rPr>
          <w:rFonts w:eastAsia="TimesNewRomanPS-BoldMT"/>
          <w:bCs/>
          <w:sz w:val="28"/>
          <w:szCs w:val="28"/>
        </w:rPr>
        <w:t xml:space="preserve">муниципальной </w:t>
      </w:r>
      <w:r w:rsidRPr="00847E63">
        <w:rPr>
          <w:rFonts w:eastAsia="TimesNewRomanPS-BoldMT"/>
          <w:bCs/>
          <w:sz w:val="28"/>
          <w:szCs w:val="28"/>
        </w:rPr>
        <w:t xml:space="preserve">программы осуществляется в соответствии с Федеральным законом </w:t>
      </w:r>
      <w:r w:rsidRPr="00847E63">
        <w:rPr>
          <w:bCs/>
          <w:sz w:val="28"/>
          <w:szCs w:val="28"/>
        </w:rPr>
        <w:t xml:space="preserve">от 9 октября 1992 года № 3612-1 «Основы законодательства Российской Федерации о культуре» </w:t>
      </w:r>
      <w:r w:rsidRPr="00847E63">
        <w:rPr>
          <w:rFonts w:eastAsia="TimesNewRomanPS-BoldMT"/>
          <w:bCs/>
          <w:sz w:val="28"/>
          <w:szCs w:val="28"/>
        </w:rPr>
        <w:t xml:space="preserve">и Законом Краснодарского края </w:t>
      </w:r>
      <w:r w:rsidRPr="00847E63">
        <w:rPr>
          <w:bCs/>
          <w:sz w:val="28"/>
          <w:szCs w:val="28"/>
        </w:rPr>
        <w:t>от 3 ноября 2000 года № 325 «О культуре».</w:t>
      </w:r>
    </w:p>
    <w:p w:rsidR="00BE699C" w:rsidRPr="00847E63" w:rsidRDefault="00BE699C" w:rsidP="00994CF1">
      <w:pPr>
        <w:ind w:firstLine="709"/>
        <w:jc w:val="both"/>
        <w:rPr>
          <w:sz w:val="28"/>
          <w:szCs w:val="28"/>
        </w:rPr>
      </w:pPr>
      <w:r w:rsidRPr="00847E63">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847E63" w:rsidRDefault="00BE699C" w:rsidP="00994CF1">
      <w:pPr>
        <w:ind w:firstLine="709"/>
        <w:jc w:val="both"/>
        <w:rPr>
          <w:sz w:val="28"/>
          <w:szCs w:val="28"/>
        </w:rPr>
      </w:pPr>
      <w:r w:rsidRPr="00847E63">
        <w:rPr>
          <w:sz w:val="28"/>
          <w:szCs w:val="28"/>
        </w:rPr>
        <w:t>Координатор муниципальной программы:</w:t>
      </w:r>
    </w:p>
    <w:p w:rsidR="00BE699C" w:rsidRPr="00847E63" w:rsidRDefault="00BE699C" w:rsidP="00994CF1">
      <w:pPr>
        <w:pStyle w:val="a7"/>
        <w:numPr>
          <w:ilvl w:val="0"/>
          <w:numId w:val="8"/>
        </w:numPr>
        <w:tabs>
          <w:tab w:val="left" w:pos="426"/>
          <w:tab w:val="left" w:pos="993"/>
        </w:tabs>
        <w:ind w:left="0" w:firstLine="709"/>
        <w:jc w:val="both"/>
        <w:rPr>
          <w:sz w:val="28"/>
          <w:szCs w:val="28"/>
        </w:rPr>
      </w:pPr>
      <w:r w:rsidRPr="00847E63">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851"/>
          <w:tab w:val="left" w:pos="993"/>
        </w:tabs>
        <w:ind w:left="0" w:firstLine="709"/>
        <w:jc w:val="both"/>
        <w:rPr>
          <w:sz w:val="28"/>
          <w:szCs w:val="28"/>
        </w:rPr>
      </w:pPr>
      <w:r w:rsidRPr="00847E63">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 xml:space="preserve">ежеквартально, в срок до 10 числа  месяца, следующего </w:t>
      </w:r>
      <w:proofErr w:type="gramStart"/>
      <w:r w:rsidRPr="00847E63">
        <w:rPr>
          <w:sz w:val="28"/>
          <w:szCs w:val="28"/>
        </w:rPr>
        <w:t>за</w:t>
      </w:r>
      <w:proofErr w:type="gramEnd"/>
      <w:r w:rsidRPr="00847E63">
        <w:rPr>
          <w:sz w:val="28"/>
          <w:szCs w:val="28"/>
        </w:rPr>
        <w:t xml:space="preserve"> </w:t>
      </w:r>
      <w:proofErr w:type="gramStart"/>
      <w:r w:rsidRPr="00847E63">
        <w:rPr>
          <w:sz w:val="28"/>
          <w:szCs w:val="28"/>
        </w:rPr>
        <w:t>отчетным</w:t>
      </w:r>
      <w:proofErr w:type="gramEnd"/>
      <w:r w:rsidRPr="00847E63">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готовит ежегодный доклад о ходе реализации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847E63" w:rsidRDefault="00BE699C" w:rsidP="00994CF1">
      <w:pPr>
        <w:pStyle w:val="a7"/>
        <w:numPr>
          <w:ilvl w:val="0"/>
          <w:numId w:val="8"/>
        </w:numPr>
        <w:tabs>
          <w:tab w:val="left" w:pos="993"/>
        </w:tabs>
        <w:ind w:left="0" w:firstLine="709"/>
        <w:jc w:val="both"/>
        <w:rPr>
          <w:sz w:val="28"/>
          <w:szCs w:val="28"/>
        </w:rPr>
      </w:pPr>
      <w:r w:rsidRPr="00847E63">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847E63">
        <w:rPr>
          <w:sz w:val="28"/>
          <w:szCs w:val="28"/>
        </w:rPr>
        <w:lastRenderedPageBreak/>
        <w:t>Интернет, р</w:t>
      </w:r>
      <w:r w:rsidRPr="00847E63">
        <w:rPr>
          <w:sz w:val="28"/>
          <w:szCs w:val="28"/>
        </w:rPr>
        <w:t>аздел «Муниципальные программы»</w:t>
      </w:r>
      <w:r w:rsidR="00961357" w:rsidRPr="00847E63">
        <w:rPr>
          <w:sz w:val="28"/>
          <w:szCs w:val="28"/>
        </w:rPr>
        <w:t>, в государственной автоматизированной системе «Управление» (ГАСУ)</w:t>
      </w:r>
      <w:r w:rsidRPr="00847E63">
        <w:rPr>
          <w:sz w:val="28"/>
          <w:szCs w:val="28"/>
        </w:rPr>
        <w:t>;</w:t>
      </w:r>
    </w:p>
    <w:p w:rsidR="00BE699C" w:rsidRPr="00847E63" w:rsidRDefault="00BE699C" w:rsidP="00E876F5">
      <w:pPr>
        <w:pStyle w:val="a7"/>
        <w:numPr>
          <w:ilvl w:val="0"/>
          <w:numId w:val="8"/>
        </w:numPr>
        <w:tabs>
          <w:tab w:val="left" w:pos="851"/>
          <w:tab w:val="left" w:pos="993"/>
        </w:tabs>
        <w:ind w:left="0" w:firstLine="426"/>
        <w:jc w:val="both"/>
        <w:rPr>
          <w:sz w:val="28"/>
          <w:szCs w:val="28"/>
        </w:rPr>
      </w:pPr>
      <w:r w:rsidRPr="00847E63">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847E63" w:rsidRDefault="00BE699C" w:rsidP="00E876F5">
      <w:pPr>
        <w:pStyle w:val="a7"/>
        <w:numPr>
          <w:ilvl w:val="0"/>
          <w:numId w:val="8"/>
        </w:numPr>
        <w:tabs>
          <w:tab w:val="left" w:pos="993"/>
        </w:tabs>
        <w:ind w:left="0" w:firstLine="426"/>
        <w:jc w:val="both"/>
        <w:rPr>
          <w:sz w:val="28"/>
          <w:szCs w:val="28"/>
        </w:rPr>
      </w:pPr>
      <w:r w:rsidRPr="00847E63">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847E63" w:rsidRDefault="00BE699C" w:rsidP="00994CF1">
      <w:pPr>
        <w:ind w:firstLine="709"/>
        <w:jc w:val="both"/>
        <w:rPr>
          <w:sz w:val="28"/>
          <w:szCs w:val="28"/>
        </w:rPr>
      </w:pPr>
      <w:r w:rsidRPr="00847E63">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847E63" w:rsidRDefault="00BE699C" w:rsidP="00994CF1">
      <w:pPr>
        <w:ind w:firstLine="709"/>
        <w:jc w:val="both"/>
        <w:rPr>
          <w:sz w:val="28"/>
          <w:szCs w:val="28"/>
        </w:rPr>
      </w:pPr>
      <w:r w:rsidRPr="00847E63">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847E63" w:rsidRDefault="00BE699C" w:rsidP="00994CF1">
      <w:pPr>
        <w:ind w:firstLine="709"/>
        <w:jc w:val="both"/>
        <w:rPr>
          <w:sz w:val="28"/>
          <w:szCs w:val="28"/>
        </w:rPr>
      </w:pPr>
      <w:r w:rsidRPr="00847E63">
        <w:rPr>
          <w:sz w:val="28"/>
          <w:szCs w:val="28"/>
        </w:rPr>
        <w:t>1) о корректировке целей и срока реализации муниципальной программы, перечня программных мероприятий;</w:t>
      </w:r>
    </w:p>
    <w:p w:rsidR="00BE699C" w:rsidRPr="00847E63" w:rsidRDefault="00BE699C" w:rsidP="00994CF1">
      <w:pPr>
        <w:ind w:firstLine="709"/>
        <w:jc w:val="both"/>
        <w:rPr>
          <w:sz w:val="28"/>
          <w:szCs w:val="28"/>
        </w:rPr>
      </w:pPr>
      <w:r w:rsidRPr="00847E63">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847E63" w:rsidRDefault="00BE699C" w:rsidP="00994CF1">
      <w:pPr>
        <w:ind w:firstLine="709"/>
        <w:jc w:val="both"/>
        <w:rPr>
          <w:sz w:val="28"/>
          <w:szCs w:val="28"/>
        </w:rPr>
      </w:pPr>
      <w:r w:rsidRPr="00847E63">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847E63" w:rsidRDefault="00BE699C" w:rsidP="00994CF1">
      <w:pPr>
        <w:ind w:firstLine="709"/>
        <w:jc w:val="both"/>
        <w:rPr>
          <w:sz w:val="28"/>
          <w:szCs w:val="28"/>
        </w:rPr>
      </w:pPr>
      <w:r w:rsidRPr="00847E63">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847E63" w:rsidRDefault="00BE699C" w:rsidP="00994CF1">
      <w:pPr>
        <w:ind w:firstLine="709"/>
        <w:jc w:val="both"/>
        <w:rPr>
          <w:sz w:val="28"/>
          <w:szCs w:val="28"/>
        </w:rPr>
      </w:pPr>
      <w:r w:rsidRPr="00847E63">
        <w:rPr>
          <w:sz w:val="28"/>
          <w:szCs w:val="28"/>
        </w:rPr>
        <w:t xml:space="preserve">Ежегодно, до 1-го марта года, следующего за </w:t>
      </w:r>
      <w:proofErr w:type="gramStart"/>
      <w:r w:rsidRPr="00847E63">
        <w:rPr>
          <w:sz w:val="28"/>
          <w:szCs w:val="28"/>
        </w:rPr>
        <w:t>отчетным</w:t>
      </w:r>
      <w:proofErr w:type="gramEnd"/>
      <w:r w:rsidRPr="00847E63">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847E63" w:rsidRDefault="00BE699C" w:rsidP="00994CF1">
      <w:pPr>
        <w:ind w:firstLine="709"/>
        <w:jc w:val="both"/>
        <w:rPr>
          <w:sz w:val="28"/>
          <w:szCs w:val="28"/>
        </w:rPr>
      </w:pPr>
      <w:r w:rsidRPr="00847E63">
        <w:rPr>
          <w:sz w:val="28"/>
          <w:szCs w:val="28"/>
        </w:rPr>
        <w:t>Доклад должен содержать:</w:t>
      </w:r>
    </w:p>
    <w:p w:rsidR="00BE699C" w:rsidRPr="00847E63" w:rsidRDefault="00BE699C" w:rsidP="00994CF1">
      <w:pPr>
        <w:ind w:firstLine="709"/>
        <w:jc w:val="both"/>
        <w:rPr>
          <w:sz w:val="28"/>
          <w:szCs w:val="28"/>
        </w:rPr>
      </w:pPr>
      <w:r w:rsidRPr="00847E63">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847E63" w:rsidRDefault="00BE699C" w:rsidP="00994CF1">
      <w:pPr>
        <w:ind w:firstLine="709"/>
        <w:jc w:val="both"/>
        <w:rPr>
          <w:sz w:val="28"/>
          <w:szCs w:val="28"/>
        </w:rPr>
      </w:pPr>
      <w:r w:rsidRPr="00847E63">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847E63">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847E63" w:rsidRDefault="00BE699C" w:rsidP="00994CF1">
      <w:pPr>
        <w:ind w:firstLine="709"/>
        <w:jc w:val="both"/>
        <w:rPr>
          <w:sz w:val="28"/>
          <w:szCs w:val="28"/>
        </w:rPr>
      </w:pPr>
      <w:r w:rsidRPr="00847E63">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847E63" w:rsidRDefault="00BE699C" w:rsidP="00994CF1">
      <w:pPr>
        <w:ind w:firstLine="709"/>
        <w:jc w:val="both"/>
        <w:rPr>
          <w:sz w:val="28"/>
          <w:szCs w:val="28"/>
        </w:rPr>
      </w:pPr>
      <w:r w:rsidRPr="00847E63">
        <w:rPr>
          <w:sz w:val="28"/>
          <w:szCs w:val="28"/>
        </w:rPr>
        <w:t>4) сведения о соответствии достигнутых результатов фактическим затратам на реализацию муниципальной программы;</w:t>
      </w:r>
    </w:p>
    <w:p w:rsidR="00BE699C" w:rsidRPr="00847E63" w:rsidRDefault="00BE699C" w:rsidP="00994CF1">
      <w:pPr>
        <w:ind w:firstLine="709"/>
        <w:jc w:val="both"/>
        <w:rPr>
          <w:sz w:val="28"/>
          <w:szCs w:val="28"/>
        </w:rPr>
      </w:pPr>
      <w:r w:rsidRPr="00847E63">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847E63" w:rsidRDefault="00BE699C" w:rsidP="00994CF1">
      <w:pPr>
        <w:ind w:firstLine="709"/>
        <w:jc w:val="both"/>
        <w:rPr>
          <w:sz w:val="28"/>
          <w:szCs w:val="28"/>
        </w:rPr>
      </w:pPr>
      <w:r w:rsidRPr="00847E63">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847E63" w:rsidRDefault="00BE699C" w:rsidP="00994CF1">
      <w:pPr>
        <w:ind w:firstLine="709"/>
        <w:jc w:val="both"/>
        <w:rPr>
          <w:sz w:val="28"/>
          <w:szCs w:val="28"/>
        </w:rPr>
      </w:pPr>
      <w:r w:rsidRPr="00847E63">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847E63" w:rsidRDefault="00BE699C" w:rsidP="00994CF1">
      <w:pPr>
        <w:ind w:firstLine="709"/>
        <w:jc w:val="both"/>
        <w:rPr>
          <w:sz w:val="28"/>
          <w:szCs w:val="28"/>
        </w:rPr>
      </w:pPr>
      <w:r w:rsidRPr="00847E63">
        <w:rPr>
          <w:sz w:val="28"/>
          <w:szCs w:val="28"/>
        </w:rPr>
        <w:t>Муниципальный заказчик:</w:t>
      </w:r>
    </w:p>
    <w:p w:rsidR="00BE699C" w:rsidRPr="00847E63" w:rsidRDefault="00BE699C" w:rsidP="00994CF1">
      <w:pPr>
        <w:ind w:firstLine="709"/>
        <w:jc w:val="both"/>
        <w:rPr>
          <w:sz w:val="28"/>
          <w:szCs w:val="28"/>
        </w:rPr>
      </w:pPr>
      <w:r w:rsidRPr="00847E63">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847E63" w:rsidRDefault="00BE699C" w:rsidP="00994CF1">
      <w:pPr>
        <w:ind w:firstLine="709"/>
        <w:jc w:val="both"/>
        <w:rPr>
          <w:sz w:val="28"/>
          <w:szCs w:val="28"/>
        </w:rPr>
      </w:pPr>
      <w:r w:rsidRPr="00847E63">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847E63" w:rsidRDefault="00BE699C" w:rsidP="00994CF1">
      <w:pPr>
        <w:ind w:firstLine="709"/>
        <w:jc w:val="both"/>
        <w:rPr>
          <w:sz w:val="28"/>
          <w:szCs w:val="28"/>
        </w:rPr>
      </w:pPr>
      <w:r w:rsidRPr="00847E63">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847E63" w:rsidRDefault="00BE699C" w:rsidP="00994CF1">
      <w:pPr>
        <w:ind w:firstLine="709"/>
        <w:jc w:val="both"/>
        <w:rPr>
          <w:sz w:val="28"/>
          <w:szCs w:val="28"/>
        </w:rPr>
      </w:pPr>
      <w:r w:rsidRPr="00847E63">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847E63" w:rsidRDefault="00BE699C" w:rsidP="00994CF1">
      <w:pPr>
        <w:ind w:firstLine="709"/>
        <w:jc w:val="both"/>
        <w:rPr>
          <w:sz w:val="28"/>
          <w:szCs w:val="28"/>
        </w:rPr>
      </w:pPr>
      <w:r w:rsidRPr="00847E63">
        <w:rPr>
          <w:sz w:val="28"/>
          <w:szCs w:val="28"/>
        </w:rPr>
        <w:t>5) разрабатывает и утверждает сетевые планы-графики реализации мероприятий муниципальной программы.</w:t>
      </w:r>
    </w:p>
    <w:p w:rsidR="00BA6EBA" w:rsidRPr="00847E63" w:rsidRDefault="00BA6EBA" w:rsidP="00994CF1">
      <w:pPr>
        <w:pStyle w:val="ConsPlusNormal"/>
        <w:ind w:firstLine="709"/>
        <w:jc w:val="both"/>
        <w:rPr>
          <w:rFonts w:ascii="Times New Roman" w:hAnsi="Times New Roman" w:cs="Times New Roman"/>
          <w:bCs/>
          <w:sz w:val="28"/>
          <w:szCs w:val="28"/>
        </w:rPr>
      </w:pPr>
      <w:proofErr w:type="gramStart"/>
      <w:r w:rsidRPr="00847E63">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847E63">
        <w:rPr>
          <w:rFonts w:ascii="Times New Roman" w:hAnsi="Times New Roman" w:cs="Times New Roman"/>
          <w:sz w:val="28"/>
          <w:szCs w:val="28"/>
        </w:rPr>
        <w:t>в срок до 5 числа  месяца, следующего за отчетным</w:t>
      </w:r>
      <w:r w:rsidRPr="00847E63">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847E63" w:rsidRDefault="008E3B29" w:rsidP="00BE699C">
      <w:pPr>
        <w:pStyle w:val="21"/>
        <w:jc w:val="center"/>
        <w:rPr>
          <w:b/>
          <w:bCs/>
          <w:sz w:val="28"/>
          <w:szCs w:val="28"/>
        </w:rPr>
      </w:pPr>
    </w:p>
    <w:p w:rsidR="008E3B29" w:rsidRPr="00847E63" w:rsidRDefault="008E3B29" w:rsidP="00BE699C">
      <w:pPr>
        <w:pStyle w:val="21"/>
        <w:jc w:val="center"/>
        <w:rPr>
          <w:b/>
          <w:bCs/>
          <w:sz w:val="28"/>
          <w:szCs w:val="28"/>
        </w:rPr>
      </w:pPr>
    </w:p>
    <w:p w:rsidR="00E876F5" w:rsidRPr="00847E63" w:rsidRDefault="00E876F5" w:rsidP="00BE699C">
      <w:pPr>
        <w:pStyle w:val="21"/>
        <w:jc w:val="center"/>
        <w:rPr>
          <w:b/>
          <w:bCs/>
          <w:sz w:val="28"/>
          <w:szCs w:val="28"/>
        </w:rPr>
      </w:pPr>
    </w:p>
    <w:p w:rsidR="00BE699C" w:rsidRPr="00847E63" w:rsidRDefault="00BE699C" w:rsidP="00BE699C">
      <w:pPr>
        <w:pStyle w:val="21"/>
        <w:jc w:val="center"/>
        <w:rPr>
          <w:b/>
          <w:bCs/>
          <w:sz w:val="28"/>
          <w:szCs w:val="28"/>
        </w:rPr>
      </w:pPr>
      <w:r w:rsidRPr="00847E63">
        <w:rPr>
          <w:b/>
          <w:bCs/>
          <w:sz w:val="28"/>
          <w:szCs w:val="28"/>
        </w:rPr>
        <w:lastRenderedPageBreak/>
        <w:t>9. Оценка рисков реализации муниципальной программы</w:t>
      </w:r>
    </w:p>
    <w:p w:rsidR="00BA6EBA" w:rsidRPr="00847E63" w:rsidRDefault="00BA6EBA" w:rsidP="00BA6EBA">
      <w:pPr>
        <w:ind w:firstLine="709"/>
        <w:jc w:val="both"/>
        <w:rPr>
          <w:sz w:val="28"/>
          <w:szCs w:val="28"/>
        </w:rPr>
      </w:pPr>
      <w:r w:rsidRPr="00847E63">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847E63"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847E63" w:rsidTr="004772B9">
        <w:tc>
          <w:tcPr>
            <w:tcW w:w="709" w:type="dxa"/>
            <w:shd w:val="clear" w:color="auto" w:fill="auto"/>
          </w:tcPr>
          <w:p w:rsidR="00BA6EBA" w:rsidRPr="00847E63" w:rsidRDefault="00BA6EBA" w:rsidP="00766E2C">
            <w:pPr>
              <w:pStyle w:val="a6"/>
              <w:jc w:val="center"/>
            </w:pPr>
            <w:r w:rsidRPr="00847E63">
              <w:t>№ п/п</w:t>
            </w:r>
          </w:p>
        </w:tc>
        <w:tc>
          <w:tcPr>
            <w:tcW w:w="1559" w:type="dxa"/>
            <w:shd w:val="clear" w:color="auto" w:fill="auto"/>
          </w:tcPr>
          <w:p w:rsidR="00BA6EBA" w:rsidRPr="00847E63" w:rsidRDefault="00BA6EBA" w:rsidP="00766E2C">
            <w:pPr>
              <w:pStyle w:val="a6"/>
              <w:jc w:val="center"/>
            </w:pPr>
            <w:r w:rsidRPr="00847E63">
              <w:t>Наименование группы рисков</w:t>
            </w:r>
          </w:p>
        </w:tc>
        <w:tc>
          <w:tcPr>
            <w:tcW w:w="3402" w:type="dxa"/>
            <w:shd w:val="clear" w:color="auto" w:fill="auto"/>
          </w:tcPr>
          <w:p w:rsidR="00BA6EBA" w:rsidRPr="00847E63" w:rsidRDefault="00BA6EBA" w:rsidP="00766E2C">
            <w:pPr>
              <w:pStyle w:val="a6"/>
              <w:jc w:val="center"/>
            </w:pPr>
            <w:r w:rsidRPr="00847E63">
              <w:t>Описание рисков</w:t>
            </w:r>
          </w:p>
        </w:tc>
        <w:tc>
          <w:tcPr>
            <w:tcW w:w="3828" w:type="dxa"/>
            <w:shd w:val="clear" w:color="auto" w:fill="auto"/>
          </w:tcPr>
          <w:p w:rsidR="00BA6EBA" w:rsidRPr="00847E63" w:rsidRDefault="00BA6EBA" w:rsidP="00766E2C">
            <w:pPr>
              <w:pStyle w:val="a6"/>
              <w:jc w:val="center"/>
            </w:pPr>
            <w:r w:rsidRPr="00847E63">
              <w:t>Меры по снижению рисков</w:t>
            </w:r>
          </w:p>
        </w:tc>
      </w:tr>
      <w:tr w:rsidR="00BA6EBA" w:rsidRPr="00847E63" w:rsidTr="004772B9">
        <w:tc>
          <w:tcPr>
            <w:tcW w:w="709" w:type="dxa"/>
            <w:shd w:val="clear" w:color="auto" w:fill="auto"/>
          </w:tcPr>
          <w:p w:rsidR="00BA6EBA" w:rsidRPr="00847E63" w:rsidRDefault="00BA6EBA" w:rsidP="00766E2C">
            <w:pPr>
              <w:pStyle w:val="a6"/>
              <w:jc w:val="center"/>
            </w:pPr>
            <w:r w:rsidRPr="00847E63">
              <w:t>1.</w:t>
            </w:r>
          </w:p>
        </w:tc>
        <w:tc>
          <w:tcPr>
            <w:tcW w:w="1559" w:type="dxa"/>
            <w:shd w:val="clear" w:color="auto" w:fill="auto"/>
          </w:tcPr>
          <w:p w:rsidR="00BA6EBA" w:rsidRPr="00847E63" w:rsidRDefault="00BA6EBA" w:rsidP="00766E2C">
            <w:pPr>
              <w:pStyle w:val="a6"/>
              <w:jc w:val="both"/>
            </w:pPr>
            <w:r w:rsidRPr="00847E63">
              <w:t>Макроэкономические риски</w:t>
            </w:r>
          </w:p>
        </w:tc>
        <w:tc>
          <w:tcPr>
            <w:tcW w:w="3402" w:type="dxa"/>
            <w:shd w:val="clear" w:color="auto" w:fill="auto"/>
          </w:tcPr>
          <w:p w:rsidR="00BA6EBA" w:rsidRPr="00847E63" w:rsidRDefault="00BA6EBA" w:rsidP="00766E2C">
            <w:pPr>
              <w:pStyle w:val="a6"/>
              <w:jc w:val="both"/>
            </w:pPr>
            <w:r w:rsidRPr="00847E63">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847E63" w:rsidRDefault="00BA6EBA" w:rsidP="00766E2C">
            <w:pPr>
              <w:pStyle w:val="a6"/>
              <w:jc w:val="both"/>
            </w:pPr>
            <w:r w:rsidRPr="00847E63">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847E63">
              <w:t xml:space="preserve">- </w:t>
            </w:r>
            <w:r w:rsidRPr="00847E63">
              <w:t>по повышению инвестиционной привлекательности и экономическому стимулированию</w:t>
            </w:r>
          </w:p>
        </w:tc>
      </w:tr>
      <w:tr w:rsidR="00BA6EBA" w:rsidRPr="00847E63" w:rsidTr="004772B9">
        <w:tc>
          <w:tcPr>
            <w:tcW w:w="709" w:type="dxa"/>
            <w:shd w:val="clear" w:color="auto" w:fill="auto"/>
          </w:tcPr>
          <w:p w:rsidR="00BA6EBA" w:rsidRPr="00847E63" w:rsidRDefault="00BA6EBA" w:rsidP="00766E2C">
            <w:pPr>
              <w:pStyle w:val="a6"/>
              <w:jc w:val="center"/>
            </w:pPr>
            <w:r w:rsidRPr="00847E63">
              <w:t>2.</w:t>
            </w:r>
          </w:p>
        </w:tc>
        <w:tc>
          <w:tcPr>
            <w:tcW w:w="1559" w:type="dxa"/>
            <w:shd w:val="clear" w:color="auto" w:fill="auto"/>
          </w:tcPr>
          <w:p w:rsidR="00BA6EBA" w:rsidRPr="00847E63" w:rsidRDefault="00BA6EBA" w:rsidP="00766E2C">
            <w:pPr>
              <w:pStyle w:val="a6"/>
              <w:jc w:val="both"/>
            </w:pPr>
            <w:r w:rsidRPr="00847E63">
              <w:t>Технологические риски</w:t>
            </w:r>
          </w:p>
        </w:tc>
        <w:tc>
          <w:tcPr>
            <w:tcW w:w="3402" w:type="dxa"/>
            <w:shd w:val="clear" w:color="auto" w:fill="auto"/>
          </w:tcPr>
          <w:p w:rsidR="00BA6EBA" w:rsidRPr="00847E63" w:rsidRDefault="00BA6EBA" w:rsidP="00766E2C">
            <w:pPr>
              <w:pStyle w:val="a6"/>
              <w:jc w:val="both"/>
            </w:pPr>
            <w:r w:rsidRPr="00847E63">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847E63" w:rsidRDefault="00BA6EBA" w:rsidP="00766E2C">
            <w:pPr>
              <w:pStyle w:val="a6"/>
              <w:jc w:val="both"/>
            </w:pPr>
            <w:r w:rsidRPr="00847E63">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847E63" w:rsidTr="004772B9">
        <w:tc>
          <w:tcPr>
            <w:tcW w:w="709" w:type="dxa"/>
            <w:shd w:val="clear" w:color="auto" w:fill="auto"/>
          </w:tcPr>
          <w:p w:rsidR="00BA6EBA" w:rsidRPr="00847E63" w:rsidRDefault="00BA6EBA" w:rsidP="00766E2C">
            <w:pPr>
              <w:pStyle w:val="a6"/>
              <w:jc w:val="center"/>
            </w:pPr>
            <w:r w:rsidRPr="00847E63">
              <w:t>3.</w:t>
            </w:r>
          </w:p>
        </w:tc>
        <w:tc>
          <w:tcPr>
            <w:tcW w:w="1559" w:type="dxa"/>
            <w:shd w:val="clear" w:color="auto" w:fill="auto"/>
          </w:tcPr>
          <w:p w:rsidR="00BA6EBA" w:rsidRPr="00847E63" w:rsidRDefault="00BA6EBA" w:rsidP="00766E2C">
            <w:pPr>
              <w:pStyle w:val="a6"/>
              <w:jc w:val="both"/>
            </w:pPr>
            <w:r w:rsidRPr="00847E63">
              <w:t>Финансовые риски</w:t>
            </w:r>
          </w:p>
        </w:tc>
        <w:tc>
          <w:tcPr>
            <w:tcW w:w="3402" w:type="dxa"/>
            <w:shd w:val="clear" w:color="auto" w:fill="auto"/>
          </w:tcPr>
          <w:p w:rsidR="00BA6EBA" w:rsidRPr="00847E63" w:rsidRDefault="00BA6EBA" w:rsidP="00766E2C">
            <w:pPr>
              <w:pStyle w:val="a6"/>
              <w:jc w:val="both"/>
            </w:pPr>
            <w:r w:rsidRPr="00847E63">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847E63" w:rsidRDefault="00BA6EBA" w:rsidP="00766E2C">
            <w:pPr>
              <w:pStyle w:val="a6"/>
              <w:jc w:val="both"/>
            </w:pPr>
          </w:p>
        </w:tc>
        <w:tc>
          <w:tcPr>
            <w:tcW w:w="3828" w:type="dxa"/>
            <w:shd w:val="clear" w:color="auto" w:fill="auto"/>
          </w:tcPr>
          <w:p w:rsidR="00BA6EBA" w:rsidRPr="00847E63" w:rsidRDefault="00BA6EBA" w:rsidP="00994CF1">
            <w:pPr>
              <w:pStyle w:val="a6"/>
              <w:numPr>
                <w:ilvl w:val="0"/>
                <w:numId w:val="14"/>
              </w:numPr>
              <w:tabs>
                <w:tab w:val="left" w:pos="106"/>
                <w:tab w:val="left" w:pos="286"/>
              </w:tabs>
              <w:ind w:left="-108" w:firstLine="108"/>
              <w:jc w:val="both"/>
            </w:pPr>
            <w:r w:rsidRPr="00847E63">
              <w:t>Ежегодное уточнение объемов финансовых</w:t>
            </w:r>
            <w:r w:rsidR="009B10C0" w:rsidRPr="00847E63">
              <w:t xml:space="preserve"> </w:t>
            </w:r>
            <w:r w:rsidRPr="00847E63">
              <w:t>средств, предусмотренных на реализацию мероприятий государственной программы, в зависим</w:t>
            </w:r>
            <w:r w:rsidR="00994CF1" w:rsidRPr="00847E63">
              <w:t>ости от достигнутых результатов;</w:t>
            </w:r>
          </w:p>
          <w:p w:rsidR="00BA6EBA" w:rsidRPr="00847E63" w:rsidRDefault="00994CF1" w:rsidP="00994CF1">
            <w:pPr>
              <w:pStyle w:val="a6"/>
              <w:numPr>
                <w:ilvl w:val="0"/>
                <w:numId w:val="14"/>
              </w:numPr>
              <w:tabs>
                <w:tab w:val="left" w:pos="156"/>
              </w:tabs>
              <w:ind w:left="-108" w:firstLine="108"/>
              <w:jc w:val="both"/>
            </w:pPr>
            <w:r w:rsidRPr="00847E63">
              <w:t xml:space="preserve"> о</w:t>
            </w:r>
            <w:r w:rsidR="00BA6EBA" w:rsidRPr="00847E63">
              <w:t>пределение приоритетов для первоочередного</w:t>
            </w:r>
            <w:r w:rsidRPr="00847E63">
              <w:t xml:space="preserve"> финансирования;</w:t>
            </w:r>
          </w:p>
          <w:p w:rsidR="00BA6EBA" w:rsidRPr="00847E63" w:rsidRDefault="00994CF1" w:rsidP="00994CF1">
            <w:pPr>
              <w:pStyle w:val="a6"/>
              <w:numPr>
                <w:ilvl w:val="0"/>
                <w:numId w:val="14"/>
              </w:numPr>
              <w:tabs>
                <w:tab w:val="left" w:pos="106"/>
                <w:tab w:val="left" w:pos="256"/>
              </w:tabs>
              <w:ind w:left="-108" w:firstLine="108"/>
              <w:jc w:val="both"/>
            </w:pPr>
            <w:r w:rsidRPr="00847E63">
              <w:t>п</w:t>
            </w:r>
            <w:r w:rsidR="00BA6EBA" w:rsidRPr="00847E63">
              <w:t xml:space="preserve">ланирование бюджетных расходов с применением методик </w:t>
            </w:r>
            <w:r w:rsidR="00BA6EBA" w:rsidRPr="00847E63">
              <w:lastRenderedPageBreak/>
              <w:t>оценки э</w:t>
            </w:r>
            <w:r w:rsidRPr="00847E63">
              <w:t>ффективности бюджетных расходов</w:t>
            </w:r>
          </w:p>
        </w:tc>
      </w:tr>
      <w:tr w:rsidR="00BA6EBA" w:rsidRPr="00847E63" w:rsidTr="004772B9">
        <w:tc>
          <w:tcPr>
            <w:tcW w:w="709" w:type="dxa"/>
            <w:shd w:val="clear" w:color="auto" w:fill="auto"/>
          </w:tcPr>
          <w:p w:rsidR="00BA6EBA" w:rsidRPr="00847E63" w:rsidRDefault="00BA6EBA" w:rsidP="00766E2C">
            <w:pPr>
              <w:pStyle w:val="a6"/>
              <w:jc w:val="center"/>
            </w:pPr>
            <w:r w:rsidRPr="00847E63">
              <w:lastRenderedPageBreak/>
              <w:t>4.</w:t>
            </w:r>
          </w:p>
        </w:tc>
        <w:tc>
          <w:tcPr>
            <w:tcW w:w="1559" w:type="dxa"/>
            <w:shd w:val="clear" w:color="auto" w:fill="auto"/>
          </w:tcPr>
          <w:p w:rsidR="00BA6EBA" w:rsidRPr="00847E63" w:rsidRDefault="00BA6EBA" w:rsidP="00766E2C">
            <w:pPr>
              <w:pStyle w:val="a6"/>
              <w:jc w:val="both"/>
            </w:pPr>
            <w:r w:rsidRPr="00847E63">
              <w:t>Административные риски</w:t>
            </w:r>
          </w:p>
        </w:tc>
        <w:tc>
          <w:tcPr>
            <w:tcW w:w="3402" w:type="dxa"/>
            <w:shd w:val="clear" w:color="auto" w:fill="auto"/>
          </w:tcPr>
          <w:p w:rsidR="00BA6EBA" w:rsidRPr="00847E63" w:rsidRDefault="00BA6EBA" w:rsidP="00766E2C">
            <w:pPr>
              <w:pStyle w:val="a6"/>
              <w:jc w:val="both"/>
            </w:pPr>
            <w:r w:rsidRPr="00847E63">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847E63">
              <w:t>недостижение</w:t>
            </w:r>
            <w:proofErr w:type="spellEnd"/>
            <w:r w:rsidRPr="00847E63">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847E63" w:rsidRDefault="00BA6EBA" w:rsidP="00766E2C">
            <w:pPr>
              <w:pStyle w:val="a6"/>
              <w:jc w:val="both"/>
            </w:pPr>
          </w:p>
        </w:tc>
        <w:tc>
          <w:tcPr>
            <w:tcW w:w="3828" w:type="dxa"/>
            <w:shd w:val="clear" w:color="auto" w:fill="auto"/>
          </w:tcPr>
          <w:p w:rsidR="00BA6EBA" w:rsidRPr="00847E63" w:rsidRDefault="00994CF1" w:rsidP="00994CF1">
            <w:pPr>
              <w:pStyle w:val="a6"/>
              <w:numPr>
                <w:ilvl w:val="0"/>
                <w:numId w:val="13"/>
              </w:numPr>
              <w:tabs>
                <w:tab w:val="left" w:pos="113"/>
                <w:tab w:val="left" w:pos="175"/>
              </w:tabs>
              <w:ind w:left="0" w:firstLine="33"/>
              <w:jc w:val="both"/>
            </w:pPr>
            <w:r w:rsidRPr="00847E63">
              <w:t xml:space="preserve"> Ф</w:t>
            </w:r>
            <w:r w:rsidR="00BA6EBA" w:rsidRPr="00847E63">
              <w:t>ормирование эффективной системы управления реализацией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проведение систематического аудита результативности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регулярная публикация отчетов о ходе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повышение эффективности взаимодействия участников реализации Программы;</w:t>
            </w:r>
          </w:p>
          <w:p w:rsidR="00BA6EBA" w:rsidRPr="00847E63" w:rsidRDefault="00BA6EBA" w:rsidP="00994CF1">
            <w:pPr>
              <w:pStyle w:val="a6"/>
              <w:numPr>
                <w:ilvl w:val="0"/>
                <w:numId w:val="13"/>
              </w:numPr>
              <w:tabs>
                <w:tab w:val="left" w:pos="113"/>
                <w:tab w:val="left" w:pos="175"/>
              </w:tabs>
              <w:ind w:left="0" w:firstLine="33"/>
              <w:jc w:val="both"/>
            </w:pPr>
            <w:r w:rsidRPr="00847E63">
              <w:t>заключение и контроль реализа</w:t>
            </w:r>
            <w:r w:rsidR="00994CF1" w:rsidRPr="00847E63">
              <w:t xml:space="preserve">ции соглашений о взаимодействии </w:t>
            </w:r>
            <w:r w:rsidRPr="00847E63">
              <w:t>с заинтересованными сторонами;</w:t>
            </w:r>
          </w:p>
          <w:p w:rsidR="00994CF1" w:rsidRPr="00847E63" w:rsidRDefault="00BA6EBA" w:rsidP="00994CF1">
            <w:pPr>
              <w:pStyle w:val="a6"/>
              <w:numPr>
                <w:ilvl w:val="0"/>
                <w:numId w:val="13"/>
              </w:numPr>
              <w:tabs>
                <w:tab w:val="left" w:pos="113"/>
                <w:tab w:val="left" w:pos="175"/>
              </w:tabs>
              <w:ind w:left="0" w:firstLine="33"/>
              <w:jc w:val="both"/>
            </w:pPr>
            <w:r w:rsidRPr="00847E63">
              <w:t>создание системы мониторингов реализации Программы;</w:t>
            </w:r>
            <w:r w:rsidR="008E3B29" w:rsidRPr="00847E63">
              <w:t xml:space="preserve"> </w:t>
            </w:r>
          </w:p>
          <w:p w:rsidR="00BA6EBA" w:rsidRPr="00847E63" w:rsidRDefault="00BA6EBA" w:rsidP="00994CF1">
            <w:pPr>
              <w:pStyle w:val="a6"/>
              <w:numPr>
                <w:ilvl w:val="0"/>
                <w:numId w:val="13"/>
              </w:numPr>
              <w:tabs>
                <w:tab w:val="left" w:pos="113"/>
                <w:tab w:val="left" w:pos="175"/>
              </w:tabs>
              <w:ind w:left="0" w:firstLine="33"/>
              <w:jc w:val="both"/>
            </w:pPr>
            <w:r w:rsidRPr="00847E63">
              <w:t>своевременная корректировка мероприятий Программы</w:t>
            </w:r>
          </w:p>
        </w:tc>
      </w:tr>
    </w:tbl>
    <w:p w:rsidR="00BE699C" w:rsidRPr="00847E63" w:rsidRDefault="00BE699C" w:rsidP="00BE699C">
      <w:pPr>
        <w:pStyle w:val="ConsPlusNormal"/>
        <w:ind w:firstLine="0"/>
        <w:jc w:val="center"/>
        <w:outlineLvl w:val="0"/>
        <w:rPr>
          <w:rFonts w:ascii="Times New Roman" w:hAnsi="Times New Roman" w:cs="Times New Roman"/>
          <w:b/>
          <w:bCs/>
          <w:sz w:val="28"/>
          <w:szCs w:val="28"/>
        </w:rPr>
      </w:pPr>
    </w:p>
    <w:p w:rsidR="00994CF1" w:rsidRPr="00847E63" w:rsidRDefault="00994CF1" w:rsidP="00BE699C">
      <w:pPr>
        <w:pStyle w:val="ConsPlusNormal"/>
        <w:ind w:firstLine="0"/>
        <w:jc w:val="center"/>
        <w:outlineLvl w:val="0"/>
        <w:rPr>
          <w:rFonts w:ascii="Times New Roman" w:hAnsi="Times New Roman" w:cs="Times New Roman"/>
          <w:b/>
          <w:bCs/>
          <w:sz w:val="28"/>
          <w:szCs w:val="28"/>
        </w:rPr>
      </w:pPr>
    </w:p>
    <w:p w:rsidR="007A329D" w:rsidRPr="00847E63" w:rsidRDefault="007A329D" w:rsidP="00BE699C">
      <w:pPr>
        <w:pStyle w:val="ConsPlusNormal"/>
        <w:ind w:firstLine="0"/>
        <w:jc w:val="center"/>
        <w:outlineLvl w:val="0"/>
        <w:rPr>
          <w:rFonts w:ascii="Times New Roman" w:hAnsi="Times New Roman" w:cs="Times New Roman"/>
          <w:b/>
          <w:bCs/>
          <w:sz w:val="28"/>
          <w:szCs w:val="28"/>
        </w:rPr>
      </w:pPr>
    </w:p>
    <w:p w:rsidR="00BA6EBA" w:rsidRPr="00847E63" w:rsidRDefault="00C9089F" w:rsidP="00E876F5">
      <w:pPr>
        <w:pStyle w:val="a6"/>
        <w:jc w:val="both"/>
        <w:rPr>
          <w:sz w:val="28"/>
          <w:szCs w:val="28"/>
        </w:rPr>
      </w:pPr>
      <w:r w:rsidRPr="00847E63">
        <w:rPr>
          <w:sz w:val="28"/>
          <w:szCs w:val="28"/>
        </w:rPr>
        <w:t>Н</w:t>
      </w:r>
      <w:r w:rsidR="00A13EA7" w:rsidRPr="00847E63">
        <w:rPr>
          <w:sz w:val="28"/>
          <w:szCs w:val="28"/>
        </w:rPr>
        <w:t>а</w:t>
      </w:r>
      <w:r w:rsidR="00BA6EBA" w:rsidRPr="00847E63">
        <w:rPr>
          <w:sz w:val="28"/>
          <w:szCs w:val="28"/>
        </w:rPr>
        <w:t xml:space="preserve">чальник управления культуры </w:t>
      </w:r>
    </w:p>
    <w:p w:rsidR="00BA6EBA" w:rsidRPr="00847E63" w:rsidRDefault="00BA6EBA" w:rsidP="00E876F5">
      <w:pPr>
        <w:pStyle w:val="a6"/>
        <w:tabs>
          <w:tab w:val="left" w:pos="6663"/>
        </w:tabs>
        <w:jc w:val="both"/>
        <w:rPr>
          <w:sz w:val="28"/>
          <w:szCs w:val="28"/>
        </w:rPr>
      </w:pPr>
      <w:r w:rsidRPr="00847E63">
        <w:rPr>
          <w:sz w:val="28"/>
          <w:szCs w:val="28"/>
        </w:rPr>
        <w:t xml:space="preserve">администрации муниципального </w:t>
      </w:r>
    </w:p>
    <w:p w:rsidR="00BE699C" w:rsidRPr="00847E63" w:rsidRDefault="00BA6EBA" w:rsidP="00E876F5">
      <w:pPr>
        <w:pStyle w:val="a6"/>
        <w:jc w:val="both"/>
        <w:rPr>
          <w:rFonts w:ascii="Arial" w:hAnsi="Arial" w:cs="Arial"/>
          <w:spacing w:val="2"/>
          <w:sz w:val="21"/>
          <w:szCs w:val="21"/>
          <w:shd w:val="clear" w:color="auto" w:fill="FFFFFF"/>
        </w:rPr>
      </w:pPr>
      <w:r w:rsidRPr="00847E63">
        <w:rPr>
          <w:sz w:val="28"/>
          <w:szCs w:val="28"/>
        </w:rPr>
        <w:t xml:space="preserve">образования Крымский район                                                      </w:t>
      </w:r>
      <w:r w:rsidR="00C9089F" w:rsidRPr="00847E63">
        <w:rPr>
          <w:sz w:val="28"/>
          <w:szCs w:val="28"/>
        </w:rPr>
        <w:t xml:space="preserve">    </w:t>
      </w:r>
      <w:r w:rsidRPr="00847E63">
        <w:rPr>
          <w:sz w:val="28"/>
          <w:szCs w:val="28"/>
        </w:rPr>
        <w:t xml:space="preserve"> </w:t>
      </w:r>
      <w:r w:rsidR="008E3B29" w:rsidRPr="00847E63">
        <w:rPr>
          <w:sz w:val="28"/>
          <w:szCs w:val="28"/>
        </w:rPr>
        <w:t xml:space="preserve"> </w:t>
      </w:r>
      <w:r w:rsidR="00C9089F" w:rsidRPr="00847E63">
        <w:rPr>
          <w:sz w:val="28"/>
          <w:szCs w:val="28"/>
        </w:rPr>
        <w:t>Л.В. Громыко</w:t>
      </w:r>
      <w:r w:rsidRPr="00847E63">
        <w:rPr>
          <w:sz w:val="28"/>
          <w:szCs w:val="28"/>
        </w:rPr>
        <w:t xml:space="preserve"> </w:t>
      </w:r>
    </w:p>
    <w:sectPr w:rsidR="00BE699C" w:rsidRPr="00847E6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79D" w:rsidRDefault="007C179D" w:rsidP="00EB0740">
      <w:r>
        <w:separator/>
      </w:r>
    </w:p>
  </w:endnote>
  <w:endnote w:type="continuationSeparator" w:id="0">
    <w:p w:rsidR="007C179D" w:rsidRDefault="007C179D"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79D" w:rsidRDefault="007C179D" w:rsidP="00EB0740">
      <w:r>
        <w:separator/>
      </w:r>
    </w:p>
  </w:footnote>
  <w:footnote w:type="continuationSeparator" w:id="0">
    <w:p w:rsidR="007C179D" w:rsidRDefault="007C179D"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Content>
      <w:p w:rsidR="008D2558" w:rsidRDefault="008D2558">
        <w:pPr>
          <w:pStyle w:val="af"/>
          <w:jc w:val="center"/>
        </w:pPr>
        <w:r>
          <w:fldChar w:fldCharType="begin"/>
        </w:r>
        <w:r>
          <w:instrText>PAGE   \* MERGEFORMAT</w:instrText>
        </w:r>
        <w:r>
          <w:fldChar w:fldCharType="separate"/>
        </w:r>
        <w:r>
          <w:rPr>
            <w:noProof/>
          </w:rPr>
          <w:t>43</w:t>
        </w:r>
        <w:r>
          <w:fldChar w:fldCharType="end"/>
        </w:r>
      </w:p>
    </w:sdtContent>
  </w:sdt>
  <w:p w:rsidR="008D2558" w:rsidRDefault="008D255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158E7"/>
    <w:rsid w:val="00025535"/>
    <w:rsid w:val="00027CB4"/>
    <w:rsid w:val="00033828"/>
    <w:rsid w:val="00034E2E"/>
    <w:rsid w:val="00035DB0"/>
    <w:rsid w:val="000365B7"/>
    <w:rsid w:val="00037E12"/>
    <w:rsid w:val="000460D4"/>
    <w:rsid w:val="000725B7"/>
    <w:rsid w:val="00074734"/>
    <w:rsid w:val="00075169"/>
    <w:rsid w:val="00080225"/>
    <w:rsid w:val="00084881"/>
    <w:rsid w:val="00086369"/>
    <w:rsid w:val="00096434"/>
    <w:rsid w:val="0009746F"/>
    <w:rsid w:val="000A1FA7"/>
    <w:rsid w:val="000A3328"/>
    <w:rsid w:val="000B0759"/>
    <w:rsid w:val="000B4418"/>
    <w:rsid w:val="000C1EFD"/>
    <w:rsid w:val="000C4EF2"/>
    <w:rsid w:val="000C535B"/>
    <w:rsid w:val="000C597C"/>
    <w:rsid w:val="000D2E2C"/>
    <w:rsid w:val="000D48D2"/>
    <w:rsid w:val="000D4C17"/>
    <w:rsid w:val="000D608A"/>
    <w:rsid w:val="000E1AB6"/>
    <w:rsid w:val="000E292D"/>
    <w:rsid w:val="000E2BB9"/>
    <w:rsid w:val="000E48B9"/>
    <w:rsid w:val="000F3B7A"/>
    <w:rsid w:val="00100DD4"/>
    <w:rsid w:val="0010514F"/>
    <w:rsid w:val="00105DA8"/>
    <w:rsid w:val="00113C7D"/>
    <w:rsid w:val="001146B8"/>
    <w:rsid w:val="00114FB7"/>
    <w:rsid w:val="001153B8"/>
    <w:rsid w:val="00120359"/>
    <w:rsid w:val="001222AF"/>
    <w:rsid w:val="00124A43"/>
    <w:rsid w:val="00124E4B"/>
    <w:rsid w:val="00125760"/>
    <w:rsid w:val="00125E45"/>
    <w:rsid w:val="00127F54"/>
    <w:rsid w:val="00130182"/>
    <w:rsid w:val="0013597A"/>
    <w:rsid w:val="0014654F"/>
    <w:rsid w:val="00147917"/>
    <w:rsid w:val="0015018D"/>
    <w:rsid w:val="001510F0"/>
    <w:rsid w:val="00152148"/>
    <w:rsid w:val="0015393C"/>
    <w:rsid w:val="0015613E"/>
    <w:rsid w:val="00157C06"/>
    <w:rsid w:val="001629C1"/>
    <w:rsid w:val="00165579"/>
    <w:rsid w:val="00167C39"/>
    <w:rsid w:val="00170A37"/>
    <w:rsid w:val="00187B48"/>
    <w:rsid w:val="00194059"/>
    <w:rsid w:val="0019582A"/>
    <w:rsid w:val="001A6743"/>
    <w:rsid w:val="001A7019"/>
    <w:rsid w:val="001A7AAF"/>
    <w:rsid w:val="001B336E"/>
    <w:rsid w:val="001B4171"/>
    <w:rsid w:val="001C1D08"/>
    <w:rsid w:val="001C1ECD"/>
    <w:rsid w:val="001C26E6"/>
    <w:rsid w:val="001C4690"/>
    <w:rsid w:val="001C550D"/>
    <w:rsid w:val="001D3CAF"/>
    <w:rsid w:val="001D564A"/>
    <w:rsid w:val="001F3B05"/>
    <w:rsid w:val="001F59BB"/>
    <w:rsid w:val="00202E18"/>
    <w:rsid w:val="00203ACF"/>
    <w:rsid w:val="00211DF2"/>
    <w:rsid w:val="00212080"/>
    <w:rsid w:val="00217E3A"/>
    <w:rsid w:val="00221FF1"/>
    <w:rsid w:val="002221B9"/>
    <w:rsid w:val="00222CC3"/>
    <w:rsid w:val="0023361F"/>
    <w:rsid w:val="0024428B"/>
    <w:rsid w:val="002477BA"/>
    <w:rsid w:val="00247940"/>
    <w:rsid w:val="00250FD5"/>
    <w:rsid w:val="00253184"/>
    <w:rsid w:val="00260FC9"/>
    <w:rsid w:val="00261D68"/>
    <w:rsid w:val="00261EBE"/>
    <w:rsid w:val="00262E54"/>
    <w:rsid w:val="002666F2"/>
    <w:rsid w:val="00271D6F"/>
    <w:rsid w:val="00277366"/>
    <w:rsid w:val="002814F7"/>
    <w:rsid w:val="00281760"/>
    <w:rsid w:val="0028181E"/>
    <w:rsid w:val="00283431"/>
    <w:rsid w:val="0028644F"/>
    <w:rsid w:val="00286C1B"/>
    <w:rsid w:val="0028797D"/>
    <w:rsid w:val="0029057A"/>
    <w:rsid w:val="00292076"/>
    <w:rsid w:val="0029438D"/>
    <w:rsid w:val="002A0FAD"/>
    <w:rsid w:val="002A2520"/>
    <w:rsid w:val="002A3E2A"/>
    <w:rsid w:val="002B0330"/>
    <w:rsid w:val="002B0CDF"/>
    <w:rsid w:val="002B6CDD"/>
    <w:rsid w:val="002C10F6"/>
    <w:rsid w:val="002D1A75"/>
    <w:rsid w:val="002D579C"/>
    <w:rsid w:val="002E21D7"/>
    <w:rsid w:val="002F2453"/>
    <w:rsid w:val="002F319F"/>
    <w:rsid w:val="002F3563"/>
    <w:rsid w:val="002F7AA4"/>
    <w:rsid w:val="00301231"/>
    <w:rsid w:val="00305EF6"/>
    <w:rsid w:val="0030651E"/>
    <w:rsid w:val="00317697"/>
    <w:rsid w:val="003204EA"/>
    <w:rsid w:val="0032063D"/>
    <w:rsid w:val="003304B2"/>
    <w:rsid w:val="0033177D"/>
    <w:rsid w:val="003404EE"/>
    <w:rsid w:val="0034549B"/>
    <w:rsid w:val="00347BE5"/>
    <w:rsid w:val="0035046F"/>
    <w:rsid w:val="00353BD3"/>
    <w:rsid w:val="00362E10"/>
    <w:rsid w:val="0037168D"/>
    <w:rsid w:val="00371AD6"/>
    <w:rsid w:val="00372053"/>
    <w:rsid w:val="00373390"/>
    <w:rsid w:val="00373B76"/>
    <w:rsid w:val="003771E4"/>
    <w:rsid w:val="003804D4"/>
    <w:rsid w:val="003833FA"/>
    <w:rsid w:val="00383DE6"/>
    <w:rsid w:val="00385816"/>
    <w:rsid w:val="00387D87"/>
    <w:rsid w:val="00393015"/>
    <w:rsid w:val="003A1611"/>
    <w:rsid w:val="003A4F9E"/>
    <w:rsid w:val="003A524D"/>
    <w:rsid w:val="003A686A"/>
    <w:rsid w:val="003B53AB"/>
    <w:rsid w:val="003B770B"/>
    <w:rsid w:val="003C4357"/>
    <w:rsid w:val="003D045A"/>
    <w:rsid w:val="003D3B9D"/>
    <w:rsid w:val="003D75BC"/>
    <w:rsid w:val="003E0F5B"/>
    <w:rsid w:val="003F1413"/>
    <w:rsid w:val="003F1F06"/>
    <w:rsid w:val="003F5103"/>
    <w:rsid w:val="003F7044"/>
    <w:rsid w:val="0040169B"/>
    <w:rsid w:val="00402454"/>
    <w:rsid w:val="00402BD6"/>
    <w:rsid w:val="0040758B"/>
    <w:rsid w:val="00412115"/>
    <w:rsid w:val="00416D8B"/>
    <w:rsid w:val="00420A7F"/>
    <w:rsid w:val="0042377D"/>
    <w:rsid w:val="004244C8"/>
    <w:rsid w:val="00427CFE"/>
    <w:rsid w:val="004432EA"/>
    <w:rsid w:val="00445FC7"/>
    <w:rsid w:val="00451465"/>
    <w:rsid w:val="00452430"/>
    <w:rsid w:val="00453122"/>
    <w:rsid w:val="004548F5"/>
    <w:rsid w:val="00456164"/>
    <w:rsid w:val="00461CD6"/>
    <w:rsid w:val="004629C3"/>
    <w:rsid w:val="00466E54"/>
    <w:rsid w:val="0047128F"/>
    <w:rsid w:val="004736A5"/>
    <w:rsid w:val="004772B9"/>
    <w:rsid w:val="004806E0"/>
    <w:rsid w:val="00484ECC"/>
    <w:rsid w:val="00490FB6"/>
    <w:rsid w:val="00491222"/>
    <w:rsid w:val="00492C53"/>
    <w:rsid w:val="00492ED9"/>
    <w:rsid w:val="00493902"/>
    <w:rsid w:val="00493DAB"/>
    <w:rsid w:val="004A3C36"/>
    <w:rsid w:val="004A67ED"/>
    <w:rsid w:val="004B2C24"/>
    <w:rsid w:val="004B383F"/>
    <w:rsid w:val="004B3BA6"/>
    <w:rsid w:val="004B6E20"/>
    <w:rsid w:val="004C04AD"/>
    <w:rsid w:val="004D01E6"/>
    <w:rsid w:val="004E3CBD"/>
    <w:rsid w:val="004E7928"/>
    <w:rsid w:val="004F10DA"/>
    <w:rsid w:val="004F207A"/>
    <w:rsid w:val="004F3D3D"/>
    <w:rsid w:val="004F7D2C"/>
    <w:rsid w:val="00501AF3"/>
    <w:rsid w:val="00503DCC"/>
    <w:rsid w:val="00503E26"/>
    <w:rsid w:val="00506332"/>
    <w:rsid w:val="00506714"/>
    <w:rsid w:val="00510C3B"/>
    <w:rsid w:val="00516DBE"/>
    <w:rsid w:val="00517BE1"/>
    <w:rsid w:val="0052085D"/>
    <w:rsid w:val="00530BA2"/>
    <w:rsid w:val="00542182"/>
    <w:rsid w:val="00542883"/>
    <w:rsid w:val="0054389D"/>
    <w:rsid w:val="0055690D"/>
    <w:rsid w:val="00557DCE"/>
    <w:rsid w:val="005712C4"/>
    <w:rsid w:val="005808B0"/>
    <w:rsid w:val="00583A89"/>
    <w:rsid w:val="00590C15"/>
    <w:rsid w:val="00594D02"/>
    <w:rsid w:val="0059798E"/>
    <w:rsid w:val="005A3341"/>
    <w:rsid w:val="005B1E7A"/>
    <w:rsid w:val="005B7E0F"/>
    <w:rsid w:val="005D0E2D"/>
    <w:rsid w:val="005E03ED"/>
    <w:rsid w:val="005E3A9E"/>
    <w:rsid w:val="005E5AE1"/>
    <w:rsid w:val="005E6198"/>
    <w:rsid w:val="005E7F82"/>
    <w:rsid w:val="005F09E7"/>
    <w:rsid w:val="005F1AD6"/>
    <w:rsid w:val="005F67CD"/>
    <w:rsid w:val="0060082F"/>
    <w:rsid w:val="00603D2C"/>
    <w:rsid w:val="0060526F"/>
    <w:rsid w:val="00605A06"/>
    <w:rsid w:val="006066E0"/>
    <w:rsid w:val="00607BBA"/>
    <w:rsid w:val="00613AB3"/>
    <w:rsid w:val="00615BA4"/>
    <w:rsid w:val="00622539"/>
    <w:rsid w:val="00634BD9"/>
    <w:rsid w:val="006363B6"/>
    <w:rsid w:val="0063720A"/>
    <w:rsid w:val="006409BB"/>
    <w:rsid w:val="00643AF6"/>
    <w:rsid w:val="00647DCA"/>
    <w:rsid w:val="0065665B"/>
    <w:rsid w:val="00656D11"/>
    <w:rsid w:val="0066092D"/>
    <w:rsid w:val="00664B0D"/>
    <w:rsid w:val="00664FDC"/>
    <w:rsid w:val="00667FED"/>
    <w:rsid w:val="00676EDB"/>
    <w:rsid w:val="00687FB1"/>
    <w:rsid w:val="00693769"/>
    <w:rsid w:val="00695E1C"/>
    <w:rsid w:val="006A580D"/>
    <w:rsid w:val="006B2705"/>
    <w:rsid w:val="006B4DDB"/>
    <w:rsid w:val="006B6C9B"/>
    <w:rsid w:val="006B727D"/>
    <w:rsid w:val="006B7E05"/>
    <w:rsid w:val="006C01E5"/>
    <w:rsid w:val="006C13AE"/>
    <w:rsid w:val="006C5879"/>
    <w:rsid w:val="006D2677"/>
    <w:rsid w:val="006D52E2"/>
    <w:rsid w:val="006D59D0"/>
    <w:rsid w:val="006D67C7"/>
    <w:rsid w:val="006E695A"/>
    <w:rsid w:val="006F2EB1"/>
    <w:rsid w:val="00703301"/>
    <w:rsid w:val="00704AA9"/>
    <w:rsid w:val="00705449"/>
    <w:rsid w:val="00705B80"/>
    <w:rsid w:val="00712B5D"/>
    <w:rsid w:val="00723E3C"/>
    <w:rsid w:val="00724198"/>
    <w:rsid w:val="00727C67"/>
    <w:rsid w:val="00730B2B"/>
    <w:rsid w:val="00733A9A"/>
    <w:rsid w:val="0073457E"/>
    <w:rsid w:val="007362F3"/>
    <w:rsid w:val="00740AC1"/>
    <w:rsid w:val="00741A0A"/>
    <w:rsid w:val="00744C54"/>
    <w:rsid w:val="0075433F"/>
    <w:rsid w:val="00754FAD"/>
    <w:rsid w:val="0075708D"/>
    <w:rsid w:val="0076493C"/>
    <w:rsid w:val="00765028"/>
    <w:rsid w:val="00766E2C"/>
    <w:rsid w:val="0077068A"/>
    <w:rsid w:val="00771185"/>
    <w:rsid w:val="0077362E"/>
    <w:rsid w:val="00777F64"/>
    <w:rsid w:val="00782268"/>
    <w:rsid w:val="00782CAE"/>
    <w:rsid w:val="00794BE9"/>
    <w:rsid w:val="00796550"/>
    <w:rsid w:val="00797967"/>
    <w:rsid w:val="007A329D"/>
    <w:rsid w:val="007A695A"/>
    <w:rsid w:val="007A7F22"/>
    <w:rsid w:val="007B0E39"/>
    <w:rsid w:val="007B273C"/>
    <w:rsid w:val="007B3B52"/>
    <w:rsid w:val="007B3E52"/>
    <w:rsid w:val="007C179D"/>
    <w:rsid w:val="007D01A6"/>
    <w:rsid w:val="007D42C1"/>
    <w:rsid w:val="007D7CF6"/>
    <w:rsid w:val="007E2816"/>
    <w:rsid w:val="007E5553"/>
    <w:rsid w:val="007F13C4"/>
    <w:rsid w:val="007F572D"/>
    <w:rsid w:val="0082448D"/>
    <w:rsid w:val="00837D9D"/>
    <w:rsid w:val="00840EC6"/>
    <w:rsid w:val="0084649E"/>
    <w:rsid w:val="00846D27"/>
    <w:rsid w:val="00847E63"/>
    <w:rsid w:val="00850595"/>
    <w:rsid w:val="008549AD"/>
    <w:rsid w:val="008569A5"/>
    <w:rsid w:val="0086026B"/>
    <w:rsid w:val="00860E91"/>
    <w:rsid w:val="00870030"/>
    <w:rsid w:val="00881825"/>
    <w:rsid w:val="008838ED"/>
    <w:rsid w:val="008918A3"/>
    <w:rsid w:val="0089218D"/>
    <w:rsid w:val="00894F59"/>
    <w:rsid w:val="00895358"/>
    <w:rsid w:val="00896163"/>
    <w:rsid w:val="008A12ED"/>
    <w:rsid w:val="008A4DEA"/>
    <w:rsid w:val="008C1911"/>
    <w:rsid w:val="008C4DC6"/>
    <w:rsid w:val="008C5961"/>
    <w:rsid w:val="008C5B7A"/>
    <w:rsid w:val="008C6881"/>
    <w:rsid w:val="008C73AF"/>
    <w:rsid w:val="008D2558"/>
    <w:rsid w:val="008D2F38"/>
    <w:rsid w:val="008D34C3"/>
    <w:rsid w:val="008D5376"/>
    <w:rsid w:val="008D5631"/>
    <w:rsid w:val="008D66BF"/>
    <w:rsid w:val="008D70E9"/>
    <w:rsid w:val="008D7C30"/>
    <w:rsid w:val="008E1D41"/>
    <w:rsid w:val="008E1D7E"/>
    <w:rsid w:val="008E3B29"/>
    <w:rsid w:val="008E3B7B"/>
    <w:rsid w:val="008E4E2E"/>
    <w:rsid w:val="008E78F5"/>
    <w:rsid w:val="008F13E4"/>
    <w:rsid w:val="008F3794"/>
    <w:rsid w:val="008F656D"/>
    <w:rsid w:val="009003C5"/>
    <w:rsid w:val="00901204"/>
    <w:rsid w:val="00907090"/>
    <w:rsid w:val="00912F25"/>
    <w:rsid w:val="00913BE5"/>
    <w:rsid w:val="00921CDE"/>
    <w:rsid w:val="00922C77"/>
    <w:rsid w:val="00931F5E"/>
    <w:rsid w:val="009367FC"/>
    <w:rsid w:val="00941EBB"/>
    <w:rsid w:val="009461D6"/>
    <w:rsid w:val="00954E18"/>
    <w:rsid w:val="00960E08"/>
    <w:rsid w:val="00961357"/>
    <w:rsid w:val="00964273"/>
    <w:rsid w:val="00964B11"/>
    <w:rsid w:val="009725F0"/>
    <w:rsid w:val="00974856"/>
    <w:rsid w:val="00975236"/>
    <w:rsid w:val="00994CF1"/>
    <w:rsid w:val="009A07FA"/>
    <w:rsid w:val="009A1401"/>
    <w:rsid w:val="009B1026"/>
    <w:rsid w:val="009B10C0"/>
    <w:rsid w:val="009B7C16"/>
    <w:rsid w:val="009D1F90"/>
    <w:rsid w:val="009D226A"/>
    <w:rsid w:val="009D26F4"/>
    <w:rsid w:val="009D75DB"/>
    <w:rsid w:val="009E147F"/>
    <w:rsid w:val="009E7B3E"/>
    <w:rsid w:val="009F2C45"/>
    <w:rsid w:val="009F4D79"/>
    <w:rsid w:val="009F6F63"/>
    <w:rsid w:val="009F73DD"/>
    <w:rsid w:val="00A00E91"/>
    <w:rsid w:val="00A0329E"/>
    <w:rsid w:val="00A0797E"/>
    <w:rsid w:val="00A10048"/>
    <w:rsid w:val="00A13EA7"/>
    <w:rsid w:val="00A168CE"/>
    <w:rsid w:val="00A27CEC"/>
    <w:rsid w:val="00A333C0"/>
    <w:rsid w:val="00A36A04"/>
    <w:rsid w:val="00A370F2"/>
    <w:rsid w:val="00A404D2"/>
    <w:rsid w:val="00A43586"/>
    <w:rsid w:val="00A45C87"/>
    <w:rsid w:val="00A5609C"/>
    <w:rsid w:val="00A618AC"/>
    <w:rsid w:val="00A670B5"/>
    <w:rsid w:val="00A71FBF"/>
    <w:rsid w:val="00A721E1"/>
    <w:rsid w:val="00A7388C"/>
    <w:rsid w:val="00A76DB7"/>
    <w:rsid w:val="00A852A5"/>
    <w:rsid w:val="00A87A7A"/>
    <w:rsid w:val="00A9138A"/>
    <w:rsid w:val="00A918FE"/>
    <w:rsid w:val="00A969DE"/>
    <w:rsid w:val="00A9725D"/>
    <w:rsid w:val="00AA347A"/>
    <w:rsid w:val="00AC2A5E"/>
    <w:rsid w:val="00AC691B"/>
    <w:rsid w:val="00AD192D"/>
    <w:rsid w:val="00AE2E8C"/>
    <w:rsid w:val="00AE3AB5"/>
    <w:rsid w:val="00AE4DCC"/>
    <w:rsid w:val="00AE604F"/>
    <w:rsid w:val="00AE75B8"/>
    <w:rsid w:val="00AF05D6"/>
    <w:rsid w:val="00AF3EAC"/>
    <w:rsid w:val="00AF63D5"/>
    <w:rsid w:val="00B047DB"/>
    <w:rsid w:val="00B0593E"/>
    <w:rsid w:val="00B12659"/>
    <w:rsid w:val="00B158BE"/>
    <w:rsid w:val="00B17B9C"/>
    <w:rsid w:val="00B20665"/>
    <w:rsid w:val="00B2253E"/>
    <w:rsid w:val="00B23F90"/>
    <w:rsid w:val="00B240ED"/>
    <w:rsid w:val="00B303EB"/>
    <w:rsid w:val="00B3586B"/>
    <w:rsid w:val="00B35FE1"/>
    <w:rsid w:val="00B36AD1"/>
    <w:rsid w:val="00B376B7"/>
    <w:rsid w:val="00B376CB"/>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C0D9D"/>
    <w:rsid w:val="00BC147F"/>
    <w:rsid w:val="00BC2117"/>
    <w:rsid w:val="00BD50EB"/>
    <w:rsid w:val="00BE2CA5"/>
    <w:rsid w:val="00BE3FF3"/>
    <w:rsid w:val="00BE699C"/>
    <w:rsid w:val="00BE7CB4"/>
    <w:rsid w:val="00BF1F9A"/>
    <w:rsid w:val="00C00B55"/>
    <w:rsid w:val="00C115B3"/>
    <w:rsid w:val="00C12D3D"/>
    <w:rsid w:val="00C14417"/>
    <w:rsid w:val="00C23320"/>
    <w:rsid w:val="00C3128C"/>
    <w:rsid w:val="00C3449D"/>
    <w:rsid w:val="00C35DEE"/>
    <w:rsid w:val="00C45CEA"/>
    <w:rsid w:val="00C470F8"/>
    <w:rsid w:val="00C47471"/>
    <w:rsid w:val="00C5060A"/>
    <w:rsid w:val="00C64E0C"/>
    <w:rsid w:val="00C72BE1"/>
    <w:rsid w:val="00C9089F"/>
    <w:rsid w:val="00C95182"/>
    <w:rsid w:val="00C9642D"/>
    <w:rsid w:val="00CA2DDD"/>
    <w:rsid w:val="00CB020D"/>
    <w:rsid w:val="00CB1590"/>
    <w:rsid w:val="00CB1B0B"/>
    <w:rsid w:val="00CB48EF"/>
    <w:rsid w:val="00CC02FA"/>
    <w:rsid w:val="00CC6E54"/>
    <w:rsid w:val="00CC7A35"/>
    <w:rsid w:val="00CD1ED1"/>
    <w:rsid w:val="00CD71D7"/>
    <w:rsid w:val="00CD75C0"/>
    <w:rsid w:val="00CE5BA3"/>
    <w:rsid w:val="00CE6503"/>
    <w:rsid w:val="00CF5E53"/>
    <w:rsid w:val="00D00680"/>
    <w:rsid w:val="00D03891"/>
    <w:rsid w:val="00D12833"/>
    <w:rsid w:val="00D17F22"/>
    <w:rsid w:val="00D222B4"/>
    <w:rsid w:val="00D320D6"/>
    <w:rsid w:val="00D44431"/>
    <w:rsid w:val="00D44556"/>
    <w:rsid w:val="00D4667C"/>
    <w:rsid w:val="00D4705B"/>
    <w:rsid w:val="00D51998"/>
    <w:rsid w:val="00D5542A"/>
    <w:rsid w:val="00D55E99"/>
    <w:rsid w:val="00D6297E"/>
    <w:rsid w:val="00D64B5E"/>
    <w:rsid w:val="00DA07DC"/>
    <w:rsid w:val="00DB121C"/>
    <w:rsid w:val="00DD10A3"/>
    <w:rsid w:val="00DD5A13"/>
    <w:rsid w:val="00DD6451"/>
    <w:rsid w:val="00DE5949"/>
    <w:rsid w:val="00DE772C"/>
    <w:rsid w:val="00DF2619"/>
    <w:rsid w:val="00DF3AF3"/>
    <w:rsid w:val="00DF5E3B"/>
    <w:rsid w:val="00E01F30"/>
    <w:rsid w:val="00E02F18"/>
    <w:rsid w:val="00E06804"/>
    <w:rsid w:val="00E14408"/>
    <w:rsid w:val="00E206BD"/>
    <w:rsid w:val="00E255CE"/>
    <w:rsid w:val="00E26E03"/>
    <w:rsid w:val="00E33132"/>
    <w:rsid w:val="00E34B01"/>
    <w:rsid w:val="00E40EE2"/>
    <w:rsid w:val="00E4364B"/>
    <w:rsid w:val="00E47737"/>
    <w:rsid w:val="00E51AE8"/>
    <w:rsid w:val="00E51B39"/>
    <w:rsid w:val="00E64CD1"/>
    <w:rsid w:val="00E71FF5"/>
    <w:rsid w:val="00E75FA0"/>
    <w:rsid w:val="00E82CBE"/>
    <w:rsid w:val="00E876F5"/>
    <w:rsid w:val="00E92196"/>
    <w:rsid w:val="00E94270"/>
    <w:rsid w:val="00EA14F5"/>
    <w:rsid w:val="00EB0740"/>
    <w:rsid w:val="00EB3529"/>
    <w:rsid w:val="00EC180F"/>
    <w:rsid w:val="00EC6432"/>
    <w:rsid w:val="00ED3D04"/>
    <w:rsid w:val="00ED64AC"/>
    <w:rsid w:val="00ED681A"/>
    <w:rsid w:val="00EE1656"/>
    <w:rsid w:val="00EE35AD"/>
    <w:rsid w:val="00EF746A"/>
    <w:rsid w:val="00F03AE4"/>
    <w:rsid w:val="00F04490"/>
    <w:rsid w:val="00F05510"/>
    <w:rsid w:val="00F07CF2"/>
    <w:rsid w:val="00F118D6"/>
    <w:rsid w:val="00F150B4"/>
    <w:rsid w:val="00F23C0B"/>
    <w:rsid w:val="00F41A1A"/>
    <w:rsid w:val="00F53E1B"/>
    <w:rsid w:val="00F568EB"/>
    <w:rsid w:val="00F6150F"/>
    <w:rsid w:val="00F626E0"/>
    <w:rsid w:val="00F63FAC"/>
    <w:rsid w:val="00F77C61"/>
    <w:rsid w:val="00F83932"/>
    <w:rsid w:val="00F9239C"/>
    <w:rsid w:val="00FA4209"/>
    <w:rsid w:val="00FA467D"/>
    <w:rsid w:val="00FA4C1C"/>
    <w:rsid w:val="00FA68D9"/>
    <w:rsid w:val="00FB4CCB"/>
    <w:rsid w:val="00FC0B5A"/>
    <w:rsid w:val="00FC185C"/>
    <w:rsid w:val="00FC1C35"/>
    <w:rsid w:val="00FC6BEA"/>
    <w:rsid w:val="00FD0176"/>
    <w:rsid w:val="00FD18B7"/>
    <w:rsid w:val="00FE2E1C"/>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D48C0-3917-4683-8902-62AF6163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9847</Words>
  <Characters>56130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6</cp:revision>
  <cp:lastPrinted>2022-02-11T06:21:00Z</cp:lastPrinted>
  <dcterms:created xsi:type="dcterms:W3CDTF">2022-02-09T09:35:00Z</dcterms:created>
  <dcterms:modified xsi:type="dcterms:W3CDTF">2022-02-11T06:27:00Z</dcterms:modified>
</cp:coreProperties>
</file>